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30744C9F" w:rsidR="0025617A" w:rsidRPr="008E7767" w:rsidRDefault="00CE056E" w:rsidP="00C001F9">
      <w:pPr>
        <w:pStyle w:val="Heading1"/>
        <w:jc w:val="center"/>
        <w:rPr>
          <w:rFonts w:asciiTheme="minorHAnsi" w:hAnsiTheme="minorHAnsi" w:cs="Arial"/>
          <w:sz w:val="40"/>
          <w:lang w:val="en-US"/>
        </w:rPr>
      </w:pPr>
      <w:r w:rsidRPr="00074158">
        <w:rPr>
          <w:rFonts w:asciiTheme="minorHAnsi" w:hAnsiTheme="minorHAnsi" w:cs="Arial"/>
          <w:sz w:val="40"/>
        </w:rPr>
        <w:t>Impact Analysis Report</w:t>
      </w:r>
      <w:r w:rsidR="008E7767">
        <w:rPr>
          <w:rFonts w:asciiTheme="minorHAnsi" w:hAnsiTheme="minorHAnsi" w:cs="Arial"/>
          <w:sz w:val="40"/>
          <w:lang w:val="en-US"/>
        </w:rPr>
        <w:t xml:space="preserve"> </w:t>
      </w:r>
      <w:bookmarkStart w:id="0" w:name="_Hlk90467927"/>
      <w:r w:rsidR="008E7767">
        <w:rPr>
          <w:rFonts w:asciiTheme="minorHAnsi" w:hAnsiTheme="minorHAnsi" w:cs="Arial"/>
          <w:sz w:val="40"/>
          <w:szCs w:val="40"/>
          <w:lang w:val="fr-BE"/>
        </w:rPr>
        <w:t>/ RFC</w:t>
      </w:r>
      <w:r w:rsidR="008E7767" w:rsidRPr="00F53C29">
        <w:rPr>
          <w:rFonts w:asciiTheme="minorHAnsi" w:hAnsiTheme="minorHAnsi" w:cs="Arial"/>
          <w:color w:val="00B050"/>
          <w:sz w:val="40"/>
          <w:szCs w:val="40"/>
          <w:lang w:val="fr-BE"/>
        </w:rPr>
        <w:t>-</w:t>
      </w:r>
      <w:r w:rsidR="00642B43" w:rsidRPr="00F00A8A">
        <w:rPr>
          <w:rFonts w:asciiTheme="minorHAnsi" w:hAnsiTheme="minorHAnsi" w:cs="Arial"/>
          <w:color w:val="00B050"/>
          <w:sz w:val="40"/>
          <w:szCs w:val="40"/>
          <w:lang w:val="en-GB"/>
        </w:rPr>
        <w:t>Applied</w:t>
      </w:r>
      <w:r w:rsidR="008E7767">
        <w:rPr>
          <w:rFonts w:asciiTheme="minorHAnsi" w:hAnsiTheme="minorHAnsi" w:cs="Arial"/>
          <w:sz w:val="40"/>
        </w:rPr>
        <w:tab/>
      </w:r>
      <w:bookmarkEnd w:id="0"/>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C001F9">
        <w:tc>
          <w:tcPr>
            <w:tcW w:w="3085" w:type="dxa"/>
            <w:shd w:val="clear" w:color="auto" w:fill="D9D9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49A37D43" w:rsidR="00CE056E" w:rsidRPr="00982D91" w:rsidRDefault="0009367D" w:rsidP="00074158">
            <w:pPr>
              <w:pStyle w:val="HTMLPreformatted"/>
              <w:spacing w:before="40" w:line="225" w:lineRule="atLeast"/>
              <w:rPr>
                <w:rFonts w:asciiTheme="minorHAnsi" w:hAnsiTheme="minorHAnsi" w:cs="Arial"/>
                <w:bCs/>
                <w:sz w:val="22"/>
                <w:szCs w:val="22"/>
                <w:lang w:val="en-GB"/>
              </w:rPr>
            </w:pPr>
            <w:r w:rsidRPr="6F9A27BB">
              <w:rPr>
                <w:rFonts w:asciiTheme="minorHAnsi" w:hAnsiTheme="minorHAnsi" w:cstheme="minorBidi"/>
                <w:b/>
                <w:bCs/>
                <w:sz w:val="22"/>
                <w:szCs w:val="22"/>
                <w:lang w:val="en-US"/>
              </w:rPr>
              <w:t>RFC_</w:t>
            </w:r>
            <w:r w:rsidRPr="00424A38">
              <w:rPr>
                <w:rFonts w:asciiTheme="minorHAnsi" w:hAnsiTheme="minorHAnsi" w:cstheme="minorHAnsi"/>
                <w:b/>
                <w:bCs/>
                <w:sz w:val="22"/>
                <w:szCs w:val="22"/>
                <w:lang w:val="en-US"/>
              </w:rPr>
              <w:t>N</w:t>
            </w:r>
            <w:r w:rsidRPr="0030291E">
              <w:rPr>
                <w:rFonts w:asciiTheme="minorHAnsi" w:hAnsiTheme="minorHAnsi" w:cstheme="minorHAnsi"/>
                <w:b/>
                <w:bCs/>
                <w:sz w:val="22"/>
                <w:szCs w:val="22"/>
                <w:lang w:val="en-US"/>
              </w:rPr>
              <w:t>CTS</w:t>
            </w:r>
            <w:r>
              <w:rPr>
                <w:rFonts w:asciiTheme="minorHAnsi" w:hAnsiTheme="minorHAnsi" w:cstheme="minorHAnsi"/>
                <w:b/>
                <w:bCs/>
                <w:sz w:val="22"/>
                <w:szCs w:val="22"/>
                <w:lang w:val="en-US"/>
              </w:rPr>
              <w:t>P6_</w:t>
            </w:r>
            <w:r w:rsidR="00424A38">
              <w:rPr>
                <w:rFonts w:asciiTheme="minorHAnsi" w:hAnsiTheme="minorHAnsi" w:cstheme="minorHAnsi"/>
                <w:b/>
                <w:bCs/>
                <w:sz w:val="22"/>
                <w:szCs w:val="22"/>
                <w:lang w:val="en-US"/>
              </w:rPr>
              <w:t>0</w:t>
            </w:r>
            <w:r w:rsidR="00424A38" w:rsidRPr="00424A38">
              <w:rPr>
                <w:rFonts w:asciiTheme="minorHAnsi" w:hAnsiTheme="minorHAnsi" w:cstheme="minorHAnsi"/>
                <w:b/>
                <w:bCs/>
                <w:sz w:val="22"/>
                <w:szCs w:val="22"/>
                <w:lang w:val="en-US"/>
              </w:rPr>
              <w:t>309</w:t>
            </w:r>
            <w:r w:rsidRPr="6F9A27BB">
              <w:rPr>
                <w:rFonts w:asciiTheme="minorHAnsi" w:hAnsiTheme="minorHAnsi" w:cstheme="minorBidi"/>
                <w:b/>
                <w:bCs/>
                <w:sz w:val="22"/>
                <w:szCs w:val="22"/>
                <w:lang w:val="en-US"/>
              </w:rPr>
              <w:t xml:space="preserve"> </w:t>
            </w:r>
            <w:r w:rsidRPr="6F9A27BB">
              <w:rPr>
                <w:rFonts w:asciiTheme="minorHAnsi" w:hAnsiTheme="minorHAnsi" w:cstheme="minorBidi"/>
                <w:sz w:val="22"/>
                <w:szCs w:val="22"/>
                <w:lang w:val="en-US"/>
              </w:rPr>
              <w:t>(</w:t>
            </w:r>
            <w:r w:rsidRPr="00982D91">
              <w:rPr>
                <w:rFonts w:asciiTheme="minorHAnsi" w:hAnsiTheme="minorHAnsi" w:cs="Arial"/>
                <w:bCs/>
                <w:sz w:val="22"/>
                <w:szCs w:val="22"/>
                <w:lang w:val="en-GB"/>
              </w:rPr>
              <w:t>UCCNCTS</w:t>
            </w:r>
            <w:r w:rsidR="00E86F67">
              <w:rPr>
                <w:rFonts w:asciiTheme="minorHAnsi" w:hAnsiTheme="minorHAnsi" w:cs="Arial"/>
                <w:bCs/>
                <w:sz w:val="22"/>
                <w:szCs w:val="22"/>
                <w:lang w:val="en-GB"/>
              </w:rPr>
              <w:t>P6</w:t>
            </w:r>
            <w:r w:rsidRPr="00982D91">
              <w:rPr>
                <w:rFonts w:asciiTheme="minorHAnsi" w:hAnsiTheme="minorHAnsi" w:cs="Arial"/>
                <w:bCs/>
                <w:sz w:val="22"/>
                <w:szCs w:val="22"/>
                <w:lang w:val="en-GB"/>
              </w:rPr>
              <w:t>-</w:t>
            </w:r>
            <w:r w:rsidR="00434C93">
              <w:rPr>
                <w:rFonts w:asciiTheme="minorHAnsi" w:hAnsiTheme="minorHAnsi" w:cs="Arial"/>
                <w:bCs/>
                <w:sz w:val="22"/>
                <w:szCs w:val="22"/>
                <w:lang w:val="el-GR"/>
              </w:rPr>
              <w:t>287</w:t>
            </w:r>
            <w:r w:rsidR="003571C4">
              <w:rPr>
                <w:rFonts w:asciiTheme="minorHAnsi" w:hAnsiTheme="minorHAnsi" w:cs="Arial"/>
                <w:bCs/>
                <w:sz w:val="22"/>
                <w:szCs w:val="22"/>
                <w:lang w:val="en-GB"/>
              </w:rPr>
              <w:t>)</w:t>
            </w:r>
          </w:p>
        </w:tc>
      </w:tr>
      <w:tr w:rsidR="00FE4EC9" w:rsidRPr="002337D9" w14:paraId="05141D7D" w14:textId="77777777" w:rsidTr="00C001F9">
        <w:tc>
          <w:tcPr>
            <w:tcW w:w="3085" w:type="dxa"/>
            <w:shd w:val="clear" w:color="auto" w:fill="D9D9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36CA998D" w:rsidR="00FE4EC9" w:rsidRPr="002C088C" w:rsidRDefault="00F56074" w:rsidP="0004792F">
            <w:pPr>
              <w:pStyle w:val="HTMLPreformatted"/>
              <w:spacing w:before="40" w:line="225" w:lineRule="atLeast"/>
              <w:rPr>
                <w:rFonts w:asciiTheme="minorHAnsi" w:hAnsiTheme="minorHAnsi" w:cs="Arial"/>
                <w:b/>
                <w:bCs/>
                <w:sz w:val="22"/>
                <w:szCs w:val="22"/>
                <w:lang w:val="en-GB"/>
              </w:rPr>
            </w:pPr>
            <w:r w:rsidRPr="00F56074">
              <w:rPr>
                <w:rFonts w:asciiTheme="minorHAnsi" w:hAnsiTheme="minorHAnsi" w:cs="Arial"/>
                <w:b/>
                <w:bCs/>
                <w:sz w:val="22"/>
                <w:szCs w:val="22"/>
                <w:lang w:val="en-GB"/>
              </w:rPr>
              <w:t>IM654096</w:t>
            </w:r>
          </w:p>
        </w:tc>
      </w:tr>
      <w:tr w:rsidR="00EE7CA2" w:rsidRPr="002337D9"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3C685D10" w:rsidR="00EE7CA2" w:rsidRPr="00924CD1" w:rsidRDefault="00F56074" w:rsidP="00E92DD1">
            <w:pPr>
              <w:spacing w:before="40"/>
              <w:rPr>
                <w:rFonts w:asciiTheme="minorHAnsi" w:hAnsiTheme="minorHAnsi" w:cs="Arial"/>
                <w:b/>
                <w:bCs/>
                <w:sz w:val="22"/>
                <w:szCs w:val="22"/>
                <w:lang w:eastAsia="x-none"/>
              </w:rPr>
            </w:pPr>
            <w:r>
              <w:rPr>
                <w:rFonts w:asciiTheme="minorHAnsi" w:hAnsiTheme="minorHAnsi" w:cs="Arial"/>
                <w:b/>
                <w:bCs/>
                <w:sz w:val="22"/>
                <w:szCs w:val="22"/>
                <w:lang w:eastAsia="x-none"/>
              </w:rPr>
              <w:t>NA-DK</w:t>
            </w:r>
            <w:r w:rsidR="00DF7ECC">
              <w:rPr>
                <w:rFonts w:asciiTheme="minorHAnsi" w:hAnsiTheme="minorHAnsi" w:cs="Arial"/>
                <w:b/>
                <w:bCs/>
                <w:sz w:val="22"/>
                <w:szCs w:val="22"/>
                <w:lang w:eastAsia="x-none"/>
              </w:rPr>
              <w:t xml:space="preserve"> &amp; NA-NL</w:t>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505D6F0B" w:rsidR="00CE056E" w:rsidRPr="00402055" w:rsidRDefault="00E86F67" w:rsidP="00E2743B">
            <w:pPr>
              <w:rPr>
                <w:rFonts w:asciiTheme="minorHAnsi" w:hAnsiTheme="minorHAnsi" w:cs="Arial"/>
                <w:b/>
                <w:bCs/>
                <w:sz w:val="22"/>
                <w:szCs w:val="22"/>
              </w:rPr>
            </w:pPr>
            <w:r>
              <w:rPr>
                <w:rStyle w:val="normaltextrun"/>
                <w:rFonts w:ascii="Calibri" w:hAnsi="Calibri" w:cs="Calibri"/>
                <w:b/>
                <w:bCs/>
                <w:color w:val="000000"/>
                <w:sz w:val="22"/>
                <w:szCs w:val="22"/>
                <w:shd w:val="clear" w:color="auto" w:fill="FFFFFF"/>
              </w:rPr>
              <w:t>NCTS-P6 (DDNTA-6.</w:t>
            </w:r>
            <w:r w:rsidR="004437D9">
              <w:rPr>
                <w:rStyle w:val="normaltextrun"/>
                <w:rFonts w:ascii="Calibri" w:hAnsi="Calibri" w:cs="Calibri"/>
                <w:b/>
                <w:bCs/>
                <w:color w:val="000000"/>
                <w:sz w:val="22"/>
                <w:szCs w:val="22"/>
                <w:shd w:val="clear" w:color="auto" w:fill="FFFFFF"/>
              </w:rPr>
              <w:t>4</w:t>
            </w:r>
            <w:r>
              <w:rPr>
                <w:rStyle w:val="normaltextrun"/>
                <w:rFonts w:ascii="Calibri" w:hAnsi="Calibri" w:cs="Calibri"/>
                <w:b/>
                <w:bCs/>
                <w:color w:val="000000"/>
                <w:sz w:val="22"/>
                <w:szCs w:val="22"/>
                <w:shd w:val="clear" w:color="auto" w:fill="FFFFFF"/>
              </w:rPr>
              <w:t>.0-v</w:t>
            </w:r>
            <w:r w:rsidR="00D94205">
              <w:rPr>
                <w:rStyle w:val="normaltextrun"/>
                <w:rFonts w:ascii="Calibri" w:hAnsi="Calibri" w:cs="Calibri"/>
                <w:b/>
                <w:bCs/>
                <w:color w:val="000000"/>
                <w:sz w:val="22"/>
                <w:szCs w:val="22"/>
                <w:shd w:val="clear" w:color="auto" w:fill="FFFFFF"/>
              </w:rPr>
              <w:t>2</w:t>
            </w:r>
            <w:r>
              <w:rPr>
                <w:rStyle w:val="normaltextrun"/>
                <w:rFonts w:ascii="Calibri" w:hAnsi="Calibri" w:cs="Calibri"/>
                <w:b/>
                <w:bCs/>
                <w:color w:val="000000"/>
                <w:sz w:val="22"/>
                <w:szCs w:val="22"/>
                <w:shd w:val="clear" w:color="auto" w:fill="FFFFFF"/>
              </w:rPr>
              <w:t>.0</w:t>
            </w:r>
            <w:r w:rsidR="00D94205">
              <w:rPr>
                <w:rStyle w:val="normaltextrun"/>
                <w:rFonts w:ascii="Calibri" w:hAnsi="Calibri" w:cs="Calibri"/>
                <w:b/>
                <w:bCs/>
                <w:color w:val="000000"/>
                <w:sz w:val="22"/>
                <w:szCs w:val="22"/>
                <w:shd w:val="clear" w:color="auto" w:fill="FFFFFF"/>
              </w:rPr>
              <w:t>0</w:t>
            </w:r>
            <w:r>
              <w:rPr>
                <w:rStyle w:val="normaltextrun"/>
                <w:rFonts w:ascii="Calibri" w:hAnsi="Calibri" w:cs="Calibri"/>
                <w:b/>
                <w:bCs/>
                <w:color w:val="000000"/>
                <w:sz w:val="22"/>
                <w:szCs w:val="22"/>
                <w:shd w:val="clear" w:color="auto" w:fill="FFFFFF"/>
              </w:rPr>
              <w:t xml:space="preserve"> – CSE-v60.4.</w:t>
            </w:r>
            <w:r w:rsidR="00D94205">
              <w:rPr>
                <w:rStyle w:val="normaltextrun"/>
                <w:rFonts w:ascii="Calibri" w:hAnsi="Calibri" w:cs="Calibri"/>
                <w:b/>
                <w:bCs/>
                <w:color w:val="000000"/>
                <w:sz w:val="22"/>
                <w:szCs w:val="22"/>
                <w:shd w:val="clear" w:color="auto" w:fill="FFFFFF"/>
              </w:rPr>
              <w:t>9</w:t>
            </w:r>
            <w:r>
              <w:rPr>
                <w:rStyle w:val="normaltextrun"/>
                <w:rFonts w:ascii="Calibri" w:hAnsi="Calibri" w:cs="Calibri"/>
                <w:b/>
                <w:bCs/>
                <w:color w:val="000000"/>
                <w:sz w:val="22"/>
                <w:szCs w:val="22"/>
                <w:shd w:val="clear" w:color="auto" w:fill="FFFFFF"/>
              </w:rPr>
              <w:t>)</w:t>
            </w:r>
            <w:r>
              <w:rPr>
                <w:rStyle w:val="normaltextrun"/>
                <w:rFonts w:ascii="Calibri" w:hAnsi="Calibri" w:cs="Calibri"/>
                <w:color w:val="000000"/>
                <w:sz w:val="22"/>
                <w:szCs w:val="22"/>
                <w:shd w:val="clear" w:color="auto" w:fill="FFFFFF"/>
              </w:rPr>
              <w:t> </w:t>
            </w:r>
            <w:r>
              <w:rPr>
                <w:rStyle w:val="eop"/>
                <w:rFonts w:ascii="Calibri" w:hAnsi="Calibri" w:cs="Calibri"/>
                <w:color w:val="000000"/>
                <w:sz w:val="22"/>
                <w:szCs w:val="22"/>
                <w:shd w:val="clear" w:color="auto" w:fill="FFFFFF"/>
              </w:rPr>
              <w:t> </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7FDC270B" w:rsidR="00FE4EC9" w:rsidRPr="002337D9" w:rsidRDefault="0004792F" w:rsidP="009B4627">
            <w:pPr>
              <w:spacing w:before="40"/>
              <w:rPr>
                <w:rFonts w:asciiTheme="minorHAnsi" w:hAnsiTheme="minorHAnsi" w:cs="Arial"/>
                <w:b/>
                <w:bCs/>
                <w:sz w:val="22"/>
                <w:szCs w:val="22"/>
              </w:rPr>
            </w:pPr>
            <w:r>
              <w:rPr>
                <w:rFonts w:asciiTheme="minorHAnsi" w:hAnsiTheme="minorHAnsi" w:cs="Arial"/>
                <w:b/>
                <w:sz w:val="22"/>
                <w:szCs w:val="22"/>
              </w:rPr>
              <w:fldChar w:fldCharType="begin">
                <w:ffData>
                  <w:name w:val="Critical"/>
                  <w:enabled/>
                  <w:calcOnExit w:val="0"/>
                  <w:checkBox>
                    <w:sizeAuto/>
                    <w:default w:val="1"/>
                  </w:checkBox>
                </w:ffData>
              </w:fldChar>
            </w:r>
            <w:bookmarkStart w:id="1" w:name="Critical"/>
            <w:r>
              <w:rPr>
                <w:rFonts w:asciiTheme="minorHAnsi" w:hAnsiTheme="minorHAnsi" w:cs="Arial"/>
                <w:b/>
                <w:sz w:val="22"/>
                <w:szCs w:val="22"/>
              </w:rPr>
              <w:instrText xml:space="preserve"> FORMCHECKBOX </w:instrText>
            </w:r>
            <w:r w:rsidR="00F53C29">
              <w:rPr>
                <w:rFonts w:asciiTheme="minorHAnsi" w:hAnsiTheme="minorHAnsi" w:cs="Arial"/>
                <w:b/>
                <w:sz w:val="22"/>
                <w:szCs w:val="22"/>
              </w:rPr>
            </w:r>
            <w:r w:rsidR="00F53C29">
              <w:rPr>
                <w:rFonts w:asciiTheme="minorHAnsi" w:hAnsiTheme="minorHAnsi" w:cs="Arial"/>
                <w:b/>
                <w:sz w:val="22"/>
                <w:szCs w:val="22"/>
              </w:rPr>
              <w:fldChar w:fldCharType="separate"/>
            </w:r>
            <w:r>
              <w:rPr>
                <w:rFonts w:asciiTheme="minorHAnsi" w:hAnsiTheme="minorHAnsi" w:cs="Arial"/>
                <w:b/>
                <w:sz w:val="22"/>
                <w:szCs w:val="22"/>
              </w:rPr>
              <w:fldChar w:fldCharType="end"/>
            </w:r>
            <w:bookmarkEnd w:id="1"/>
            <w:r>
              <w:rPr>
                <w:rFonts w:asciiTheme="minorHAnsi" w:hAnsiTheme="minorHAnsi" w:cs="Arial"/>
                <w:b/>
                <w:sz w:val="22"/>
                <w:szCs w:val="22"/>
              </w:rPr>
              <w:t xml:space="preserve"> </w:t>
            </w:r>
            <w:r w:rsidR="002337D9" w:rsidRPr="002337D9">
              <w:rPr>
                <w:rFonts w:asciiTheme="minorHAnsi" w:hAnsiTheme="minorHAnsi" w:cs="Arial"/>
                <w:b/>
                <w:sz w:val="22"/>
                <w:szCs w:val="22"/>
              </w:rPr>
              <w:t xml:space="preserve">Standard     </w:t>
            </w:r>
            <w:r>
              <w:rPr>
                <w:rFonts w:asciiTheme="minorHAnsi" w:hAnsiTheme="minorHAnsi" w:cs="Arial"/>
                <w:b/>
                <w:sz w:val="22"/>
                <w:szCs w:val="22"/>
              </w:rPr>
              <w:fldChar w:fldCharType="begin">
                <w:ffData>
                  <w:name w:val="Medium"/>
                  <w:enabled/>
                  <w:calcOnExit w:val="0"/>
                  <w:checkBox>
                    <w:sizeAuto/>
                    <w:default w:val="0"/>
                  </w:checkBox>
                </w:ffData>
              </w:fldChar>
            </w:r>
            <w:r>
              <w:rPr>
                <w:rFonts w:asciiTheme="minorHAnsi" w:hAnsiTheme="minorHAnsi" w:cs="Arial"/>
                <w:b/>
                <w:sz w:val="22"/>
                <w:szCs w:val="22"/>
              </w:rPr>
              <w:instrText xml:space="preserve"> FORMCHECKBOX </w:instrText>
            </w:r>
            <w:r w:rsidR="00F53C29">
              <w:rPr>
                <w:rFonts w:asciiTheme="minorHAnsi" w:hAnsiTheme="minorHAnsi" w:cs="Arial"/>
                <w:b/>
                <w:sz w:val="22"/>
                <w:szCs w:val="22"/>
              </w:rPr>
            </w:r>
            <w:r w:rsidR="00F53C29">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b/>
                <w:sz w:val="22"/>
                <w:szCs w:val="22"/>
              </w:rPr>
              <w:t xml:space="preserve"> </w:t>
            </w:r>
            <w:r w:rsidR="002337D9" w:rsidRPr="002337D9">
              <w:rPr>
                <w:rFonts w:asciiTheme="minorHAnsi" w:hAnsiTheme="minorHAnsi" w:cs="Arial"/>
                <w:b/>
                <w:sz w:val="22"/>
                <w:szCs w:val="22"/>
              </w:rPr>
              <w:t>Emergency</w:t>
            </w:r>
          </w:p>
        </w:tc>
      </w:tr>
      <w:tr w:rsidR="003643E4" w:rsidRPr="0088067D" w14:paraId="2873D76C" w14:textId="77777777" w:rsidTr="003643E4">
        <w:trPr>
          <w:trHeight w:val="1796"/>
        </w:trPr>
        <w:tc>
          <w:tcPr>
            <w:tcW w:w="3085" w:type="dxa"/>
            <w:shd w:val="clear" w:color="auto" w:fill="D9D9D9"/>
          </w:tcPr>
          <w:p w14:paraId="70DDD289" w14:textId="77777777" w:rsidR="003643E4" w:rsidRPr="00582723" w:rsidRDefault="003643E4" w:rsidP="003643E4">
            <w:pPr>
              <w:spacing w:before="40"/>
              <w:rPr>
                <w:rFonts w:ascii="Calibri" w:hAnsi="Calibri" w:cs="Calibri"/>
                <w:color w:val="444444"/>
                <w:sz w:val="22"/>
                <w:szCs w:val="22"/>
                <w:shd w:val="clear" w:color="auto" w:fill="FFFFFF"/>
              </w:rPr>
            </w:pPr>
            <w:r w:rsidRPr="00582723">
              <w:rPr>
                <w:rFonts w:asciiTheme="minorHAnsi" w:hAnsiTheme="minorHAnsi" w:cs="Arial"/>
                <w:b/>
                <w:bCs/>
                <w:sz w:val="22"/>
                <w:szCs w:val="22"/>
              </w:rPr>
              <w:t>Nature of Change</w:t>
            </w:r>
          </w:p>
        </w:tc>
        <w:tc>
          <w:tcPr>
            <w:tcW w:w="6662" w:type="dxa"/>
          </w:tcPr>
          <w:p w14:paraId="08E2C1DE" w14:textId="6EDD7F87" w:rsidR="003643E4" w:rsidRPr="000440A7" w:rsidRDefault="00A553A0" w:rsidP="003643E4">
            <w:pPr>
              <w:spacing w:before="40"/>
              <w:rPr>
                <w:rFonts w:asciiTheme="minorHAnsi" w:hAnsiTheme="minorHAnsi" w:cs="Arial"/>
                <w:sz w:val="22"/>
                <w:szCs w:val="22"/>
                <w:lang w:val="en-US" w:eastAsia="x-none"/>
              </w:rPr>
            </w:pPr>
            <w:r w:rsidRPr="000440A7">
              <w:rPr>
                <w:rFonts w:cs="Arial"/>
                <w:lang w:eastAsia="x-none"/>
              </w:rPr>
              <w:object w:dxaOrig="1440" w:dyaOrig="1440" w14:anchorId="6539AB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4.65pt;height:22.45pt" o:ole="">
                  <v:imagedata r:id="rId11" o:title=""/>
                  <o:lock v:ext="edit" aspectratio="f"/>
                </v:shape>
                <w:control r:id="rId12" w:name="OptionButton131" w:shapeid="_x0000_i1029"/>
              </w:object>
            </w:r>
            <w:r w:rsidRPr="000440A7">
              <w:rPr>
                <w:rFonts w:cs="Arial"/>
                <w:lang w:eastAsia="x-none"/>
              </w:rPr>
              <w:object w:dxaOrig="1440" w:dyaOrig="1440" w14:anchorId="11BA1907">
                <v:shape id="_x0000_i1031" type="#_x0000_t75" style="width:195.25pt;height:22.45pt" o:ole="">
                  <v:imagedata r:id="rId13" o:title=""/>
                  <o:lock v:ext="edit" aspectratio="f"/>
                </v:shape>
                <w:control r:id="rId14" w:name="OptionButton141" w:shapeid="_x0000_i1031"/>
              </w:object>
            </w:r>
          </w:p>
          <w:p w14:paraId="7E340AEE" w14:textId="77777777" w:rsidR="003643E4" w:rsidRPr="00025A56" w:rsidRDefault="003643E4" w:rsidP="003643E4">
            <w:pPr>
              <w:spacing w:before="120"/>
              <w:rPr>
                <w:rFonts w:asciiTheme="minorHAnsi" w:hAnsiTheme="minorHAnsi" w:cs="Arial"/>
                <w:sz w:val="22"/>
                <w:szCs w:val="22"/>
                <w:lang w:val="el-GR" w:eastAsia="x-none"/>
              </w:rPr>
            </w:pPr>
            <w:r w:rsidRPr="000440A7">
              <w:rPr>
                <w:rFonts w:asciiTheme="minorHAnsi" w:hAnsiTheme="minorHAnsi" w:cs="Arial"/>
                <w:sz w:val="22"/>
                <w:szCs w:val="22"/>
                <w:lang w:val="en-US" w:eastAsia="x-none"/>
              </w:rPr>
              <w:t>Justification for Evolutive</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436"/>
            </w:tblGrid>
            <w:tr w:rsidR="00AC7F03" w:rsidRPr="000440A7" w14:paraId="2DC98205" w14:textId="77777777" w:rsidTr="00AC7F03">
              <w:trPr>
                <w:trHeight w:val="916"/>
              </w:trPr>
              <w:tc>
                <w:tcPr>
                  <w:tcW w:w="6573" w:type="dxa"/>
                </w:tcPr>
                <w:p w14:paraId="2D944FE3" w14:textId="227B4136" w:rsidR="0085152A" w:rsidRPr="0085152A" w:rsidRDefault="006E727F" w:rsidP="0085152A">
                  <w:pPr>
                    <w:pStyle w:val="HTMLPreformatted"/>
                    <w:spacing w:before="40" w:line="225" w:lineRule="atLeast"/>
                    <w:rPr>
                      <w:rFonts w:asciiTheme="minorHAnsi" w:hAnsiTheme="minorHAnsi" w:cs="Arial"/>
                      <w:sz w:val="22"/>
                      <w:szCs w:val="22"/>
                      <w:lang w:val="en-GB"/>
                    </w:rPr>
                  </w:pPr>
                  <w:r w:rsidRPr="006E727F">
                    <w:rPr>
                      <w:rFonts w:asciiTheme="minorHAnsi" w:hAnsiTheme="minorHAnsi" w:cs="Arial"/>
                      <w:sz w:val="22"/>
                      <w:szCs w:val="22"/>
                      <w:lang w:val="en-GB"/>
                    </w:rPr>
                    <w:t>This change enhances the structure of Export followed by Transit (EFBT) messages to better meet operational needs by allowing a higher volume of Consignment Items in Transit and Export Declarations.</w:t>
                  </w:r>
                </w:p>
              </w:tc>
            </w:tr>
          </w:tbl>
          <w:p w14:paraId="268DC964" w14:textId="77777777" w:rsidR="003643E4" w:rsidRPr="000440A7" w:rsidRDefault="003643E4" w:rsidP="003643E4">
            <w:pPr>
              <w:tabs>
                <w:tab w:val="left" w:pos="1050"/>
              </w:tabs>
              <w:rPr>
                <w:rFonts w:asciiTheme="minorHAnsi" w:hAnsiTheme="minorHAnsi" w:cs="Arial"/>
                <w:sz w:val="22"/>
                <w:szCs w:val="22"/>
                <w:lang w:val="en-US" w:eastAsia="x-none"/>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W w:w="0" w:type="auto"/>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1C74570D"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F53C29">
                    <w:rPr>
                      <w:rFonts w:asciiTheme="minorHAnsi" w:hAnsiTheme="minorHAnsi" w:cs="Arial"/>
                      <w:b/>
                      <w:sz w:val="22"/>
                      <w:szCs w:val="22"/>
                    </w:rPr>
                  </w:r>
                  <w:r w:rsidR="00F53C29">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002F7334">
                    <w:rPr>
                      <w:rFonts w:asciiTheme="minorHAnsi" w:hAnsiTheme="minorHAnsi" w:cs="Arial"/>
                      <w:b/>
                      <w:sz w:val="22"/>
                      <w:szCs w:val="22"/>
                    </w:rPr>
                    <w:t xml:space="preserve"> </w:t>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F53C29">
                    <w:rPr>
                      <w:rFonts w:asciiTheme="minorHAnsi" w:hAnsiTheme="minorHAnsi" w:cs="Arial"/>
                      <w:b/>
                      <w:sz w:val="22"/>
                      <w:szCs w:val="22"/>
                    </w:rPr>
                  </w:r>
                  <w:r w:rsidR="00F53C29">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363C5AAD" w:rsidR="002337D9" w:rsidRDefault="00CD71D4"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F53C29">
                    <w:rPr>
                      <w:rFonts w:asciiTheme="minorHAnsi" w:hAnsiTheme="minorHAnsi" w:cs="Arial"/>
                      <w:b/>
                      <w:sz w:val="22"/>
                      <w:szCs w:val="22"/>
                    </w:rPr>
                  </w:r>
                  <w:r w:rsidR="00F53C29">
                    <w:rPr>
                      <w:rFonts w:asciiTheme="minorHAnsi" w:hAnsiTheme="minorHAnsi" w:cs="Arial"/>
                      <w:b/>
                      <w:sz w:val="22"/>
                      <w:szCs w:val="22"/>
                    </w:rPr>
                    <w:fldChar w:fldCharType="separate"/>
                  </w:r>
                  <w:r>
                    <w:rPr>
                      <w:rFonts w:asciiTheme="minorHAnsi" w:hAnsiTheme="minorHAnsi" w:cs="Arial"/>
                      <w:b/>
                      <w:sz w:val="22"/>
                      <w:szCs w:val="22"/>
                    </w:rPr>
                    <w:fldChar w:fldCharType="end"/>
                  </w:r>
                  <w:r w:rsidR="002F7334">
                    <w:rPr>
                      <w:rFonts w:asciiTheme="minorHAnsi" w:hAnsiTheme="minorHAnsi" w:cs="Arial"/>
                      <w:b/>
                      <w:sz w:val="22"/>
                      <w:szCs w:val="22"/>
                    </w:rPr>
                    <w:t xml:space="preserve"> </w:t>
                  </w:r>
                  <w:r w:rsidR="002337D9" w:rsidRPr="002337D9">
                    <w:rPr>
                      <w:rFonts w:asciiTheme="minorHAnsi" w:hAnsiTheme="minorHAnsi" w:cs="Arial"/>
                      <w:b/>
                    </w:rPr>
                    <w:t>B</w:t>
                  </w:r>
                  <w:r w:rsidR="002337D9" w:rsidRPr="002337D9">
                    <w:rPr>
                      <w:rFonts w:asciiTheme="minorHAnsi" w:hAnsiTheme="minorHAnsi" w:cs="Arial"/>
                      <w:b/>
                      <w:sz w:val="22"/>
                      <w:szCs w:val="22"/>
                    </w:rPr>
                    <w:t>usiness Change</w:t>
                  </w:r>
                </w:p>
                <w:p w14:paraId="121BA841" w14:textId="1EF6EA5F" w:rsidR="002337D9" w:rsidRDefault="002F7334"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F53C29">
                    <w:rPr>
                      <w:rFonts w:asciiTheme="minorHAnsi" w:hAnsiTheme="minorHAnsi" w:cs="Arial"/>
                      <w:b/>
                      <w:sz w:val="22"/>
                      <w:szCs w:val="22"/>
                    </w:rPr>
                  </w:r>
                  <w:r w:rsidR="00F53C29">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b/>
                      <w:sz w:val="22"/>
                      <w:szCs w:val="22"/>
                    </w:rPr>
                    <w:t xml:space="preserve"> </w:t>
                  </w:r>
                  <w:r w:rsidR="002337D9"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630A153D" w:rsidR="003643E4" w:rsidRPr="002337D9" w:rsidRDefault="002F7334" w:rsidP="003643E4">
            <w:pPr>
              <w:spacing w:before="40"/>
              <w:rPr>
                <w:rFonts w:asciiTheme="minorHAnsi" w:hAnsiTheme="minorHAnsi" w:cs="Arial"/>
                <w:b/>
                <w:sz w:val="22"/>
                <w:szCs w:val="22"/>
              </w:rPr>
            </w:pPr>
            <w:r>
              <w:rPr>
                <w:rFonts w:asciiTheme="minorHAnsi" w:hAnsiTheme="minorHAnsi" w:cs="Arial"/>
                <w:b/>
                <w:sz w:val="22"/>
                <w:szCs w:val="22"/>
              </w:rPr>
              <w:t xml:space="preserve"> </w:t>
            </w:r>
            <w:r>
              <w:rPr>
                <w:rFonts w:cs="Arial"/>
              </w:rPr>
              <w:t xml:space="preserve"> </w:t>
            </w:r>
            <w:r w:rsidR="003643E4" w:rsidRPr="002337D9">
              <w:rPr>
                <w:rFonts w:asciiTheme="minorHAnsi" w:hAnsiTheme="minorHAnsi" w:cs="Arial"/>
                <w:b/>
                <w:sz w:val="22"/>
                <w:szCs w:val="22"/>
              </w:rPr>
              <w:fldChar w:fldCharType="begin">
                <w:ffData>
                  <w:name w:val="Medium"/>
                  <w:enabled/>
                  <w:calcOnExit w:val="0"/>
                  <w:checkBox>
                    <w:sizeAuto/>
                    <w:default w:val="1"/>
                  </w:checkBox>
                </w:ffData>
              </w:fldChar>
            </w:r>
            <w:r w:rsidR="003643E4" w:rsidRPr="002337D9">
              <w:rPr>
                <w:rFonts w:asciiTheme="minorHAnsi" w:hAnsiTheme="minorHAnsi" w:cs="Arial"/>
                <w:b/>
                <w:sz w:val="22"/>
                <w:szCs w:val="22"/>
              </w:rPr>
              <w:instrText xml:space="preserve"> FORMCHECKBOX </w:instrText>
            </w:r>
            <w:r w:rsidR="00F53C29">
              <w:rPr>
                <w:rFonts w:asciiTheme="minorHAnsi" w:hAnsiTheme="minorHAnsi" w:cs="Arial"/>
                <w:b/>
                <w:sz w:val="22"/>
                <w:szCs w:val="22"/>
              </w:rPr>
            </w:r>
            <w:r w:rsidR="00F53C29">
              <w:rPr>
                <w:rFonts w:asciiTheme="minorHAnsi" w:hAnsiTheme="minorHAnsi" w:cs="Arial"/>
                <w:b/>
                <w:sz w:val="22"/>
                <w:szCs w:val="22"/>
              </w:rPr>
              <w:fldChar w:fldCharType="separate"/>
            </w:r>
            <w:r w:rsidR="003643E4" w:rsidRPr="002337D9">
              <w:rPr>
                <w:rFonts w:asciiTheme="minorHAnsi" w:hAnsiTheme="minorHAnsi" w:cs="Arial"/>
                <w:b/>
                <w:sz w:val="22"/>
                <w:szCs w:val="22"/>
              </w:rPr>
              <w:fldChar w:fldCharType="end"/>
            </w:r>
            <w:r>
              <w:rPr>
                <w:rFonts w:asciiTheme="minorHAnsi" w:hAnsiTheme="minorHAnsi" w:cs="Arial"/>
                <w:b/>
                <w:sz w:val="22"/>
                <w:szCs w:val="22"/>
              </w:rPr>
              <w:t xml:space="preserve"> </w:t>
            </w:r>
            <w:r w:rsidR="003643E4">
              <w:rPr>
                <w:rFonts w:asciiTheme="minorHAnsi" w:hAnsiTheme="minorHAnsi" w:cs="Arial"/>
                <w:b/>
                <w:sz w:val="22"/>
                <w:szCs w:val="22"/>
              </w:rPr>
              <w:t>Yes</w:t>
            </w:r>
            <w:r w:rsidR="003643E4" w:rsidRPr="002337D9">
              <w:rPr>
                <w:rFonts w:asciiTheme="minorHAnsi" w:hAnsiTheme="minorHAnsi" w:cs="Arial"/>
                <w:b/>
                <w:sz w:val="22"/>
                <w:szCs w:val="22"/>
              </w:rPr>
              <w:t xml:space="preserve">     </w:t>
            </w:r>
            <w:r w:rsidR="003643E4" w:rsidRPr="002337D9">
              <w:rPr>
                <w:rFonts w:asciiTheme="minorHAnsi" w:hAnsiTheme="minorHAnsi" w:cs="Arial"/>
                <w:b/>
                <w:sz w:val="22"/>
                <w:szCs w:val="22"/>
              </w:rPr>
              <w:fldChar w:fldCharType="begin">
                <w:ffData>
                  <w:name w:val="Critical"/>
                  <w:enabled/>
                  <w:calcOnExit w:val="0"/>
                  <w:checkBox>
                    <w:sizeAuto/>
                    <w:default w:val="0"/>
                  </w:checkBox>
                </w:ffData>
              </w:fldChar>
            </w:r>
            <w:r w:rsidR="003643E4" w:rsidRPr="002337D9">
              <w:rPr>
                <w:rFonts w:asciiTheme="minorHAnsi" w:hAnsiTheme="minorHAnsi" w:cs="Arial"/>
                <w:b/>
                <w:sz w:val="22"/>
                <w:szCs w:val="22"/>
              </w:rPr>
              <w:instrText xml:space="preserve"> FORMCHECKBOX </w:instrText>
            </w:r>
            <w:r w:rsidR="00F53C29">
              <w:rPr>
                <w:rFonts w:asciiTheme="minorHAnsi" w:hAnsiTheme="minorHAnsi" w:cs="Arial"/>
                <w:b/>
                <w:sz w:val="22"/>
                <w:szCs w:val="22"/>
              </w:rPr>
            </w:r>
            <w:r w:rsidR="00F53C29">
              <w:rPr>
                <w:rFonts w:asciiTheme="minorHAnsi" w:hAnsiTheme="minorHAnsi" w:cs="Arial"/>
                <w:b/>
                <w:sz w:val="22"/>
                <w:szCs w:val="22"/>
              </w:rPr>
              <w:fldChar w:fldCharType="separate"/>
            </w:r>
            <w:r w:rsidR="003643E4" w:rsidRPr="002337D9">
              <w:rPr>
                <w:rFonts w:asciiTheme="minorHAnsi" w:hAnsiTheme="minorHAnsi" w:cs="Arial"/>
                <w:b/>
                <w:sz w:val="22"/>
                <w:szCs w:val="22"/>
              </w:rPr>
              <w:fldChar w:fldCharType="end"/>
            </w:r>
            <w:r>
              <w:rPr>
                <w:rFonts w:asciiTheme="minorHAnsi" w:hAnsiTheme="minorHAnsi" w:cs="Arial"/>
                <w:b/>
                <w:sz w:val="22"/>
                <w:szCs w:val="22"/>
              </w:rPr>
              <w:t xml:space="preserve"> </w:t>
            </w:r>
            <w:r w:rsidR="003643E4">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33AC3781" w14:textId="0C075389" w:rsidR="0046158E" w:rsidRPr="00074158" w:rsidRDefault="00EB1D3E" w:rsidP="00C001F9">
      <w:pPr>
        <w:rPr>
          <w:rFonts w:asciiTheme="minorHAnsi" w:hAnsiTheme="minorHAnsi" w:cs="Arial"/>
        </w:rPr>
      </w:pPr>
      <w:r w:rsidRPr="00074158">
        <w:rPr>
          <w:rFonts w:asciiTheme="minorHAnsi" w:hAnsiTheme="minorHAnsi" w:cs="Arial"/>
          <w:b/>
          <w:bCs/>
          <w:i/>
          <w:iCs/>
          <w:color w:val="5C5C5C"/>
          <w:sz w:val="28"/>
          <w:szCs w:val="28"/>
        </w:rPr>
        <w:t xml:space="preserve">Change </w:t>
      </w:r>
      <w:r w:rsidR="008E7767">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00B4484F">
        <w:trPr>
          <w:trHeight w:val="201"/>
        </w:trPr>
        <w:tc>
          <w:tcPr>
            <w:tcW w:w="9747" w:type="dxa"/>
            <w:vAlign w:val="center"/>
          </w:tcPr>
          <w:p w14:paraId="70DA2C8C" w14:textId="510EFF00" w:rsidR="00C66131" w:rsidRPr="0005674B" w:rsidRDefault="00576936" w:rsidP="00DF08B0">
            <w:pPr>
              <w:rPr>
                <w:rFonts w:asciiTheme="minorHAnsi" w:hAnsiTheme="minorHAnsi" w:cs="Arial"/>
                <w:b/>
                <w:bCs/>
                <w:color w:val="0070C0"/>
                <w:sz w:val="22"/>
                <w:szCs w:val="22"/>
              </w:rPr>
            </w:pPr>
            <w:r w:rsidRPr="00576936">
              <w:rPr>
                <w:rFonts w:asciiTheme="minorHAnsi" w:hAnsiTheme="minorHAnsi" w:cstheme="minorHAnsi"/>
                <w:b/>
                <w:color w:val="0070C0"/>
                <w:sz w:val="22"/>
                <w:szCs w:val="22"/>
              </w:rPr>
              <w:t>NCTS-P6 (DDNTA-6.</w:t>
            </w:r>
            <w:r w:rsidR="009C4F42">
              <w:rPr>
                <w:rFonts w:asciiTheme="minorHAnsi" w:hAnsiTheme="minorHAnsi" w:cstheme="minorHAnsi"/>
                <w:b/>
                <w:color w:val="0070C0"/>
                <w:sz w:val="22"/>
                <w:szCs w:val="22"/>
              </w:rPr>
              <w:t>4</w:t>
            </w:r>
            <w:r w:rsidR="009C4F42">
              <w:rPr>
                <w:color w:val="0070C0"/>
              </w:rPr>
              <w:t>.</w:t>
            </w:r>
            <w:r w:rsidRPr="00576936">
              <w:rPr>
                <w:rFonts w:asciiTheme="minorHAnsi" w:hAnsiTheme="minorHAnsi" w:cstheme="minorHAnsi"/>
                <w:b/>
                <w:color w:val="0070C0"/>
                <w:sz w:val="22"/>
                <w:szCs w:val="22"/>
              </w:rPr>
              <w:t>0-v</w:t>
            </w:r>
            <w:r w:rsidR="00D94205">
              <w:rPr>
                <w:rFonts w:asciiTheme="minorHAnsi" w:hAnsiTheme="minorHAnsi" w:cstheme="minorHAnsi"/>
                <w:b/>
                <w:color w:val="0070C0"/>
                <w:sz w:val="22"/>
                <w:szCs w:val="22"/>
              </w:rPr>
              <w:t>2</w:t>
            </w:r>
            <w:r w:rsidRPr="00576936">
              <w:rPr>
                <w:rFonts w:asciiTheme="minorHAnsi" w:hAnsiTheme="minorHAnsi" w:cstheme="minorHAnsi"/>
                <w:b/>
                <w:color w:val="0070C0"/>
                <w:sz w:val="22"/>
                <w:szCs w:val="22"/>
              </w:rPr>
              <w:t>.0</w:t>
            </w:r>
            <w:r w:rsidR="00D94205">
              <w:rPr>
                <w:rFonts w:asciiTheme="minorHAnsi" w:hAnsiTheme="minorHAnsi" w:cstheme="minorHAnsi"/>
                <w:b/>
                <w:color w:val="0070C0"/>
                <w:sz w:val="22"/>
                <w:szCs w:val="22"/>
              </w:rPr>
              <w:t>0</w:t>
            </w:r>
            <w:r w:rsidRPr="00576936">
              <w:rPr>
                <w:rFonts w:asciiTheme="minorHAnsi" w:hAnsiTheme="minorHAnsi" w:cstheme="minorHAnsi"/>
                <w:b/>
                <w:color w:val="0070C0"/>
                <w:sz w:val="22"/>
                <w:szCs w:val="22"/>
              </w:rPr>
              <w:t xml:space="preserve"> – CSE-v60.4.</w:t>
            </w:r>
            <w:r w:rsidR="00D94205">
              <w:rPr>
                <w:rFonts w:asciiTheme="minorHAnsi" w:hAnsiTheme="minorHAnsi" w:cstheme="minorHAnsi"/>
                <w:b/>
                <w:color w:val="0070C0"/>
                <w:sz w:val="22"/>
                <w:szCs w:val="22"/>
              </w:rPr>
              <w:t>9</w:t>
            </w:r>
            <w:r w:rsidR="00CB31E9" w:rsidRPr="00576936">
              <w:rPr>
                <w:rFonts w:asciiTheme="minorHAnsi" w:hAnsiTheme="minorHAnsi" w:cstheme="minorHAnsi"/>
                <w:b/>
                <w:color w:val="0070C0"/>
                <w:sz w:val="22"/>
                <w:szCs w:val="22"/>
              </w:rPr>
              <w:t>):</w:t>
            </w:r>
            <w:r w:rsidR="00482616" w:rsidRPr="00482616">
              <w:rPr>
                <w:rFonts w:asciiTheme="minorHAnsi" w:hAnsiTheme="minorHAnsi" w:cstheme="minorHAnsi"/>
                <w:b/>
                <w:color w:val="0070C0"/>
                <w:sz w:val="22"/>
                <w:szCs w:val="22"/>
              </w:rPr>
              <w:t xml:space="preserve"> </w:t>
            </w:r>
            <w:r w:rsidR="00AB2E7D">
              <w:rPr>
                <w:rFonts w:asciiTheme="minorHAnsi" w:hAnsiTheme="minorHAnsi" w:cstheme="minorHAnsi"/>
                <w:b/>
                <w:color w:val="0070C0"/>
                <w:sz w:val="22"/>
                <w:szCs w:val="22"/>
              </w:rPr>
              <w:t xml:space="preserve">Restructure of </w:t>
            </w:r>
            <w:r w:rsidR="00F50960">
              <w:rPr>
                <w:rFonts w:asciiTheme="minorHAnsi" w:hAnsiTheme="minorHAnsi" w:cstheme="minorHAnsi"/>
                <w:b/>
                <w:color w:val="0070C0"/>
                <w:sz w:val="22"/>
                <w:szCs w:val="22"/>
                <w:lang w:val="en-US"/>
              </w:rPr>
              <w:t xml:space="preserve">Export Followed </w:t>
            </w:r>
            <w:proofErr w:type="gramStart"/>
            <w:r w:rsidR="00F50960">
              <w:rPr>
                <w:rFonts w:asciiTheme="minorHAnsi" w:hAnsiTheme="minorHAnsi" w:cstheme="minorHAnsi"/>
                <w:b/>
                <w:color w:val="0070C0"/>
                <w:sz w:val="22"/>
                <w:szCs w:val="22"/>
                <w:lang w:val="en-US"/>
              </w:rPr>
              <w:t>By</w:t>
            </w:r>
            <w:proofErr w:type="gramEnd"/>
            <w:r w:rsidR="00F50960">
              <w:rPr>
                <w:rFonts w:asciiTheme="minorHAnsi" w:hAnsiTheme="minorHAnsi" w:cstheme="minorHAnsi"/>
                <w:b/>
                <w:color w:val="0070C0"/>
                <w:sz w:val="22"/>
                <w:szCs w:val="22"/>
                <w:lang w:val="en-US"/>
              </w:rPr>
              <w:t xml:space="preserve"> Transit messages</w:t>
            </w:r>
            <w:r w:rsidR="00AB2E7D">
              <w:rPr>
                <w:rFonts w:asciiTheme="minorHAnsi" w:hAnsiTheme="minorHAnsi" w:cstheme="minorHAnsi"/>
                <w:b/>
                <w:color w:val="0070C0"/>
                <w:sz w:val="22"/>
                <w:szCs w:val="22"/>
              </w:rPr>
              <w:t xml:space="preserve"> to resolve the</w:t>
            </w:r>
            <w:r w:rsidR="004314AF">
              <w:rPr>
                <w:rFonts w:asciiTheme="minorHAnsi" w:hAnsiTheme="minorHAnsi" w:cstheme="minorHAnsi"/>
                <w:b/>
                <w:color w:val="0070C0"/>
                <w:sz w:val="22"/>
                <w:szCs w:val="22"/>
              </w:rPr>
              <w:t xml:space="preserve"> limited usage of </w:t>
            </w:r>
            <w:r w:rsidR="006837B2">
              <w:rPr>
                <w:rFonts w:asciiTheme="minorHAnsi" w:hAnsiTheme="minorHAnsi" w:cstheme="minorHAnsi"/>
                <w:b/>
                <w:color w:val="0070C0"/>
                <w:sz w:val="22"/>
                <w:szCs w:val="22"/>
              </w:rPr>
              <w:t>Consignment Items</w:t>
            </w:r>
            <w:r w:rsidR="004314AF">
              <w:rPr>
                <w:rFonts w:asciiTheme="minorHAnsi" w:hAnsiTheme="minorHAnsi" w:cstheme="minorHAnsi"/>
                <w:b/>
                <w:color w:val="0070C0"/>
                <w:sz w:val="22"/>
                <w:szCs w:val="22"/>
              </w:rPr>
              <w:t xml:space="preserve"> (up to </w:t>
            </w:r>
            <w:r w:rsidR="00F56074">
              <w:rPr>
                <w:rFonts w:asciiTheme="minorHAnsi" w:hAnsiTheme="minorHAnsi" w:cstheme="minorHAnsi"/>
                <w:b/>
                <w:color w:val="0070C0"/>
                <w:sz w:val="22"/>
                <w:szCs w:val="22"/>
              </w:rPr>
              <w:t>9</w:t>
            </w:r>
            <w:r w:rsidR="004314AF">
              <w:rPr>
                <w:rFonts w:asciiTheme="minorHAnsi" w:hAnsiTheme="minorHAnsi" w:cstheme="minorHAnsi"/>
                <w:b/>
                <w:color w:val="0070C0"/>
                <w:sz w:val="22"/>
                <w:szCs w:val="22"/>
              </w:rPr>
              <w:t>99x)</w:t>
            </w:r>
            <w:r w:rsidR="00AB2E7D">
              <w:rPr>
                <w:rFonts w:asciiTheme="minorHAnsi" w:hAnsiTheme="minorHAnsi" w:cstheme="minorHAnsi"/>
                <w:b/>
                <w:color w:val="0070C0"/>
                <w:sz w:val="22"/>
                <w:szCs w:val="22"/>
              </w:rPr>
              <w:t xml:space="preserve"> between NCTS and AES</w:t>
            </w:r>
            <w:r w:rsidR="000C74B5">
              <w:rPr>
                <w:rFonts w:asciiTheme="minorHAnsi" w:hAnsiTheme="minorHAnsi" w:cstheme="minorHAnsi"/>
                <w:b/>
                <w:color w:val="0070C0"/>
                <w:sz w:val="22"/>
                <w:szCs w:val="22"/>
              </w:rPr>
              <w:t>.</w:t>
            </w:r>
            <w:r w:rsidR="00D94205">
              <w:rPr>
                <w:rFonts w:asciiTheme="minorHAnsi" w:hAnsiTheme="minorHAnsi" w:cstheme="minorHAnsi"/>
                <w:b/>
                <w:color w:val="0070C0"/>
                <w:sz w:val="22"/>
                <w:szCs w:val="22"/>
              </w:rPr>
              <w:t xml:space="preserve"> Getting DDNTA aligned to DDNXA-5.16.1-v1.00.</w:t>
            </w:r>
          </w:p>
        </w:tc>
      </w:tr>
      <w:tr w:rsidR="0046158E" w:rsidRPr="00E32129" w14:paraId="759A9E8B" w14:textId="77777777" w:rsidTr="00B4484F">
        <w:trPr>
          <w:trHeight w:val="748"/>
        </w:trPr>
        <w:tc>
          <w:tcPr>
            <w:tcW w:w="9747" w:type="dxa"/>
            <w:vAlign w:val="center"/>
          </w:tcPr>
          <w:p w14:paraId="47B493E5" w14:textId="4859ECE5" w:rsidR="00C66131" w:rsidRPr="004314AF" w:rsidRDefault="006837B2" w:rsidP="00EF4126">
            <w:pPr>
              <w:rPr>
                <w:rFonts w:asciiTheme="minorHAnsi" w:hAnsiTheme="minorHAnsi" w:cstheme="minorHAnsi"/>
                <w:color w:val="0070C0"/>
                <w:sz w:val="22"/>
                <w:szCs w:val="22"/>
                <w:lang w:val="en-US"/>
              </w:rPr>
            </w:pPr>
            <w:r w:rsidRPr="006837B2">
              <w:rPr>
                <w:rFonts w:asciiTheme="minorHAnsi" w:hAnsiTheme="minorHAnsi" w:cstheme="minorHAnsi"/>
                <w:bCs/>
                <w:color w:val="0070C0"/>
                <w:sz w:val="22"/>
                <w:szCs w:val="22"/>
              </w:rPr>
              <w:t>In DDNTA-6.4.0-v</w:t>
            </w:r>
            <w:r w:rsidR="00D94205">
              <w:rPr>
                <w:rFonts w:asciiTheme="minorHAnsi" w:hAnsiTheme="minorHAnsi" w:cstheme="minorHAnsi"/>
                <w:bCs/>
                <w:color w:val="0070C0"/>
                <w:sz w:val="22"/>
                <w:szCs w:val="22"/>
              </w:rPr>
              <w:t>2</w:t>
            </w:r>
            <w:r w:rsidRPr="006837B2">
              <w:rPr>
                <w:rFonts w:asciiTheme="minorHAnsi" w:hAnsiTheme="minorHAnsi" w:cstheme="minorHAnsi"/>
                <w:bCs/>
                <w:color w:val="0070C0"/>
                <w:sz w:val="22"/>
                <w:szCs w:val="22"/>
              </w:rPr>
              <w:t>.0</w:t>
            </w:r>
            <w:r w:rsidR="00D94205">
              <w:rPr>
                <w:rFonts w:asciiTheme="minorHAnsi" w:hAnsiTheme="minorHAnsi" w:cstheme="minorHAnsi"/>
                <w:bCs/>
                <w:color w:val="0070C0"/>
                <w:sz w:val="22"/>
                <w:szCs w:val="22"/>
              </w:rPr>
              <w:t>0</w:t>
            </w:r>
            <w:r w:rsidRPr="006837B2">
              <w:rPr>
                <w:rFonts w:asciiTheme="minorHAnsi" w:hAnsiTheme="minorHAnsi" w:cstheme="minorHAnsi"/>
                <w:bCs/>
                <w:color w:val="0070C0"/>
                <w:sz w:val="22"/>
                <w:szCs w:val="22"/>
              </w:rPr>
              <w:t xml:space="preserve"> (based on CSE-v60.4.</w:t>
            </w:r>
            <w:r w:rsidR="00D94205">
              <w:rPr>
                <w:rFonts w:asciiTheme="minorHAnsi" w:hAnsiTheme="minorHAnsi" w:cstheme="minorHAnsi"/>
                <w:bCs/>
                <w:color w:val="0070C0"/>
                <w:sz w:val="22"/>
                <w:szCs w:val="22"/>
              </w:rPr>
              <w:t>9</w:t>
            </w:r>
            <w:r w:rsidRPr="006837B2">
              <w:rPr>
                <w:rFonts w:asciiTheme="minorHAnsi" w:hAnsiTheme="minorHAnsi" w:cstheme="minorHAnsi"/>
                <w:bCs/>
                <w:color w:val="0070C0"/>
                <w:sz w:val="22"/>
                <w:szCs w:val="22"/>
              </w:rPr>
              <w:t xml:space="preserve">), within the </w:t>
            </w:r>
            <w:r w:rsidR="00D23291">
              <w:rPr>
                <w:rFonts w:asciiTheme="minorHAnsi" w:hAnsiTheme="minorHAnsi" w:cstheme="minorHAnsi"/>
                <w:bCs/>
                <w:color w:val="0070C0"/>
                <w:sz w:val="22"/>
                <w:szCs w:val="22"/>
              </w:rPr>
              <w:t>Export followed by Transit (</w:t>
            </w:r>
            <w:r w:rsidRPr="006837B2">
              <w:rPr>
                <w:rFonts w:asciiTheme="minorHAnsi" w:hAnsiTheme="minorHAnsi" w:cstheme="minorHAnsi"/>
                <w:bCs/>
                <w:color w:val="0070C0"/>
                <w:sz w:val="22"/>
                <w:szCs w:val="22"/>
              </w:rPr>
              <w:t>EFBT</w:t>
            </w:r>
            <w:r w:rsidR="00D23291">
              <w:rPr>
                <w:rFonts w:asciiTheme="minorHAnsi" w:hAnsiTheme="minorHAnsi" w:cstheme="minorHAnsi"/>
                <w:bCs/>
                <w:color w:val="0070C0"/>
                <w:sz w:val="22"/>
                <w:szCs w:val="22"/>
              </w:rPr>
              <w:t>)</w:t>
            </w:r>
            <w:r w:rsidRPr="006837B2">
              <w:rPr>
                <w:rFonts w:asciiTheme="minorHAnsi" w:hAnsiTheme="minorHAnsi" w:cstheme="minorHAnsi"/>
                <w:bCs/>
                <w:color w:val="0070C0"/>
                <w:sz w:val="22"/>
                <w:szCs w:val="22"/>
              </w:rPr>
              <w:t xml:space="preserve"> process, the proposed changes address the limitation of the </w:t>
            </w:r>
            <w:r w:rsidR="00D94205">
              <w:rPr>
                <w:rFonts w:asciiTheme="minorHAnsi" w:hAnsiTheme="minorHAnsi" w:cstheme="minorHAnsi"/>
                <w:bCs/>
                <w:color w:val="0070C0"/>
                <w:sz w:val="22"/>
                <w:szCs w:val="22"/>
              </w:rPr>
              <w:t>CC</w:t>
            </w:r>
            <w:r w:rsidRPr="006837B2">
              <w:rPr>
                <w:rFonts w:asciiTheme="minorHAnsi" w:hAnsiTheme="minorHAnsi" w:cstheme="minorHAnsi"/>
                <w:bCs/>
                <w:color w:val="0070C0"/>
                <w:sz w:val="22"/>
                <w:szCs w:val="22"/>
              </w:rPr>
              <w:t>190</w:t>
            </w:r>
            <w:r w:rsidR="00D94205">
              <w:rPr>
                <w:rFonts w:asciiTheme="minorHAnsi" w:hAnsiTheme="minorHAnsi" w:cstheme="minorHAnsi"/>
                <w:bCs/>
                <w:color w:val="0070C0"/>
                <w:sz w:val="22"/>
                <w:szCs w:val="22"/>
              </w:rPr>
              <w:t xml:space="preserve">C </w:t>
            </w:r>
            <w:r w:rsidRPr="006837B2">
              <w:rPr>
                <w:rFonts w:asciiTheme="minorHAnsi" w:hAnsiTheme="minorHAnsi" w:cstheme="minorHAnsi"/>
                <w:bCs/>
                <w:color w:val="0070C0"/>
                <w:sz w:val="22"/>
                <w:szCs w:val="22"/>
              </w:rPr>
              <w:t xml:space="preserve">structure, which currently supports only 999 Consignment Items due to the restriction of a single HOUSE CONSIGNMENT per message. To resolve this, the structure will be modified to align with the transit declaration </w:t>
            </w:r>
            <w:r>
              <w:rPr>
                <w:rFonts w:asciiTheme="minorHAnsi" w:hAnsiTheme="minorHAnsi" w:cstheme="minorHAnsi"/>
                <w:bCs/>
                <w:color w:val="0070C0"/>
                <w:sz w:val="22"/>
                <w:szCs w:val="22"/>
              </w:rPr>
              <w:t>data</w:t>
            </w:r>
            <w:r w:rsidRPr="006837B2">
              <w:rPr>
                <w:rFonts w:asciiTheme="minorHAnsi" w:hAnsiTheme="minorHAnsi" w:cstheme="minorHAnsi"/>
                <w:bCs/>
                <w:color w:val="0070C0"/>
                <w:sz w:val="22"/>
                <w:szCs w:val="22"/>
              </w:rPr>
              <w:t xml:space="preserve">. As a result, the adjustment applies to </w:t>
            </w:r>
            <w:r>
              <w:rPr>
                <w:rFonts w:asciiTheme="minorHAnsi" w:hAnsiTheme="minorHAnsi" w:cstheme="minorHAnsi"/>
                <w:bCs/>
                <w:color w:val="0070C0"/>
                <w:sz w:val="22"/>
                <w:szCs w:val="22"/>
              </w:rPr>
              <w:t xml:space="preserve">all </w:t>
            </w:r>
            <w:r w:rsidRPr="006837B2">
              <w:rPr>
                <w:rFonts w:asciiTheme="minorHAnsi" w:hAnsiTheme="minorHAnsi" w:cstheme="minorHAnsi"/>
                <w:bCs/>
                <w:color w:val="0070C0"/>
                <w:sz w:val="22"/>
                <w:szCs w:val="22"/>
              </w:rPr>
              <w:t>Export followed by Transit (EFBT) messages, allowing both NCTS and AES to handle more than 999 Consignment Items per declaration (and thereby more Export MRNs), enhancing the clarity and functionality of the messages.</w:t>
            </w:r>
          </w:p>
        </w:tc>
      </w:tr>
      <w:tr w:rsidR="00B4484F" w:rsidRPr="00074158" w14:paraId="13ED3820" w14:textId="77777777" w:rsidTr="00B4484F">
        <w:trPr>
          <w:trHeight w:val="430"/>
        </w:trPr>
        <w:tc>
          <w:tcPr>
            <w:tcW w:w="9747" w:type="dxa"/>
            <w:vAlign w:val="center"/>
          </w:tcPr>
          <w:p w14:paraId="0FFA3D6D" w14:textId="5DF86DEA" w:rsidR="00B4484F" w:rsidRPr="0035374E" w:rsidRDefault="00B4484F" w:rsidP="00107B3A">
            <w:pPr>
              <w:rPr>
                <w:rFonts w:asciiTheme="minorHAnsi" w:hAnsiTheme="minorHAnsi" w:cs="Arial"/>
                <w:b/>
                <w:color w:val="00B050"/>
                <w:sz w:val="22"/>
                <w:szCs w:val="22"/>
                <w:u w:val="single"/>
              </w:rPr>
            </w:pPr>
            <w:r w:rsidRPr="0035374E">
              <w:rPr>
                <w:rFonts w:asciiTheme="minorHAnsi" w:hAnsiTheme="minorHAnsi" w:cs="Arial"/>
                <w:b/>
                <w:color w:val="00B050"/>
                <w:sz w:val="22"/>
                <w:szCs w:val="22"/>
                <w:u w:val="single"/>
              </w:rPr>
              <w:t xml:space="preserve">This version </w:t>
            </w:r>
            <w:r>
              <w:rPr>
                <w:rFonts w:asciiTheme="minorHAnsi" w:hAnsiTheme="minorHAnsi" w:cs="Arial"/>
                <w:b/>
                <w:color w:val="00B050"/>
                <w:sz w:val="22"/>
                <w:szCs w:val="22"/>
                <w:u w:val="single"/>
              </w:rPr>
              <w:t>1</w:t>
            </w:r>
            <w:r w:rsidRPr="0035374E">
              <w:rPr>
                <w:rFonts w:asciiTheme="minorHAnsi" w:hAnsiTheme="minorHAnsi" w:cs="Arial"/>
                <w:b/>
                <w:color w:val="00B050"/>
                <w:sz w:val="22"/>
                <w:szCs w:val="22"/>
                <w:u w:val="single"/>
              </w:rPr>
              <w:t>.</w:t>
            </w:r>
            <w:r>
              <w:rPr>
                <w:rFonts w:asciiTheme="minorHAnsi" w:hAnsiTheme="minorHAnsi" w:cs="Arial"/>
                <w:b/>
                <w:color w:val="00B050"/>
                <w:sz w:val="22"/>
                <w:szCs w:val="22"/>
                <w:u w:val="single"/>
              </w:rPr>
              <w:t>3</w:t>
            </w:r>
            <w:r w:rsidRPr="0035374E">
              <w:rPr>
                <w:rFonts w:asciiTheme="minorHAnsi" w:hAnsiTheme="minorHAnsi" w:cs="Arial"/>
                <w:b/>
                <w:color w:val="00B050"/>
                <w:sz w:val="22"/>
                <w:szCs w:val="22"/>
                <w:u w:val="single"/>
              </w:rPr>
              <w:t>0 includes IMPLEMENTATION DETAILS</w:t>
            </w:r>
            <w:r>
              <w:rPr>
                <w:rFonts w:asciiTheme="minorHAnsi" w:hAnsiTheme="minorHAnsi" w:cs="Arial"/>
                <w:b/>
                <w:color w:val="00B050"/>
                <w:sz w:val="22"/>
                <w:szCs w:val="22"/>
                <w:u w:val="single"/>
              </w:rPr>
              <w:t>:</w:t>
            </w:r>
          </w:p>
          <w:p w14:paraId="0E134290" w14:textId="57C5EA7B" w:rsidR="00B4484F" w:rsidRPr="0035374E" w:rsidRDefault="00B4484F" w:rsidP="00B4484F">
            <w:pPr>
              <w:pStyle w:val="ListParagraph"/>
              <w:numPr>
                <w:ilvl w:val="0"/>
                <w:numId w:val="43"/>
              </w:numPr>
              <w:rPr>
                <w:rFonts w:asciiTheme="minorHAnsi" w:hAnsiTheme="minorHAnsi" w:cs="Arial"/>
                <w:bCs/>
                <w:color w:val="00B050"/>
                <w:sz w:val="22"/>
                <w:szCs w:val="22"/>
              </w:rPr>
            </w:pPr>
            <w:r w:rsidRPr="0035374E">
              <w:rPr>
                <w:rFonts w:asciiTheme="minorHAnsi" w:hAnsiTheme="minorHAnsi" w:cs="Arial"/>
                <w:bCs/>
                <w:color w:val="00B050"/>
                <w:sz w:val="22"/>
                <w:szCs w:val="22"/>
              </w:rPr>
              <w:t xml:space="preserve">The </w:t>
            </w:r>
            <w:r w:rsidRPr="0035374E">
              <w:rPr>
                <w:rFonts w:asciiTheme="minorHAnsi" w:hAnsiTheme="minorHAnsi" w:cs="Arial"/>
                <w:b/>
                <w:color w:val="00B050"/>
                <w:sz w:val="22"/>
                <w:szCs w:val="22"/>
              </w:rPr>
              <w:t xml:space="preserve">DDNTA-6.4.1-v1.00 </w:t>
            </w:r>
            <w:r>
              <w:rPr>
                <w:rFonts w:asciiTheme="minorHAnsi" w:hAnsiTheme="minorHAnsi" w:cs="Arial"/>
                <w:b/>
                <w:color w:val="00B050"/>
                <w:sz w:val="22"/>
                <w:szCs w:val="22"/>
              </w:rPr>
              <w:t xml:space="preserve">Appendix Q2 </w:t>
            </w:r>
            <w:r w:rsidRPr="00B4484F">
              <w:rPr>
                <w:rFonts w:asciiTheme="minorHAnsi" w:hAnsiTheme="minorHAnsi" w:cs="Arial"/>
                <w:bCs/>
                <w:color w:val="00B050"/>
                <w:sz w:val="22"/>
                <w:szCs w:val="22"/>
              </w:rPr>
              <w:t>and related</w:t>
            </w:r>
            <w:r w:rsidRPr="0035374E">
              <w:rPr>
                <w:rFonts w:asciiTheme="minorHAnsi" w:hAnsiTheme="minorHAnsi" w:cs="Arial"/>
                <w:bCs/>
                <w:color w:val="00B050"/>
                <w:sz w:val="22"/>
                <w:szCs w:val="22"/>
              </w:rPr>
              <w:t xml:space="preserve"> </w:t>
            </w:r>
            <w:r>
              <w:rPr>
                <w:rFonts w:asciiTheme="minorHAnsi" w:hAnsiTheme="minorHAnsi" w:cs="Arial"/>
                <w:bCs/>
                <w:color w:val="00B050"/>
                <w:sz w:val="22"/>
                <w:szCs w:val="22"/>
              </w:rPr>
              <w:t xml:space="preserve">Appendices will </w:t>
            </w:r>
            <w:r w:rsidRPr="0035374E">
              <w:rPr>
                <w:rFonts w:asciiTheme="minorHAnsi" w:hAnsiTheme="minorHAnsi" w:cs="Arial"/>
                <w:bCs/>
                <w:color w:val="00B050"/>
                <w:sz w:val="22"/>
                <w:szCs w:val="22"/>
              </w:rPr>
              <w:t>also include</w:t>
            </w:r>
            <w:r>
              <w:rPr>
                <w:rFonts w:asciiTheme="minorHAnsi" w:hAnsiTheme="minorHAnsi" w:cs="Arial"/>
                <w:color w:val="00B050"/>
              </w:rPr>
              <w:t xml:space="preserve"> </w:t>
            </w:r>
            <w:r>
              <w:rPr>
                <w:rFonts w:asciiTheme="minorHAnsi" w:hAnsiTheme="minorHAnsi" w:cs="Arial"/>
                <w:bCs/>
                <w:color w:val="00B050"/>
                <w:sz w:val="22"/>
                <w:szCs w:val="22"/>
              </w:rPr>
              <w:t xml:space="preserve">an update of the rule </w:t>
            </w:r>
            <w:r w:rsidRPr="00B4484F">
              <w:rPr>
                <w:rFonts w:asciiTheme="minorHAnsi" w:hAnsiTheme="minorHAnsi" w:cs="Arial"/>
                <w:b/>
                <w:color w:val="00B050"/>
                <w:sz w:val="22"/>
                <w:szCs w:val="22"/>
              </w:rPr>
              <w:t>R0720</w:t>
            </w:r>
            <w:r>
              <w:rPr>
                <w:rFonts w:asciiTheme="minorHAnsi" w:hAnsiTheme="minorHAnsi" w:cs="Arial"/>
                <w:bCs/>
                <w:color w:val="00B050"/>
                <w:sz w:val="22"/>
                <w:szCs w:val="22"/>
              </w:rPr>
              <w:t xml:space="preserve">, to </w:t>
            </w:r>
            <w:proofErr w:type="gramStart"/>
            <w:r>
              <w:rPr>
                <w:rFonts w:asciiTheme="minorHAnsi" w:hAnsiTheme="minorHAnsi" w:cs="Arial"/>
                <w:bCs/>
                <w:color w:val="00B050"/>
                <w:sz w:val="22"/>
                <w:szCs w:val="22"/>
              </w:rPr>
              <w:t>take into account</w:t>
            </w:r>
            <w:proofErr w:type="gramEnd"/>
            <w:r>
              <w:rPr>
                <w:rFonts w:asciiTheme="minorHAnsi" w:hAnsiTheme="minorHAnsi" w:cs="Arial"/>
                <w:bCs/>
                <w:color w:val="00B050"/>
                <w:sz w:val="22"/>
                <w:szCs w:val="22"/>
              </w:rPr>
              <w:t xml:space="preserve"> the new XPath defined by the new structure of the message.</w:t>
            </w:r>
          </w:p>
        </w:tc>
      </w:tr>
    </w:tbl>
    <w:p w14:paraId="7C554F5A" w14:textId="77777777" w:rsidR="00454C30" w:rsidRPr="00E32129" w:rsidRDefault="00454C30">
      <w:pPr>
        <w:rPr>
          <w:rFonts w:asciiTheme="minorHAnsi" w:hAnsiTheme="minorHAnsi" w:cs="Arial"/>
          <w:color w:val="0070C0"/>
          <w:sz w:val="22"/>
          <w:szCs w:val="22"/>
        </w:rPr>
      </w:pPr>
    </w:p>
    <w:p w14:paraId="06D72BC1" w14:textId="77777777" w:rsidR="008E7767" w:rsidRPr="00E3043D" w:rsidRDefault="008E7767" w:rsidP="008E7767">
      <w:pPr>
        <w:rPr>
          <w:rFonts w:asciiTheme="minorHAnsi" w:hAnsiTheme="minorHAnsi" w:cs="Arial"/>
          <w:b/>
          <w:bCs/>
          <w:sz w:val="28"/>
          <w:szCs w:val="28"/>
        </w:rPr>
      </w:pPr>
      <w:bookmarkStart w:id="2" w:name="_Hlk90467475"/>
      <w:r w:rsidRPr="00074158">
        <w:rPr>
          <w:rFonts w:asciiTheme="minorHAnsi" w:hAnsiTheme="minorHAnsi" w:cs="Arial"/>
          <w:b/>
          <w:bCs/>
          <w:sz w:val="28"/>
          <w:szCs w:val="28"/>
        </w:rPr>
        <w:t xml:space="preserve">Section 2: </w:t>
      </w:r>
      <w:r>
        <w:rPr>
          <w:rFonts w:asciiTheme="minorHAnsi" w:hAnsiTheme="minorHAnsi" w:cs="Arial"/>
          <w:b/>
          <w:bCs/>
          <w:sz w:val="28"/>
          <w:szCs w:val="28"/>
        </w:rPr>
        <w:t xml:space="preserve">Problem statement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tblCellMar>
        <w:tblLook w:val="01E0" w:firstRow="1" w:lastRow="1" w:firstColumn="1" w:lastColumn="1" w:noHBand="0" w:noVBand="0"/>
      </w:tblPr>
      <w:tblGrid>
        <w:gridCol w:w="9776"/>
      </w:tblGrid>
      <w:tr w:rsidR="003D4A7A" w:rsidRPr="006A1FF4" w14:paraId="482A54D6" w14:textId="77777777" w:rsidTr="005E6DA5">
        <w:tc>
          <w:tcPr>
            <w:tcW w:w="9776" w:type="dxa"/>
          </w:tcPr>
          <w:bookmarkEnd w:id="2"/>
          <w:p w14:paraId="3B14ABAC" w14:textId="41159354" w:rsidR="0080652E" w:rsidRPr="0004001E" w:rsidRDefault="00E26B42" w:rsidP="00E26B42">
            <w:pPr>
              <w:pStyle w:val="paragraph"/>
              <w:textAlignment w:val="baseline"/>
              <w:rPr>
                <w:rStyle w:val="normaltextrun"/>
                <w:rFonts w:asciiTheme="minorHAnsi" w:hAnsiTheme="minorHAnsi" w:cstheme="minorHAnsi"/>
                <w:sz w:val="22"/>
                <w:szCs w:val="22"/>
              </w:rPr>
            </w:pPr>
            <w:r>
              <w:rPr>
                <w:rFonts w:asciiTheme="minorHAnsi" w:hAnsiTheme="minorHAnsi" w:cstheme="minorHAnsi"/>
                <w:sz w:val="22"/>
                <w:szCs w:val="22"/>
              </w:rPr>
              <w:t>In</w:t>
            </w:r>
            <w:r w:rsidRPr="00A25FDA">
              <w:rPr>
                <w:rFonts w:asciiTheme="minorHAnsi" w:hAnsiTheme="minorHAnsi" w:cstheme="minorHAnsi"/>
                <w:sz w:val="22"/>
                <w:szCs w:val="22"/>
              </w:rPr>
              <w:t xml:space="preserve"> </w:t>
            </w:r>
            <w:r w:rsidRPr="00A25FDA">
              <w:rPr>
                <w:rStyle w:val="normaltextrun"/>
                <w:rFonts w:asciiTheme="minorHAnsi" w:hAnsiTheme="minorHAnsi" w:cstheme="minorHAnsi"/>
                <w:b/>
                <w:bCs/>
                <w:sz w:val="22"/>
                <w:szCs w:val="22"/>
                <w:lang w:val="en-IE"/>
              </w:rPr>
              <w:t>DDNTA-6.</w:t>
            </w:r>
            <w:r>
              <w:rPr>
                <w:rStyle w:val="normaltextrun"/>
                <w:rFonts w:asciiTheme="minorHAnsi" w:hAnsiTheme="minorHAnsi" w:cstheme="minorHAnsi"/>
                <w:b/>
                <w:bCs/>
                <w:sz w:val="22"/>
                <w:szCs w:val="22"/>
                <w:lang w:val="en-IE"/>
              </w:rPr>
              <w:t>4</w:t>
            </w:r>
            <w:r w:rsidRPr="00A25FDA">
              <w:rPr>
                <w:rStyle w:val="normaltextrun"/>
                <w:rFonts w:asciiTheme="minorHAnsi" w:hAnsiTheme="minorHAnsi" w:cstheme="minorHAnsi"/>
                <w:b/>
                <w:bCs/>
                <w:sz w:val="22"/>
                <w:szCs w:val="22"/>
                <w:lang w:val="en-IE"/>
              </w:rPr>
              <w:t>.0-v</w:t>
            </w:r>
            <w:r w:rsidR="00D94205">
              <w:rPr>
                <w:rStyle w:val="normaltextrun"/>
                <w:rFonts w:asciiTheme="minorHAnsi" w:hAnsiTheme="minorHAnsi" w:cstheme="minorHAnsi"/>
                <w:b/>
                <w:bCs/>
                <w:sz w:val="22"/>
                <w:szCs w:val="22"/>
                <w:lang w:val="en-IE"/>
              </w:rPr>
              <w:t>2</w:t>
            </w:r>
            <w:r w:rsidRPr="00A25FDA">
              <w:rPr>
                <w:rStyle w:val="normaltextrun"/>
                <w:rFonts w:asciiTheme="minorHAnsi" w:hAnsiTheme="minorHAnsi" w:cstheme="minorHAnsi"/>
                <w:b/>
                <w:bCs/>
                <w:sz w:val="22"/>
                <w:szCs w:val="22"/>
                <w:lang w:val="en-IE"/>
              </w:rPr>
              <w:t>.0.</w:t>
            </w:r>
            <w:r w:rsidR="00D94205">
              <w:rPr>
                <w:rStyle w:val="normaltextrun"/>
                <w:rFonts w:asciiTheme="minorHAnsi" w:hAnsiTheme="minorHAnsi" w:cstheme="minorHAnsi"/>
                <w:b/>
                <w:bCs/>
                <w:sz w:val="22"/>
                <w:szCs w:val="22"/>
                <w:lang w:val="en-IE"/>
              </w:rPr>
              <w:t>0</w:t>
            </w:r>
            <w:r w:rsidRPr="00A25FDA">
              <w:rPr>
                <w:rStyle w:val="normaltextrun"/>
                <w:rFonts w:asciiTheme="minorHAnsi" w:hAnsiTheme="minorHAnsi" w:cstheme="minorHAnsi"/>
                <w:sz w:val="22"/>
                <w:szCs w:val="22"/>
                <w:lang w:val="en-IE"/>
              </w:rPr>
              <w:t xml:space="preserve"> (based on </w:t>
            </w:r>
            <w:r w:rsidRPr="00A25FDA">
              <w:rPr>
                <w:rStyle w:val="normaltextrun"/>
                <w:rFonts w:asciiTheme="minorHAnsi" w:hAnsiTheme="minorHAnsi" w:cstheme="minorHAnsi"/>
                <w:sz w:val="22"/>
                <w:szCs w:val="22"/>
              </w:rPr>
              <w:t>CSE-v60.4.</w:t>
            </w:r>
            <w:r w:rsidR="00D94205">
              <w:rPr>
                <w:rStyle w:val="normaltextrun"/>
                <w:rFonts w:asciiTheme="minorHAnsi" w:hAnsiTheme="minorHAnsi" w:cstheme="minorHAnsi"/>
                <w:sz w:val="22"/>
                <w:szCs w:val="22"/>
              </w:rPr>
              <w:t>9</w:t>
            </w:r>
            <w:r w:rsidRPr="00A25FDA">
              <w:rPr>
                <w:rStyle w:val="normaltextrun"/>
                <w:rFonts w:asciiTheme="minorHAnsi" w:hAnsiTheme="minorHAnsi" w:cstheme="minorHAnsi"/>
                <w:sz w:val="22"/>
                <w:szCs w:val="22"/>
              </w:rPr>
              <w:t>)</w:t>
            </w:r>
            <w:r w:rsidR="00827DBB">
              <w:rPr>
                <w:rStyle w:val="normaltextrun"/>
                <w:rFonts w:asciiTheme="minorHAnsi" w:hAnsiTheme="minorHAnsi" w:cstheme="minorHAnsi"/>
                <w:sz w:val="22"/>
                <w:szCs w:val="22"/>
              </w:rPr>
              <w:t xml:space="preserve"> Main Document</w:t>
            </w:r>
            <w:r w:rsidR="0004001E">
              <w:rPr>
                <w:rStyle w:val="normaltextrun"/>
                <w:rFonts w:asciiTheme="minorHAnsi" w:hAnsiTheme="minorHAnsi" w:cstheme="minorHAnsi"/>
                <w:sz w:val="22"/>
                <w:szCs w:val="22"/>
              </w:rPr>
              <w:t xml:space="preserve"> in section </w:t>
            </w:r>
            <w:r w:rsidR="0004001E" w:rsidRPr="0004001E">
              <w:rPr>
                <w:rStyle w:val="normaltextrun"/>
                <w:rFonts w:asciiTheme="minorHAnsi" w:hAnsiTheme="minorHAnsi" w:cstheme="minorHAnsi"/>
                <w:b/>
                <w:bCs/>
                <w:sz w:val="22"/>
                <w:szCs w:val="22"/>
              </w:rPr>
              <w:t xml:space="preserve">III.II.5.7 </w:t>
            </w:r>
            <w:bookmarkStart w:id="3" w:name="_Ref1477155"/>
            <w:bookmarkStart w:id="4" w:name="_Ref1477197"/>
            <w:bookmarkStart w:id="5" w:name="_Ref19207275"/>
            <w:bookmarkStart w:id="6" w:name="_Ref19207333"/>
            <w:bookmarkStart w:id="7" w:name="_Toc45648794"/>
            <w:bookmarkStart w:id="8" w:name="_Toc68274209"/>
            <w:bookmarkStart w:id="9" w:name="_Toc68274432"/>
            <w:bookmarkStart w:id="10" w:name="_Toc69205317"/>
            <w:bookmarkStart w:id="11" w:name="_Toc69724346"/>
            <w:bookmarkStart w:id="12" w:name="_Toc97296405"/>
            <w:r w:rsidR="0004001E" w:rsidRPr="0004001E">
              <w:rPr>
                <w:rStyle w:val="normaltextrun"/>
                <w:rFonts w:asciiTheme="minorHAnsi" w:hAnsiTheme="minorHAnsi" w:cstheme="minorHAnsi"/>
                <w:b/>
                <w:bCs/>
                <w:sz w:val="22"/>
                <w:szCs w:val="22"/>
              </w:rPr>
              <w:t>Export Followed by Transit</w:t>
            </w:r>
            <w:bookmarkEnd w:id="3"/>
            <w:bookmarkEnd w:id="4"/>
            <w:r w:rsidR="0004001E" w:rsidRPr="0004001E">
              <w:rPr>
                <w:rStyle w:val="normaltextrun"/>
                <w:rFonts w:asciiTheme="minorHAnsi" w:hAnsiTheme="minorHAnsi" w:cstheme="minorHAnsi"/>
                <w:b/>
                <w:bCs/>
                <w:sz w:val="22"/>
                <w:szCs w:val="22"/>
              </w:rPr>
              <w:t xml:space="preserve"> (EFT</w:t>
            </w:r>
            <w:bookmarkEnd w:id="5"/>
            <w:bookmarkEnd w:id="6"/>
            <w:bookmarkEnd w:id="7"/>
            <w:bookmarkEnd w:id="8"/>
            <w:bookmarkEnd w:id="9"/>
            <w:bookmarkEnd w:id="10"/>
            <w:bookmarkEnd w:id="11"/>
            <w:bookmarkEnd w:id="12"/>
            <w:r w:rsidR="0004001E" w:rsidRPr="0004001E">
              <w:rPr>
                <w:rStyle w:val="normaltextrun"/>
                <w:rFonts w:asciiTheme="minorHAnsi" w:hAnsiTheme="minorHAnsi" w:cstheme="minorHAnsi"/>
                <w:b/>
                <w:bCs/>
                <w:sz w:val="22"/>
                <w:szCs w:val="22"/>
              </w:rPr>
              <w:t>)</w:t>
            </w:r>
            <w:r w:rsidR="0004001E">
              <w:rPr>
                <w:rStyle w:val="normaltextrun"/>
                <w:rFonts w:asciiTheme="minorHAnsi" w:hAnsiTheme="minorHAnsi" w:cstheme="minorHAnsi"/>
                <w:sz w:val="22"/>
                <w:szCs w:val="22"/>
              </w:rPr>
              <w:t>, the following is mentioned:</w:t>
            </w:r>
          </w:p>
          <w:p w14:paraId="3113C314" w14:textId="64C99E04" w:rsidR="00816682" w:rsidRPr="00816682" w:rsidRDefault="00816682" w:rsidP="00816682">
            <w:pPr>
              <w:rPr>
                <w:sz w:val="22"/>
                <w:szCs w:val="22"/>
              </w:rPr>
            </w:pPr>
            <w:r w:rsidRPr="00816682">
              <w:rPr>
                <w:sz w:val="22"/>
                <w:szCs w:val="22"/>
              </w:rPr>
              <w:t>“It is emphasised that each House Consignment data group into the transit declaration corresponds to the full details of only one (1) Export Movement. Moreover, one (1) transit declaration can contain more than one (1) export MRNs, but one (1) export MRN cannot be referenced in more than one (1) transit declaration.”</w:t>
            </w:r>
          </w:p>
          <w:p w14:paraId="17848B33" w14:textId="26F6046E" w:rsidR="00FE137A" w:rsidRPr="0004001E" w:rsidRDefault="0004001E" w:rsidP="00FF1A7D">
            <w:pPr>
              <w:pStyle w:val="paragraph"/>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lastRenderedPageBreak/>
              <w:t>In addition</w:t>
            </w:r>
            <w:r w:rsidRPr="0004001E">
              <w:rPr>
                <w:rStyle w:val="normaltextrun"/>
                <w:rFonts w:asciiTheme="minorHAnsi" w:hAnsiTheme="minorHAnsi" w:cstheme="minorHAnsi"/>
                <w:sz w:val="22"/>
                <w:szCs w:val="22"/>
              </w:rPr>
              <w:t>,</w:t>
            </w:r>
            <w:r>
              <w:rPr>
                <w:rStyle w:val="normaltextrun"/>
                <w:rFonts w:asciiTheme="minorHAnsi" w:hAnsiTheme="minorHAnsi" w:cstheme="minorHAnsi"/>
                <w:sz w:val="22"/>
                <w:szCs w:val="22"/>
              </w:rPr>
              <w:t xml:space="preserve"> in </w:t>
            </w:r>
            <w:r w:rsidRPr="0004001E">
              <w:rPr>
                <w:rFonts w:asciiTheme="minorHAnsi" w:hAnsiTheme="minorHAnsi" w:cstheme="minorHAnsi"/>
                <w:sz w:val="22"/>
                <w:szCs w:val="22"/>
                <w:lang w:val="en-GB"/>
              </w:rPr>
              <w:t xml:space="preserve">section </w:t>
            </w:r>
            <w:r w:rsidRPr="0004001E">
              <w:rPr>
                <w:rFonts w:asciiTheme="minorHAnsi" w:hAnsiTheme="minorHAnsi" w:cstheme="minorHAnsi"/>
                <w:b/>
                <w:bCs/>
                <w:sz w:val="22"/>
                <w:szCs w:val="22"/>
                <w:lang w:val="en-GB"/>
              </w:rPr>
              <w:t xml:space="preserve">III.4.1.8 Export Followed by Transit </w:t>
            </w:r>
            <w:r w:rsidRPr="0004001E">
              <w:rPr>
                <w:rFonts w:asciiTheme="minorHAnsi" w:hAnsiTheme="minorHAnsi" w:cstheme="minorHAnsi"/>
                <w:sz w:val="22"/>
                <w:szCs w:val="22"/>
                <w:lang w:val="en-GB"/>
              </w:rPr>
              <w:t xml:space="preserve">in the </w:t>
            </w:r>
            <w:r w:rsidRPr="0004001E">
              <w:rPr>
                <w:rFonts w:asciiTheme="minorHAnsi" w:hAnsiTheme="minorHAnsi" w:cstheme="minorHAnsi"/>
                <w:b/>
                <w:bCs/>
                <w:sz w:val="22"/>
                <w:szCs w:val="22"/>
                <w:lang w:val="en-GB"/>
              </w:rPr>
              <w:t>DDNXA</w:t>
            </w:r>
            <w:r>
              <w:rPr>
                <w:rFonts w:asciiTheme="minorHAnsi" w:hAnsiTheme="minorHAnsi" w:cstheme="minorHAnsi"/>
                <w:b/>
                <w:bCs/>
                <w:sz w:val="22"/>
                <w:szCs w:val="22"/>
                <w:lang w:val="en-GB"/>
              </w:rPr>
              <w:t xml:space="preserve">-5.15.2 </w:t>
            </w:r>
            <w:r w:rsidRPr="0004001E">
              <w:rPr>
                <w:rFonts w:asciiTheme="minorHAnsi" w:hAnsiTheme="minorHAnsi" w:cstheme="minorHAnsi"/>
                <w:sz w:val="22"/>
                <w:szCs w:val="22"/>
                <w:lang w:val="en-GB"/>
              </w:rPr>
              <w:t>Main Document</w:t>
            </w:r>
            <w:r>
              <w:rPr>
                <w:rFonts w:asciiTheme="minorHAnsi" w:hAnsiTheme="minorHAnsi" w:cstheme="minorHAnsi"/>
                <w:sz w:val="22"/>
                <w:szCs w:val="22"/>
                <w:lang w:val="en-GB"/>
              </w:rPr>
              <w:t xml:space="preserve"> it is mentioned that</w:t>
            </w:r>
            <w:r w:rsidRPr="0004001E">
              <w:rPr>
                <w:rFonts w:asciiTheme="minorHAnsi" w:hAnsiTheme="minorHAnsi" w:cstheme="minorHAnsi"/>
                <w:sz w:val="22"/>
                <w:szCs w:val="22"/>
                <w:lang w:val="en-GB"/>
              </w:rPr>
              <w:t>:</w:t>
            </w:r>
          </w:p>
          <w:p w14:paraId="38F7823C" w14:textId="7B347637" w:rsidR="0004001E" w:rsidRPr="0004001E" w:rsidRDefault="0004001E" w:rsidP="0004001E">
            <w:pPr>
              <w:rPr>
                <w:sz w:val="22"/>
                <w:szCs w:val="22"/>
              </w:rPr>
            </w:pPr>
            <w:r>
              <w:rPr>
                <w:sz w:val="22"/>
                <w:szCs w:val="22"/>
              </w:rPr>
              <w:t>“</w:t>
            </w:r>
            <w:r w:rsidRPr="0004001E">
              <w:rPr>
                <w:sz w:val="22"/>
                <w:szCs w:val="22"/>
              </w:rPr>
              <w:t>Following this, communication between NCTS and AES is taking place by NCTS sending for validation the ‘Transit Presentation Notification’ N_XFT_REQ (IE190) message to the Office of Exit before the acceptance of the transit declaration.</w:t>
            </w:r>
            <w:r w:rsidRPr="0004001E" w:rsidDel="00EA3B26">
              <w:rPr>
                <w:sz w:val="22"/>
                <w:szCs w:val="22"/>
              </w:rPr>
              <w:t xml:space="preserve"> </w:t>
            </w:r>
            <w:r w:rsidRPr="0004001E">
              <w:rPr>
                <w:sz w:val="22"/>
                <w:szCs w:val="22"/>
              </w:rPr>
              <w:t>One specialised ‘Transit Presentation Notification’ N_XFT_REQ (IE190) message is sent containing all Export MRNs referenced in the transit declaration.</w:t>
            </w:r>
            <w:r>
              <w:rPr>
                <w:sz w:val="22"/>
                <w:szCs w:val="22"/>
              </w:rPr>
              <w:t>”</w:t>
            </w:r>
          </w:p>
          <w:p w14:paraId="4FD304EE" w14:textId="59C4B2FB" w:rsidR="0004001E" w:rsidRDefault="00DD2FF6" w:rsidP="0004001E">
            <w:pPr>
              <w:pStyle w:val="paragraph"/>
              <w:textAlignment w:val="baseline"/>
              <w:rPr>
                <w:rFonts w:asciiTheme="minorHAnsi" w:hAnsiTheme="minorHAnsi" w:cstheme="minorHAnsi"/>
                <w:sz w:val="22"/>
                <w:szCs w:val="22"/>
              </w:rPr>
            </w:pPr>
            <w:r w:rsidRPr="00DD2FF6">
              <w:rPr>
                <w:rFonts w:asciiTheme="minorHAnsi" w:hAnsiTheme="minorHAnsi" w:cstheme="minorHAnsi"/>
                <w:sz w:val="22"/>
                <w:szCs w:val="22"/>
                <w:lang w:val="en-GB"/>
              </w:rPr>
              <w:t xml:space="preserve">From the above, </w:t>
            </w:r>
            <w:proofErr w:type="gramStart"/>
            <w:r w:rsidRPr="00DD2FF6">
              <w:rPr>
                <w:rFonts w:asciiTheme="minorHAnsi" w:hAnsiTheme="minorHAnsi" w:cstheme="minorHAnsi"/>
                <w:sz w:val="22"/>
                <w:szCs w:val="22"/>
                <w:lang w:val="en-GB"/>
              </w:rPr>
              <w:t>it is clear that a</w:t>
            </w:r>
            <w:proofErr w:type="gramEnd"/>
            <w:r w:rsidRPr="00DD2FF6">
              <w:rPr>
                <w:rFonts w:asciiTheme="minorHAnsi" w:hAnsiTheme="minorHAnsi" w:cstheme="minorHAnsi"/>
                <w:sz w:val="22"/>
                <w:szCs w:val="22"/>
                <w:lang w:val="en-GB"/>
              </w:rPr>
              <w:t xml:space="preserve"> </w:t>
            </w:r>
            <w:r w:rsidRPr="00D94205">
              <w:rPr>
                <w:rFonts w:asciiTheme="minorHAnsi" w:hAnsiTheme="minorHAnsi" w:cstheme="minorHAnsi"/>
                <w:b/>
                <w:bCs/>
                <w:i/>
                <w:iCs/>
                <w:sz w:val="22"/>
                <w:szCs w:val="22"/>
                <w:lang w:val="en-GB"/>
              </w:rPr>
              <w:t>single</w:t>
            </w:r>
            <w:r w:rsidRPr="00DD2FF6">
              <w:rPr>
                <w:rFonts w:asciiTheme="minorHAnsi" w:hAnsiTheme="minorHAnsi" w:cstheme="minorHAnsi"/>
                <w:sz w:val="22"/>
                <w:szCs w:val="22"/>
                <w:lang w:val="en-GB"/>
              </w:rPr>
              <w:t xml:space="preserve"> CC190C message is sent from the Customs Office of Departure (NCTS) to the Customs Office of </w:t>
            </w:r>
            <w:r w:rsidR="0074201C">
              <w:rPr>
                <w:rFonts w:asciiTheme="minorHAnsi" w:hAnsiTheme="minorHAnsi" w:cstheme="minorHAnsi"/>
                <w:sz w:val="22"/>
                <w:szCs w:val="22"/>
                <w:lang w:val="en-GB"/>
              </w:rPr>
              <w:t>Exit</w:t>
            </w:r>
            <w:r w:rsidRPr="00DD2FF6">
              <w:rPr>
                <w:rFonts w:asciiTheme="minorHAnsi" w:hAnsiTheme="minorHAnsi" w:cstheme="minorHAnsi"/>
                <w:sz w:val="22"/>
                <w:szCs w:val="22"/>
                <w:lang w:val="en-GB"/>
              </w:rPr>
              <w:t xml:space="preserve"> (AES). This message includes one or more Export MRNs, effectively consolidating all Export MRNs declared within the Transit Declaration.</w:t>
            </w:r>
          </w:p>
          <w:p w14:paraId="6F73D203" w14:textId="4B8FBC89" w:rsidR="0004001E" w:rsidRDefault="0004001E" w:rsidP="0004001E">
            <w:pPr>
              <w:pStyle w:val="paragraph"/>
              <w:textAlignment w:val="baseline"/>
              <w:rPr>
                <w:rStyle w:val="normaltextrun"/>
                <w:rFonts w:asciiTheme="minorHAnsi" w:hAnsiTheme="minorHAnsi" w:cstheme="minorHAnsi"/>
                <w:sz w:val="22"/>
                <w:szCs w:val="22"/>
              </w:rPr>
            </w:pPr>
            <w:r>
              <w:rPr>
                <w:rFonts w:asciiTheme="minorHAnsi" w:hAnsiTheme="minorHAnsi" w:cstheme="minorHAnsi"/>
                <w:sz w:val="22"/>
                <w:szCs w:val="22"/>
              </w:rPr>
              <w:t>In</w:t>
            </w:r>
            <w:r w:rsidRPr="00A25FDA">
              <w:rPr>
                <w:rFonts w:asciiTheme="minorHAnsi" w:hAnsiTheme="minorHAnsi" w:cstheme="minorHAnsi"/>
                <w:sz w:val="22"/>
                <w:szCs w:val="22"/>
              </w:rPr>
              <w:t xml:space="preserve"> </w:t>
            </w:r>
            <w:r w:rsidRPr="00A25FDA">
              <w:rPr>
                <w:rStyle w:val="normaltextrun"/>
                <w:rFonts w:asciiTheme="minorHAnsi" w:hAnsiTheme="minorHAnsi" w:cstheme="minorHAnsi"/>
                <w:b/>
                <w:bCs/>
                <w:sz w:val="22"/>
                <w:szCs w:val="22"/>
                <w:lang w:val="en-IE"/>
              </w:rPr>
              <w:t>DDNTA-6.</w:t>
            </w:r>
            <w:r>
              <w:rPr>
                <w:rStyle w:val="normaltextrun"/>
                <w:rFonts w:asciiTheme="minorHAnsi" w:hAnsiTheme="minorHAnsi" w:cstheme="minorHAnsi"/>
                <w:b/>
                <w:bCs/>
                <w:sz w:val="22"/>
                <w:szCs w:val="22"/>
                <w:lang w:val="en-IE"/>
              </w:rPr>
              <w:t>4</w:t>
            </w:r>
            <w:r w:rsidRPr="00A25FDA">
              <w:rPr>
                <w:rStyle w:val="normaltextrun"/>
                <w:rFonts w:asciiTheme="minorHAnsi" w:hAnsiTheme="minorHAnsi" w:cstheme="minorHAnsi"/>
                <w:b/>
                <w:bCs/>
                <w:sz w:val="22"/>
                <w:szCs w:val="22"/>
                <w:lang w:val="en-IE"/>
              </w:rPr>
              <w:t>.0-v</w:t>
            </w:r>
            <w:r w:rsidR="00D94205">
              <w:rPr>
                <w:rStyle w:val="normaltextrun"/>
                <w:rFonts w:asciiTheme="minorHAnsi" w:hAnsiTheme="minorHAnsi" w:cstheme="minorHAnsi"/>
                <w:b/>
                <w:bCs/>
                <w:sz w:val="22"/>
                <w:szCs w:val="22"/>
                <w:lang w:val="en-IE"/>
              </w:rPr>
              <w:t>2</w:t>
            </w:r>
            <w:r w:rsidRPr="00A25FDA">
              <w:rPr>
                <w:rStyle w:val="normaltextrun"/>
                <w:rFonts w:asciiTheme="minorHAnsi" w:hAnsiTheme="minorHAnsi" w:cstheme="minorHAnsi"/>
                <w:b/>
                <w:bCs/>
                <w:sz w:val="22"/>
                <w:szCs w:val="22"/>
                <w:lang w:val="en-IE"/>
              </w:rPr>
              <w:t>.0.</w:t>
            </w:r>
            <w:r w:rsidR="00D94205">
              <w:rPr>
                <w:rStyle w:val="normaltextrun"/>
                <w:rFonts w:asciiTheme="minorHAnsi" w:hAnsiTheme="minorHAnsi" w:cstheme="minorHAnsi"/>
                <w:b/>
                <w:bCs/>
                <w:sz w:val="22"/>
                <w:szCs w:val="22"/>
                <w:lang w:val="en-IE"/>
              </w:rPr>
              <w:t>0</w:t>
            </w:r>
            <w:r w:rsidRPr="00A25FDA">
              <w:rPr>
                <w:rStyle w:val="normaltextrun"/>
                <w:rFonts w:asciiTheme="minorHAnsi" w:hAnsiTheme="minorHAnsi" w:cstheme="minorHAnsi"/>
                <w:sz w:val="22"/>
                <w:szCs w:val="22"/>
                <w:lang w:val="en-IE"/>
              </w:rPr>
              <w:t xml:space="preserve"> (based on </w:t>
            </w:r>
            <w:r w:rsidRPr="00A25FDA">
              <w:rPr>
                <w:rStyle w:val="normaltextrun"/>
                <w:rFonts w:asciiTheme="minorHAnsi" w:hAnsiTheme="minorHAnsi" w:cstheme="minorHAnsi"/>
                <w:sz w:val="22"/>
                <w:szCs w:val="22"/>
              </w:rPr>
              <w:t>CSE-v60.4.</w:t>
            </w:r>
            <w:r w:rsidR="00D94205">
              <w:rPr>
                <w:rStyle w:val="normaltextrun"/>
                <w:rFonts w:asciiTheme="minorHAnsi" w:hAnsiTheme="minorHAnsi" w:cstheme="minorHAnsi"/>
                <w:sz w:val="22"/>
                <w:szCs w:val="22"/>
              </w:rPr>
              <w:t>9</w:t>
            </w:r>
            <w:r w:rsidRPr="00A25FDA">
              <w:rPr>
                <w:rStyle w:val="normaltextrun"/>
                <w:rFonts w:asciiTheme="minorHAnsi" w:hAnsiTheme="minorHAnsi" w:cstheme="minorHAnsi"/>
                <w:sz w:val="22"/>
                <w:szCs w:val="22"/>
              </w:rPr>
              <w:t>)</w:t>
            </w:r>
            <w:r>
              <w:rPr>
                <w:rStyle w:val="normaltextrun"/>
                <w:rFonts w:asciiTheme="minorHAnsi" w:hAnsiTheme="minorHAnsi" w:cstheme="minorHAnsi"/>
                <w:sz w:val="22"/>
                <w:szCs w:val="22"/>
              </w:rPr>
              <w:t xml:space="preserve"> </w:t>
            </w:r>
            <w:r w:rsidRPr="0004001E">
              <w:rPr>
                <w:rStyle w:val="normaltextrun"/>
                <w:rFonts w:asciiTheme="minorHAnsi" w:hAnsiTheme="minorHAnsi" w:cstheme="minorHAnsi"/>
                <w:sz w:val="22"/>
                <w:szCs w:val="22"/>
              </w:rPr>
              <w:t>Appendix Q2:</w:t>
            </w:r>
          </w:p>
          <w:p w14:paraId="72AE6B27" w14:textId="68C9EBF0" w:rsidR="00E0133C" w:rsidRPr="00291ACC" w:rsidRDefault="0004001E" w:rsidP="00642B43">
            <w:pPr>
              <w:pStyle w:val="paragraph"/>
              <w:textAlignment w:val="baseline"/>
              <w:rPr>
                <w:rFonts w:asciiTheme="minorHAnsi" w:hAnsiTheme="minorHAnsi" w:cstheme="minorHAnsi"/>
                <w:b/>
                <w:bCs/>
                <w:sz w:val="22"/>
                <w:szCs w:val="22"/>
                <w:u w:val="single"/>
              </w:rPr>
            </w:pPr>
            <w:r w:rsidRPr="00E0133C">
              <w:rPr>
                <w:rStyle w:val="normaltextrun"/>
                <w:rFonts w:asciiTheme="minorHAnsi" w:hAnsiTheme="minorHAnsi" w:cstheme="minorHAnsi"/>
                <w:b/>
                <w:bCs/>
                <w:sz w:val="22"/>
                <w:szCs w:val="22"/>
                <w:u w:val="single"/>
              </w:rPr>
              <w:t>Extract from CC015C</w:t>
            </w:r>
            <w:r w:rsidR="000150E4">
              <w:rPr>
                <w:rStyle w:val="normaltextrun"/>
                <w:rFonts w:asciiTheme="minorHAnsi" w:hAnsiTheme="minorHAnsi" w:cstheme="minorHAnsi"/>
                <w:b/>
                <w:bCs/>
                <w:sz w:val="22"/>
                <w:szCs w:val="22"/>
                <w:u w:val="single"/>
              </w:rPr>
              <w:t>/CCA15D</w:t>
            </w:r>
            <w:r w:rsidR="00E0133C">
              <w:rPr>
                <w:rStyle w:val="normaltextrun"/>
                <w:rFonts w:asciiTheme="minorHAnsi" w:hAnsiTheme="minorHAnsi" w:cstheme="minorHAnsi"/>
                <w:b/>
                <w:bCs/>
                <w:sz w:val="22"/>
                <w:szCs w:val="22"/>
                <w:u w:val="single"/>
              </w:rPr>
              <w:t>:</w:t>
            </w:r>
            <w:r w:rsidR="00E0133C">
              <w:rPr>
                <w:noProof/>
              </w:rPr>
              <w:drawing>
                <wp:inline distT="0" distB="0" distL="0" distR="0" wp14:anchorId="17DF6D66" wp14:editId="4DB17A83">
                  <wp:extent cx="5462859" cy="196850"/>
                  <wp:effectExtent l="152400" t="171450" r="347980" b="355600"/>
                  <wp:docPr id="16489280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8928029" name=""/>
                          <pic:cNvPicPr/>
                        </pic:nvPicPr>
                        <pic:blipFill rotWithShape="1">
                          <a:blip r:embed="rId15"/>
                          <a:srcRect t="61250"/>
                          <a:stretch/>
                        </pic:blipFill>
                        <pic:spPr bwMode="auto">
                          <a:xfrm>
                            <a:off x="0" y="0"/>
                            <a:ext cx="5468268" cy="197045"/>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inline>
              </w:drawing>
            </w:r>
            <w:r w:rsidR="000150E4" w:rsidRPr="000150E4">
              <w:rPr>
                <w:lang w:val="en-GB"/>
              </w:rPr>
              <w:t xml:space="preserve"> </w:t>
            </w:r>
            <w:r w:rsidR="00291ACC" w:rsidRPr="00291ACC">
              <w:rPr>
                <w:rFonts w:asciiTheme="minorHAnsi" w:hAnsiTheme="minorHAnsi" w:cstheme="minorHAnsi"/>
                <w:sz w:val="22"/>
                <w:szCs w:val="22"/>
                <w:lang w:val="en-GB"/>
              </w:rPr>
              <w:t xml:space="preserve">In the case of Export followed by Transit (EFBT), the export data for each Export MRN must be registered within a single 'HOUSE CONSIGNMENT' in the transit declaration message of NCTS (CC015C/CCA15D). However, in the CC190C message, the </w:t>
            </w:r>
            <w:r w:rsidR="00E42733">
              <w:rPr>
                <w:rFonts w:asciiTheme="minorHAnsi" w:hAnsiTheme="minorHAnsi" w:cstheme="minorHAnsi"/>
                <w:sz w:val="22"/>
                <w:szCs w:val="22"/>
                <w:lang w:val="en-GB"/>
              </w:rPr>
              <w:t xml:space="preserve">D.G </w:t>
            </w:r>
            <w:r w:rsidR="00291ACC" w:rsidRPr="00291ACC">
              <w:rPr>
                <w:rFonts w:asciiTheme="minorHAnsi" w:hAnsiTheme="minorHAnsi" w:cstheme="minorHAnsi"/>
                <w:sz w:val="22"/>
                <w:szCs w:val="22"/>
                <w:lang w:val="en-GB"/>
              </w:rPr>
              <w:t xml:space="preserve">'HOUSE CONSIGNMENT' has a cardinality of 1x, whereas in the CC015C/CCA15D messages, it has a cardinality of 1999x. Additionally, up to 999 Consignment Items and 99 Export MRNs can be </w:t>
            </w:r>
            <w:r w:rsidR="00F241A7">
              <w:rPr>
                <w:rFonts w:asciiTheme="minorHAnsi" w:hAnsiTheme="minorHAnsi" w:cstheme="minorHAnsi"/>
                <w:sz w:val="22"/>
                <w:szCs w:val="22"/>
                <w:lang w:val="en-GB"/>
              </w:rPr>
              <w:t>included in the CC190C</w:t>
            </w:r>
            <w:r w:rsidR="00291ACC" w:rsidRPr="00291ACC">
              <w:rPr>
                <w:rFonts w:asciiTheme="minorHAnsi" w:hAnsiTheme="minorHAnsi" w:cstheme="minorHAnsi"/>
                <w:sz w:val="22"/>
                <w:szCs w:val="22"/>
                <w:lang w:val="en-GB"/>
              </w:rPr>
              <w:t>, which deviates from the current structure of the transit declaration data (CC015C/CCA15D).</w:t>
            </w:r>
          </w:p>
          <w:p w14:paraId="21615CEA" w14:textId="1374290F" w:rsidR="00E0133C" w:rsidRPr="00E0133C" w:rsidRDefault="00E0133C" w:rsidP="00E0133C">
            <w:pPr>
              <w:pStyle w:val="paragraph"/>
              <w:textAlignment w:val="baseline"/>
              <w:rPr>
                <w:rFonts w:asciiTheme="minorHAnsi" w:hAnsiTheme="minorHAnsi" w:cstheme="minorHAnsi"/>
                <w:b/>
                <w:bCs/>
                <w:sz w:val="22"/>
                <w:szCs w:val="22"/>
                <w:u w:val="single"/>
              </w:rPr>
            </w:pPr>
            <w:r w:rsidRPr="00E0133C">
              <w:rPr>
                <w:rFonts w:asciiTheme="minorHAnsi" w:hAnsiTheme="minorHAnsi" w:cstheme="minorHAnsi"/>
                <w:b/>
                <w:bCs/>
                <w:sz w:val="22"/>
                <w:szCs w:val="22"/>
                <w:u w:val="single"/>
              </w:rPr>
              <w:t>Extract from CC190C:</w:t>
            </w:r>
          </w:p>
          <w:p w14:paraId="500DF2C4" w14:textId="33C4D3E9" w:rsidR="00E0133C" w:rsidRDefault="00E0133C" w:rsidP="00E0133C">
            <w:pPr>
              <w:pStyle w:val="paragraph"/>
              <w:jc w:val="center"/>
              <w:textAlignment w:val="baseline"/>
              <w:rPr>
                <w:rFonts w:asciiTheme="minorHAnsi" w:hAnsiTheme="minorHAnsi" w:cstheme="minorHAnsi"/>
                <w:sz w:val="22"/>
                <w:szCs w:val="22"/>
              </w:rPr>
            </w:pPr>
            <w:r w:rsidRPr="00E0133C">
              <w:rPr>
                <w:rFonts w:asciiTheme="minorHAnsi" w:hAnsiTheme="minorHAnsi" w:cstheme="minorHAnsi"/>
                <w:noProof/>
                <w:sz w:val="22"/>
                <w:szCs w:val="22"/>
                <w:lang w:val="en-GB"/>
              </w:rPr>
              <w:drawing>
                <wp:inline distT="0" distB="0" distL="0" distR="0" wp14:anchorId="210255C2" wp14:editId="260DBD0A">
                  <wp:extent cx="3459144" cy="2536208"/>
                  <wp:effectExtent l="152400" t="152400" r="370205" b="359410"/>
                  <wp:docPr id="2114785891" name="Content Placeholder 2" descr="A screenshot of a document&#10;&#10;Description automatically generated">
                    <a:extLst xmlns:a="http://schemas.openxmlformats.org/drawingml/2006/main">
                      <a:ext uri="{FF2B5EF4-FFF2-40B4-BE49-F238E27FC236}">
                        <a16:creationId xmlns:a16="http://schemas.microsoft.com/office/drawing/2014/main" id="{5F9C76AE-C0A6-E917-F97F-BBC16F7B3D88}"/>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3" name="Content Placeholder 2" descr="A screenshot of a document&#10;&#10;Description automatically generated">
                            <a:extLst>
                              <a:ext uri="{FF2B5EF4-FFF2-40B4-BE49-F238E27FC236}">
                                <a16:creationId xmlns:a16="http://schemas.microsoft.com/office/drawing/2014/main" id="{5F9C76AE-C0A6-E917-F97F-BBC16F7B3D88}"/>
                              </a:ext>
                            </a:extLst>
                          </pic:cNvPr>
                          <pic:cNvPicPr>
                            <a:picLocks noGrp="1" noChangeAspect="1"/>
                          </pic:cNvPicPr>
                        </pic:nvPicPr>
                        <pic:blipFill>
                          <a:blip r:embed="rId16"/>
                          <a:srcRect r="17482" b="-2"/>
                          <a:stretch/>
                        </pic:blipFill>
                        <pic:spPr>
                          <a:xfrm>
                            <a:off x="0" y="0"/>
                            <a:ext cx="3481682" cy="2552733"/>
                          </a:xfrm>
                          <a:prstGeom prst="rect">
                            <a:avLst/>
                          </a:prstGeom>
                          <a:ln>
                            <a:noFill/>
                          </a:ln>
                          <a:effectLst>
                            <a:outerShdw blurRad="292100" dist="139700" dir="2700000" algn="tl" rotWithShape="0">
                              <a:srgbClr val="333333">
                                <a:alpha val="65000"/>
                              </a:srgbClr>
                            </a:outerShdw>
                          </a:effectLst>
                        </pic:spPr>
                      </pic:pic>
                    </a:graphicData>
                  </a:graphic>
                </wp:inline>
              </w:drawing>
            </w:r>
          </w:p>
          <w:p w14:paraId="523D471B" w14:textId="0D2D75D4" w:rsidR="00E0133C" w:rsidRDefault="00E42733" w:rsidP="0033488E">
            <w:pPr>
              <w:pStyle w:val="paragraph"/>
              <w:textAlignment w:val="baseline"/>
              <w:rPr>
                <w:rFonts w:asciiTheme="minorHAnsi" w:hAnsiTheme="minorHAnsi" w:cstheme="minorHAnsi"/>
                <w:sz w:val="22"/>
                <w:szCs w:val="22"/>
              </w:rPr>
            </w:pPr>
            <w:r>
              <w:rPr>
                <w:rFonts w:asciiTheme="minorHAnsi" w:hAnsiTheme="minorHAnsi" w:cstheme="minorHAnsi"/>
                <w:sz w:val="22"/>
                <w:szCs w:val="22"/>
                <w:highlight w:val="white"/>
              </w:rPr>
              <w:t>Moreover, t</w:t>
            </w:r>
            <w:r w:rsidR="008D02BA" w:rsidRPr="008D02BA">
              <w:rPr>
                <w:rFonts w:asciiTheme="minorHAnsi" w:hAnsiTheme="minorHAnsi" w:cstheme="minorHAnsi"/>
                <w:sz w:val="22"/>
                <w:szCs w:val="22"/>
                <w:highlight w:val="white"/>
                <w:lang w:val="en-GB"/>
              </w:rPr>
              <w:t xml:space="preserve">he D.G. </w:t>
            </w:r>
            <w:r w:rsidR="008D02BA">
              <w:rPr>
                <w:rFonts w:asciiTheme="minorHAnsi" w:hAnsiTheme="minorHAnsi" w:cstheme="minorHAnsi"/>
                <w:sz w:val="22"/>
                <w:szCs w:val="22"/>
                <w:highlight w:val="white"/>
                <w:lang w:val="en-GB"/>
              </w:rPr>
              <w:t>‘</w:t>
            </w:r>
            <w:r w:rsidR="008D02BA" w:rsidRPr="008D02BA">
              <w:rPr>
                <w:rFonts w:asciiTheme="minorHAnsi" w:hAnsiTheme="minorHAnsi" w:cstheme="minorHAnsi"/>
                <w:sz w:val="22"/>
                <w:szCs w:val="22"/>
                <w:highlight w:val="white"/>
                <w:lang w:val="en-GB"/>
              </w:rPr>
              <w:t>EXPORT OPERATION</w:t>
            </w:r>
            <w:r w:rsidR="008D02BA">
              <w:rPr>
                <w:rFonts w:asciiTheme="minorHAnsi" w:hAnsiTheme="minorHAnsi" w:cstheme="minorHAnsi"/>
                <w:sz w:val="22"/>
                <w:szCs w:val="22"/>
                <w:highlight w:val="white"/>
                <w:lang w:val="en-GB"/>
              </w:rPr>
              <w:t>’</w:t>
            </w:r>
            <w:r w:rsidR="008D02BA" w:rsidRPr="008D02BA">
              <w:rPr>
                <w:rFonts w:asciiTheme="minorHAnsi" w:hAnsiTheme="minorHAnsi" w:cstheme="minorHAnsi"/>
                <w:sz w:val="22"/>
                <w:szCs w:val="22"/>
                <w:highlight w:val="white"/>
                <w:lang w:val="en-GB"/>
              </w:rPr>
              <w:t xml:space="preserve"> </w:t>
            </w:r>
            <w:r w:rsidR="00FB781C">
              <w:rPr>
                <w:rFonts w:asciiTheme="minorHAnsi" w:hAnsiTheme="minorHAnsi" w:cstheme="minorHAnsi"/>
                <w:sz w:val="22"/>
                <w:szCs w:val="22"/>
                <w:highlight w:val="white"/>
                <w:lang w:val="en-GB"/>
              </w:rPr>
              <w:t xml:space="preserve">with cardinality 99x </w:t>
            </w:r>
            <w:r w:rsidR="008D02BA" w:rsidRPr="008D02BA">
              <w:rPr>
                <w:rFonts w:asciiTheme="minorHAnsi" w:hAnsiTheme="minorHAnsi" w:cstheme="minorHAnsi"/>
                <w:sz w:val="22"/>
                <w:szCs w:val="22"/>
                <w:highlight w:val="white"/>
                <w:lang w:val="en-GB"/>
              </w:rPr>
              <w:t xml:space="preserve">is nested under the D.G. </w:t>
            </w:r>
            <w:r w:rsidR="008D02BA">
              <w:rPr>
                <w:rFonts w:asciiTheme="minorHAnsi" w:hAnsiTheme="minorHAnsi" w:cstheme="minorHAnsi"/>
                <w:sz w:val="22"/>
                <w:szCs w:val="22"/>
                <w:highlight w:val="white"/>
                <w:lang w:val="en-GB"/>
              </w:rPr>
              <w:t>‘</w:t>
            </w:r>
            <w:r w:rsidR="008D02BA" w:rsidRPr="008D02BA">
              <w:rPr>
                <w:rFonts w:asciiTheme="minorHAnsi" w:hAnsiTheme="minorHAnsi" w:cstheme="minorHAnsi"/>
                <w:sz w:val="22"/>
                <w:szCs w:val="22"/>
                <w:highlight w:val="white"/>
                <w:lang w:val="en-GB"/>
              </w:rPr>
              <w:t>TRANSIT OPERATION</w:t>
            </w:r>
            <w:r w:rsidR="008D02BA">
              <w:rPr>
                <w:rFonts w:asciiTheme="minorHAnsi" w:hAnsiTheme="minorHAnsi" w:cstheme="minorHAnsi"/>
                <w:sz w:val="22"/>
                <w:szCs w:val="22"/>
                <w:highlight w:val="white"/>
                <w:lang w:val="en-GB"/>
              </w:rPr>
              <w:t>’</w:t>
            </w:r>
            <w:r w:rsidR="008D02BA" w:rsidRPr="008D02BA">
              <w:rPr>
                <w:rFonts w:asciiTheme="minorHAnsi" w:hAnsiTheme="minorHAnsi" w:cstheme="minorHAnsi"/>
                <w:sz w:val="22"/>
                <w:szCs w:val="22"/>
                <w:highlight w:val="white"/>
                <w:lang w:val="en-GB"/>
              </w:rPr>
              <w:t xml:space="preserve">, while the </w:t>
            </w:r>
            <w:r w:rsidR="008D02BA">
              <w:rPr>
                <w:rFonts w:asciiTheme="minorHAnsi" w:hAnsiTheme="minorHAnsi" w:cstheme="minorHAnsi"/>
                <w:sz w:val="22"/>
                <w:szCs w:val="22"/>
                <w:highlight w:val="white"/>
                <w:lang w:val="en-GB"/>
              </w:rPr>
              <w:t xml:space="preserve">D.G ‘CONSIGNMENT ITEM’ </w:t>
            </w:r>
            <w:r w:rsidR="00FB781C">
              <w:rPr>
                <w:rFonts w:asciiTheme="minorHAnsi" w:hAnsiTheme="minorHAnsi" w:cstheme="minorHAnsi"/>
                <w:sz w:val="22"/>
                <w:szCs w:val="22"/>
                <w:highlight w:val="white"/>
                <w:lang w:val="en-GB"/>
              </w:rPr>
              <w:t xml:space="preserve">with cardinality 999x </w:t>
            </w:r>
            <w:r w:rsidR="008D02BA">
              <w:rPr>
                <w:rFonts w:asciiTheme="minorHAnsi" w:hAnsiTheme="minorHAnsi" w:cstheme="minorHAnsi"/>
                <w:sz w:val="22"/>
                <w:szCs w:val="22"/>
                <w:highlight w:val="white"/>
                <w:lang w:val="en-GB"/>
              </w:rPr>
              <w:t>is nested</w:t>
            </w:r>
            <w:r w:rsidR="008D02BA" w:rsidRPr="008D02BA">
              <w:rPr>
                <w:rFonts w:asciiTheme="minorHAnsi" w:hAnsiTheme="minorHAnsi" w:cstheme="minorHAnsi"/>
                <w:sz w:val="22"/>
                <w:szCs w:val="22"/>
                <w:highlight w:val="white"/>
                <w:lang w:val="en-GB"/>
              </w:rPr>
              <w:t xml:space="preserve"> </w:t>
            </w:r>
            <w:r w:rsidR="008D02BA">
              <w:rPr>
                <w:rFonts w:asciiTheme="minorHAnsi" w:hAnsiTheme="minorHAnsi" w:cstheme="minorHAnsi"/>
                <w:sz w:val="22"/>
                <w:szCs w:val="22"/>
                <w:highlight w:val="white"/>
                <w:lang w:val="en-GB"/>
              </w:rPr>
              <w:t xml:space="preserve">under the </w:t>
            </w:r>
            <w:r w:rsidR="008D02BA" w:rsidRPr="008D02BA">
              <w:rPr>
                <w:rFonts w:asciiTheme="minorHAnsi" w:hAnsiTheme="minorHAnsi" w:cstheme="minorHAnsi"/>
                <w:sz w:val="22"/>
                <w:szCs w:val="22"/>
                <w:highlight w:val="white"/>
                <w:lang w:val="en-GB"/>
              </w:rPr>
              <w:t xml:space="preserve">D.G. </w:t>
            </w:r>
            <w:r w:rsidR="008D02BA">
              <w:rPr>
                <w:rFonts w:asciiTheme="minorHAnsi" w:hAnsiTheme="minorHAnsi" w:cstheme="minorHAnsi"/>
                <w:sz w:val="22"/>
                <w:szCs w:val="22"/>
                <w:highlight w:val="white"/>
                <w:lang w:val="en-GB"/>
              </w:rPr>
              <w:t>‘</w:t>
            </w:r>
            <w:r w:rsidR="008D02BA" w:rsidRPr="008D02BA">
              <w:rPr>
                <w:rFonts w:asciiTheme="minorHAnsi" w:hAnsiTheme="minorHAnsi" w:cstheme="minorHAnsi"/>
                <w:sz w:val="22"/>
                <w:szCs w:val="22"/>
                <w:highlight w:val="white"/>
                <w:lang w:val="en-GB"/>
              </w:rPr>
              <w:t xml:space="preserve">HOUSE </w:t>
            </w:r>
            <w:r w:rsidR="008D02BA" w:rsidRPr="008D02BA">
              <w:rPr>
                <w:rFonts w:asciiTheme="minorHAnsi" w:hAnsiTheme="minorHAnsi" w:cstheme="minorHAnsi"/>
                <w:sz w:val="22"/>
                <w:szCs w:val="22"/>
                <w:highlight w:val="white"/>
                <w:lang w:val="en-GB"/>
              </w:rPr>
              <w:lastRenderedPageBreak/>
              <w:t>CONSIGNMENT</w:t>
            </w:r>
            <w:r w:rsidR="008D02BA">
              <w:rPr>
                <w:rFonts w:asciiTheme="minorHAnsi" w:hAnsiTheme="minorHAnsi" w:cstheme="minorHAnsi"/>
                <w:sz w:val="22"/>
                <w:szCs w:val="22"/>
                <w:highlight w:val="white"/>
                <w:lang w:val="en-GB"/>
              </w:rPr>
              <w:t>’</w:t>
            </w:r>
            <w:r w:rsidR="006B1DCD">
              <w:rPr>
                <w:rFonts w:asciiTheme="minorHAnsi" w:hAnsiTheme="minorHAnsi" w:cstheme="minorHAnsi"/>
                <w:sz w:val="22"/>
                <w:szCs w:val="22"/>
                <w:highlight w:val="white"/>
                <w:lang w:val="en-GB"/>
              </w:rPr>
              <w:t xml:space="preserve">, </w:t>
            </w:r>
            <w:r w:rsidR="008D02BA">
              <w:rPr>
                <w:rFonts w:asciiTheme="minorHAnsi" w:hAnsiTheme="minorHAnsi" w:cstheme="minorHAnsi"/>
                <w:sz w:val="22"/>
                <w:szCs w:val="22"/>
                <w:highlight w:val="white"/>
                <w:lang w:val="en-GB"/>
              </w:rPr>
              <w:t>which has a cardinality</w:t>
            </w:r>
            <w:r w:rsidR="008D02BA" w:rsidRPr="008D02BA">
              <w:rPr>
                <w:rFonts w:asciiTheme="minorHAnsi" w:hAnsiTheme="minorHAnsi" w:cstheme="minorHAnsi"/>
                <w:sz w:val="22"/>
                <w:szCs w:val="22"/>
                <w:highlight w:val="white"/>
                <w:lang w:val="en-GB"/>
              </w:rPr>
              <w:t xml:space="preserve"> of ‘1x’. </w:t>
            </w:r>
            <w:r w:rsidR="00E912CD">
              <w:rPr>
                <w:rFonts w:asciiTheme="minorHAnsi" w:hAnsiTheme="minorHAnsi" w:cstheme="minorHAnsi"/>
                <w:sz w:val="22"/>
                <w:szCs w:val="22"/>
                <w:highlight w:val="white"/>
                <w:lang w:val="en-GB"/>
              </w:rPr>
              <w:t>Therefore, we conclude that t</w:t>
            </w:r>
            <w:r w:rsidR="00614A3D" w:rsidRPr="00614A3D">
              <w:rPr>
                <w:rFonts w:asciiTheme="minorHAnsi" w:hAnsiTheme="minorHAnsi" w:cstheme="minorHAnsi"/>
                <w:sz w:val="22"/>
                <w:szCs w:val="22"/>
                <w:highlight w:val="white"/>
                <w:lang w:val="en-GB"/>
              </w:rPr>
              <w:t xml:space="preserve">he existing message structure </w:t>
            </w:r>
            <w:r w:rsidR="00614A3D">
              <w:rPr>
                <w:rFonts w:asciiTheme="minorHAnsi" w:hAnsiTheme="minorHAnsi" w:cstheme="minorHAnsi"/>
                <w:sz w:val="22"/>
                <w:szCs w:val="22"/>
                <w:highlight w:val="white"/>
                <w:lang w:val="en-GB"/>
              </w:rPr>
              <w:t xml:space="preserve">of CC190C </w:t>
            </w:r>
            <w:r w:rsidR="00614A3D" w:rsidRPr="00614A3D">
              <w:rPr>
                <w:rFonts w:asciiTheme="minorHAnsi" w:hAnsiTheme="minorHAnsi" w:cstheme="minorHAnsi"/>
                <w:sz w:val="22"/>
                <w:szCs w:val="22"/>
                <w:highlight w:val="white"/>
                <w:lang w:val="en-GB"/>
              </w:rPr>
              <w:t>does not allow for the effective matching of Export MRNs and Consignment Items.</w:t>
            </w:r>
          </w:p>
          <w:p w14:paraId="6898C77F" w14:textId="264A76E6" w:rsidR="0033488E" w:rsidRPr="007E08FF" w:rsidRDefault="00B52976" w:rsidP="0033488E">
            <w:pPr>
              <w:pStyle w:val="paragraph"/>
              <w:textAlignment w:val="baseline"/>
              <w:rPr>
                <w:rFonts w:asciiTheme="minorHAnsi" w:hAnsiTheme="minorHAnsi" w:cstheme="minorHAnsi"/>
                <w:sz w:val="22"/>
                <w:szCs w:val="22"/>
              </w:rPr>
            </w:pPr>
            <w:r w:rsidRPr="00B52976">
              <w:rPr>
                <w:rFonts w:asciiTheme="minorHAnsi" w:hAnsiTheme="minorHAnsi" w:cstheme="minorHAnsi"/>
                <w:sz w:val="22"/>
                <w:szCs w:val="22"/>
                <w:lang w:val="en-GB"/>
              </w:rPr>
              <w:t>Based on the information provided, this Request for Change focuses on restructuring the CC190C, CC191C, CC042C, and CC048C messages.</w:t>
            </w:r>
          </w:p>
        </w:tc>
      </w:tr>
    </w:tbl>
    <w:p w14:paraId="0900BCAD" w14:textId="77777777" w:rsidR="00084D7F" w:rsidRDefault="00084D7F" w:rsidP="008E7767">
      <w:pPr>
        <w:rPr>
          <w:rFonts w:asciiTheme="minorHAnsi" w:hAnsiTheme="minorHAnsi" w:cs="Arial"/>
          <w:b/>
          <w:bCs/>
          <w:sz w:val="28"/>
          <w:szCs w:val="28"/>
        </w:rPr>
      </w:pPr>
      <w:bookmarkStart w:id="13" w:name="_Hlk90467496"/>
    </w:p>
    <w:p w14:paraId="5B8D2242" w14:textId="314040BF" w:rsidR="008E7767" w:rsidRPr="00074158" w:rsidRDefault="008E7767" w:rsidP="008E7767">
      <w:pPr>
        <w:rPr>
          <w:rFonts w:asciiTheme="minorHAnsi" w:hAnsiTheme="minorHAnsi" w:cs="Arial"/>
          <w:b/>
          <w:bCs/>
          <w:sz w:val="28"/>
          <w:szCs w:val="28"/>
        </w:rPr>
      </w:pPr>
      <w:r w:rsidRPr="00074158">
        <w:rPr>
          <w:rFonts w:asciiTheme="minorHAnsi" w:hAnsiTheme="minorHAnsi" w:cs="Arial"/>
          <w:b/>
          <w:bCs/>
          <w:sz w:val="28"/>
          <w:szCs w:val="28"/>
        </w:rPr>
        <w:t xml:space="preserve">Section 3: </w:t>
      </w:r>
      <w:r>
        <w:rPr>
          <w:rFonts w:asciiTheme="minorHAnsi" w:hAnsiTheme="minorHAnsi" w:cs="Arial"/>
          <w:b/>
          <w:bCs/>
          <w:sz w:val="28"/>
          <w:szCs w:val="28"/>
        </w:rPr>
        <w:t>Description of proposed solution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154"/>
      </w:tblGrid>
      <w:tr w:rsidR="003D4A7A" w:rsidRPr="005561C6" w14:paraId="36098742" w14:textId="77777777" w:rsidTr="009B10AF">
        <w:tc>
          <w:tcPr>
            <w:tcW w:w="5000" w:type="pct"/>
          </w:tcPr>
          <w:p w14:paraId="1B6D38F2" w14:textId="23A34277" w:rsidR="00716E5C" w:rsidRDefault="00716E5C" w:rsidP="00716E5C">
            <w:pPr>
              <w:rPr>
                <w:rFonts w:asciiTheme="minorHAnsi" w:hAnsiTheme="minorHAnsi" w:cstheme="minorHAnsi"/>
                <w:sz w:val="22"/>
                <w:szCs w:val="22"/>
              </w:rPr>
            </w:pPr>
            <w:bookmarkStart w:id="14" w:name="_Hlk73455602"/>
            <w:bookmarkStart w:id="15" w:name="_Hlk78541056"/>
            <w:bookmarkEnd w:id="13"/>
            <w:r w:rsidRPr="00A25FDA">
              <w:rPr>
                <w:rFonts w:asciiTheme="minorHAnsi" w:hAnsiTheme="minorHAnsi" w:cstheme="minorHAnsi"/>
                <w:sz w:val="22"/>
                <w:szCs w:val="22"/>
              </w:rPr>
              <w:t xml:space="preserve">The </w:t>
            </w:r>
            <w:r w:rsidR="00C11A52" w:rsidRPr="00A25FDA">
              <w:rPr>
                <w:rStyle w:val="normaltextrun"/>
                <w:rFonts w:asciiTheme="minorHAnsi" w:hAnsiTheme="minorHAnsi" w:cstheme="minorHAnsi"/>
                <w:b/>
                <w:bCs/>
                <w:sz w:val="22"/>
                <w:szCs w:val="22"/>
                <w:lang w:val="en-IE"/>
              </w:rPr>
              <w:t>DDNTA-6.</w:t>
            </w:r>
            <w:r w:rsidR="00D31954">
              <w:rPr>
                <w:rStyle w:val="normaltextrun"/>
                <w:rFonts w:asciiTheme="minorHAnsi" w:hAnsiTheme="minorHAnsi" w:cstheme="minorHAnsi"/>
                <w:b/>
                <w:bCs/>
                <w:sz w:val="22"/>
                <w:szCs w:val="22"/>
                <w:lang w:val="en-IE"/>
              </w:rPr>
              <w:t>4</w:t>
            </w:r>
            <w:r w:rsidR="00C11A52" w:rsidRPr="00A25FDA">
              <w:rPr>
                <w:rStyle w:val="normaltextrun"/>
                <w:rFonts w:asciiTheme="minorHAnsi" w:hAnsiTheme="minorHAnsi" w:cstheme="minorHAnsi"/>
                <w:b/>
                <w:bCs/>
                <w:sz w:val="22"/>
                <w:szCs w:val="22"/>
                <w:lang w:val="en-IE"/>
              </w:rPr>
              <w:t>.0-v</w:t>
            </w:r>
            <w:r w:rsidR="00D94205">
              <w:rPr>
                <w:rStyle w:val="normaltextrun"/>
                <w:rFonts w:asciiTheme="minorHAnsi" w:hAnsiTheme="minorHAnsi" w:cstheme="minorHAnsi"/>
                <w:b/>
                <w:bCs/>
                <w:sz w:val="22"/>
                <w:szCs w:val="22"/>
                <w:lang w:val="en-IE"/>
              </w:rPr>
              <w:t>2</w:t>
            </w:r>
            <w:r w:rsidR="00C11A52" w:rsidRPr="00A25FDA">
              <w:rPr>
                <w:rStyle w:val="normaltextrun"/>
                <w:rFonts w:asciiTheme="minorHAnsi" w:hAnsiTheme="minorHAnsi" w:cstheme="minorHAnsi"/>
                <w:b/>
                <w:bCs/>
                <w:sz w:val="22"/>
                <w:szCs w:val="22"/>
                <w:lang w:val="en-IE"/>
              </w:rPr>
              <w:t>.0.</w:t>
            </w:r>
            <w:r w:rsidR="00D94205">
              <w:rPr>
                <w:rStyle w:val="normaltextrun"/>
                <w:rFonts w:asciiTheme="minorHAnsi" w:hAnsiTheme="minorHAnsi" w:cstheme="minorHAnsi"/>
                <w:b/>
                <w:bCs/>
                <w:sz w:val="22"/>
                <w:szCs w:val="22"/>
                <w:lang w:val="en-IE"/>
              </w:rPr>
              <w:t>0</w:t>
            </w:r>
            <w:r w:rsidR="00C11A52" w:rsidRPr="00A25FDA">
              <w:rPr>
                <w:rStyle w:val="normaltextrun"/>
                <w:rFonts w:asciiTheme="minorHAnsi" w:hAnsiTheme="minorHAnsi" w:cstheme="minorHAnsi"/>
                <w:sz w:val="22"/>
                <w:szCs w:val="22"/>
                <w:lang w:val="en-IE"/>
              </w:rPr>
              <w:t xml:space="preserve"> (based on </w:t>
            </w:r>
            <w:r w:rsidR="00C11A52" w:rsidRPr="00A25FDA">
              <w:rPr>
                <w:rStyle w:val="normaltextrun"/>
                <w:rFonts w:asciiTheme="minorHAnsi" w:hAnsiTheme="minorHAnsi" w:cstheme="minorHAnsi"/>
                <w:sz w:val="22"/>
                <w:szCs w:val="22"/>
              </w:rPr>
              <w:t>CSE-v60.4.</w:t>
            </w:r>
            <w:r w:rsidR="00D94205">
              <w:rPr>
                <w:rStyle w:val="normaltextrun"/>
                <w:rFonts w:asciiTheme="minorHAnsi" w:hAnsiTheme="minorHAnsi" w:cstheme="minorHAnsi"/>
                <w:sz w:val="22"/>
                <w:szCs w:val="22"/>
              </w:rPr>
              <w:t>9</w:t>
            </w:r>
            <w:r w:rsidR="00C11A52" w:rsidRPr="00A25FDA">
              <w:rPr>
                <w:rStyle w:val="normaltextrun"/>
                <w:rFonts w:asciiTheme="minorHAnsi" w:hAnsiTheme="minorHAnsi" w:cstheme="minorHAnsi"/>
                <w:sz w:val="22"/>
                <w:szCs w:val="22"/>
              </w:rPr>
              <w:t xml:space="preserve">) </w:t>
            </w:r>
            <w:r w:rsidR="00AB65F8" w:rsidRPr="00A25FDA">
              <w:rPr>
                <w:rFonts w:asciiTheme="minorHAnsi" w:hAnsiTheme="minorHAnsi" w:cstheme="minorHAnsi"/>
                <w:sz w:val="22"/>
                <w:szCs w:val="22"/>
              </w:rPr>
              <w:t>sh</w:t>
            </w:r>
            <w:r w:rsidR="00982D91" w:rsidRPr="00A25FDA">
              <w:rPr>
                <w:rFonts w:asciiTheme="minorHAnsi" w:hAnsiTheme="minorHAnsi" w:cstheme="minorHAnsi"/>
                <w:sz w:val="22"/>
                <w:szCs w:val="22"/>
              </w:rPr>
              <w:t>ou</w:t>
            </w:r>
            <w:r w:rsidR="00AB65F8" w:rsidRPr="00A25FDA">
              <w:rPr>
                <w:rFonts w:asciiTheme="minorHAnsi" w:hAnsiTheme="minorHAnsi" w:cstheme="minorHAnsi"/>
                <w:sz w:val="22"/>
                <w:szCs w:val="22"/>
              </w:rPr>
              <w:t>l</w:t>
            </w:r>
            <w:r w:rsidR="00982D91" w:rsidRPr="00A25FDA">
              <w:rPr>
                <w:rFonts w:asciiTheme="minorHAnsi" w:hAnsiTheme="minorHAnsi" w:cstheme="minorHAnsi"/>
                <w:sz w:val="22"/>
                <w:szCs w:val="22"/>
              </w:rPr>
              <w:t>d</w:t>
            </w:r>
            <w:r w:rsidRPr="00A25FDA">
              <w:rPr>
                <w:rFonts w:asciiTheme="minorHAnsi" w:hAnsiTheme="minorHAnsi" w:cstheme="minorHAnsi"/>
                <w:sz w:val="22"/>
                <w:szCs w:val="22"/>
              </w:rPr>
              <w:t xml:space="preserve"> be </w:t>
            </w:r>
            <w:r w:rsidR="0009367D" w:rsidRPr="00A25FDA">
              <w:rPr>
                <w:rStyle w:val="normaltextrun"/>
                <w:rFonts w:asciiTheme="minorHAnsi" w:hAnsiTheme="minorHAnsi" w:cstheme="minorHAnsi"/>
                <w:color w:val="000000"/>
                <w:sz w:val="22"/>
                <w:szCs w:val="22"/>
                <w:shd w:val="clear" w:color="auto" w:fill="FFFFFF"/>
              </w:rPr>
              <w:t xml:space="preserve">updated as follows </w:t>
            </w:r>
            <w:r w:rsidRPr="00A25FDA">
              <w:rPr>
                <w:rFonts w:asciiTheme="minorHAnsi" w:hAnsiTheme="minorHAnsi" w:cstheme="minorHAnsi"/>
                <w:sz w:val="22"/>
                <w:szCs w:val="22"/>
              </w:rPr>
              <w:t xml:space="preserve">(addition of </w:t>
            </w:r>
            <w:r w:rsidRPr="00A25FDA">
              <w:rPr>
                <w:rFonts w:asciiTheme="minorHAnsi" w:hAnsiTheme="minorHAnsi" w:cstheme="minorHAnsi"/>
                <w:b/>
                <w:sz w:val="22"/>
                <w:szCs w:val="22"/>
                <w:highlight w:val="yellow"/>
              </w:rPr>
              <w:t>text highlighted in yel</w:t>
            </w:r>
            <w:r w:rsidRPr="00120E6C">
              <w:rPr>
                <w:rFonts w:asciiTheme="minorHAnsi" w:hAnsiTheme="minorHAnsi" w:cstheme="minorHAnsi"/>
                <w:b/>
                <w:sz w:val="22"/>
                <w:szCs w:val="22"/>
                <w:highlight w:val="yellow"/>
              </w:rPr>
              <w:t>low</w:t>
            </w:r>
            <w:r w:rsidRPr="00A25FDA">
              <w:rPr>
                <w:rFonts w:asciiTheme="minorHAnsi" w:hAnsiTheme="minorHAnsi" w:cstheme="minorHAnsi"/>
                <w:sz w:val="22"/>
                <w:szCs w:val="22"/>
              </w:rPr>
              <w:t xml:space="preserve"> – removal of </w:t>
            </w:r>
            <w:r w:rsidRPr="00A25FDA">
              <w:rPr>
                <w:rFonts w:asciiTheme="minorHAnsi" w:hAnsiTheme="minorHAnsi" w:cstheme="minorHAnsi"/>
                <w:strike/>
                <w:color w:val="FF0000"/>
                <w:sz w:val="22"/>
                <w:szCs w:val="22"/>
              </w:rPr>
              <w:t>text with strikethrough</w:t>
            </w:r>
            <w:r w:rsidRPr="00A25FDA">
              <w:rPr>
                <w:rFonts w:asciiTheme="minorHAnsi" w:hAnsiTheme="minorHAnsi" w:cstheme="minorHAnsi"/>
                <w:sz w:val="22"/>
                <w:szCs w:val="22"/>
              </w:rPr>
              <w:t>):</w:t>
            </w:r>
          </w:p>
          <w:p w14:paraId="1CA8625D" w14:textId="77777777" w:rsidR="00102812" w:rsidRDefault="00102812" w:rsidP="00716E5C">
            <w:pPr>
              <w:rPr>
                <w:rFonts w:asciiTheme="minorHAnsi" w:hAnsiTheme="minorHAnsi" w:cstheme="minorHAnsi"/>
                <w:sz w:val="22"/>
                <w:szCs w:val="22"/>
              </w:rPr>
            </w:pPr>
          </w:p>
          <w:p w14:paraId="745BDB1D" w14:textId="5F8907DD" w:rsidR="00102812" w:rsidRDefault="00102812" w:rsidP="00467781">
            <w:pPr>
              <w:pStyle w:val="ListParagraph"/>
              <w:numPr>
                <w:ilvl w:val="0"/>
                <w:numId w:val="28"/>
              </w:numPr>
              <w:rPr>
                <w:rFonts w:asciiTheme="minorHAnsi" w:hAnsiTheme="minorHAnsi" w:cstheme="minorHAnsi"/>
                <w:b/>
                <w:bCs/>
                <w:sz w:val="22"/>
                <w:szCs w:val="22"/>
              </w:rPr>
            </w:pPr>
            <w:r w:rsidRPr="00B52976">
              <w:rPr>
                <w:rFonts w:asciiTheme="minorHAnsi" w:hAnsiTheme="minorHAnsi" w:cstheme="minorHAnsi"/>
                <w:b/>
                <w:bCs/>
                <w:sz w:val="22"/>
                <w:szCs w:val="22"/>
              </w:rPr>
              <w:t>DDNTA</w:t>
            </w:r>
            <w:r w:rsidRPr="00B52976">
              <w:rPr>
                <w:rStyle w:val="normaltextrun"/>
                <w:rFonts w:asciiTheme="minorHAnsi" w:hAnsiTheme="minorHAnsi" w:cstheme="minorHAnsi"/>
                <w:b/>
                <w:bCs/>
                <w:sz w:val="22"/>
                <w:szCs w:val="22"/>
                <w:lang w:val="en-IE"/>
              </w:rPr>
              <w:t>-6.4.0-v</w:t>
            </w:r>
            <w:r w:rsidR="00D94205">
              <w:rPr>
                <w:rStyle w:val="normaltextrun"/>
                <w:rFonts w:asciiTheme="minorHAnsi" w:hAnsiTheme="minorHAnsi" w:cstheme="minorHAnsi"/>
                <w:b/>
                <w:bCs/>
                <w:sz w:val="22"/>
                <w:szCs w:val="22"/>
                <w:lang w:val="en-IE"/>
              </w:rPr>
              <w:t>2</w:t>
            </w:r>
            <w:r w:rsidRPr="00B52976">
              <w:rPr>
                <w:rStyle w:val="normaltextrun"/>
                <w:rFonts w:asciiTheme="minorHAnsi" w:hAnsiTheme="minorHAnsi" w:cstheme="minorHAnsi"/>
                <w:b/>
                <w:bCs/>
                <w:sz w:val="22"/>
                <w:szCs w:val="22"/>
                <w:lang w:val="en-IE"/>
              </w:rPr>
              <w:t>.0.</w:t>
            </w:r>
            <w:r w:rsidR="00D94205">
              <w:rPr>
                <w:rStyle w:val="normaltextrun"/>
                <w:rFonts w:asciiTheme="minorHAnsi" w:hAnsiTheme="minorHAnsi" w:cstheme="minorHAnsi"/>
                <w:b/>
                <w:bCs/>
                <w:sz w:val="22"/>
                <w:szCs w:val="22"/>
                <w:lang w:val="en-IE"/>
              </w:rPr>
              <w:t>0</w:t>
            </w:r>
            <w:r w:rsidRPr="00B52976">
              <w:rPr>
                <w:rStyle w:val="normaltextrun"/>
                <w:rFonts w:asciiTheme="minorHAnsi" w:hAnsiTheme="minorHAnsi" w:cstheme="minorHAnsi"/>
                <w:b/>
                <w:bCs/>
                <w:sz w:val="22"/>
                <w:szCs w:val="22"/>
                <w:lang w:val="en-IE"/>
              </w:rPr>
              <w:t xml:space="preserve"> </w:t>
            </w:r>
            <w:r w:rsidRPr="00B52976">
              <w:rPr>
                <w:rFonts w:asciiTheme="minorHAnsi" w:hAnsiTheme="minorHAnsi" w:cstheme="minorHAnsi"/>
                <w:b/>
                <w:bCs/>
                <w:sz w:val="22"/>
                <w:szCs w:val="22"/>
              </w:rPr>
              <w:t>Main Document</w:t>
            </w:r>
            <w:r w:rsidR="00467781">
              <w:rPr>
                <w:rFonts w:asciiTheme="minorHAnsi" w:hAnsiTheme="minorHAnsi" w:cstheme="minorHAnsi"/>
                <w:b/>
                <w:bCs/>
                <w:sz w:val="22"/>
                <w:szCs w:val="22"/>
              </w:rPr>
              <w:t xml:space="preserve"> will be updated as follows:</w:t>
            </w:r>
          </w:p>
          <w:p w14:paraId="0A2492B9" w14:textId="77777777" w:rsidR="00E43A3F" w:rsidRDefault="00E43A3F" w:rsidP="00E43A3F">
            <w:pPr>
              <w:rPr>
                <w:rFonts w:asciiTheme="minorHAnsi" w:hAnsiTheme="minorHAnsi" w:cstheme="minorHAnsi"/>
                <w:b/>
                <w:bCs/>
                <w:sz w:val="22"/>
                <w:szCs w:val="22"/>
              </w:rPr>
            </w:pPr>
          </w:p>
          <w:p w14:paraId="1E4E4FBB" w14:textId="3493EEE5" w:rsidR="00E43A3F" w:rsidRDefault="00E43A3F" w:rsidP="00E43A3F">
            <w:pPr>
              <w:pStyle w:val="ListParagraph"/>
              <w:numPr>
                <w:ilvl w:val="0"/>
                <w:numId w:val="42"/>
              </w:numPr>
              <w:rPr>
                <w:rFonts w:asciiTheme="minorHAnsi" w:hAnsiTheme="minorHAnsi" w:cstheme="minorHAnsi"/>
                <w:sz w:val="22"/>
                <w:szCs w:val="22"/>
              </w:rPr>
            </w:pPr>
            <w:r>
              <w:rPr>
                <w:rFonts w:asciiTheme="minorHAnsi" w:hAnsiTheme="minorHAnsi" w:cstheme="minorHAnsi"/>
                <w:sz w:val="22"/>
                <w:szCs w:val="22"/>
              </w:rPr>
              <w:t xml:space="preserve">Section </w:t>
            </w:r>
            <w:r w:rsidRPr="00E43A3F">
              <w:rPr>
                <w:rFonts w:asciiTheme="minorHAnsi" w:hAnsiTheme="minorHAnsi" w:cstheme="minorHAnsi"/>
                <w:b/>
                <w:bCs/>
                <w:sz w:val="22"/>
                <w:szCs w:val="22"/>
              </w:rPr>
              <w:t>III.II.5.7.4.1</w:t>
            </w:r>
            <w:r w:rsidRPr="00E43A3F">
              <w:rPr>
                <w:rFonts w:asciiTheme="minorHAnsi" w:hAnsiTheme="minorHAnsi" w:cstheme="minorHAnsi"/>
                <w:b/>
                <w:bCs/>
                <w:sz w:val="22"/>
                <w:szCs w:val="22"/>
              </w:rPr>
              <w:tab/>
              <w:t>Scenario A - Initial Cross-Check &amp; Allocation of the Export MRNs with the Transit Declaration</w:t>
            </w:r>
            <w:r>
              <w:rPr>
                <w:rFonts w:asciiTheme="minorHAnsi" w:hAnsiTheme="minorHAnsi" w:cstheme="minorHAnsi"/>
                <w:sz w:val="22"/>
                <w:szCs w:val="22"/>
              </w:rPr>
              <w:t xml:space="preserve"> will be updated as follows:</w:t>
            </w:r>
          </w:p>
          <w:p w14:paraId="1CF0519D" w14:textId="77777777" w:rsidR="00E43A3F" w:rsidRDefault="00E43A3F" w:rsidP="00E43A3F">
            <w:pPr>
              <w:rPr>
                <w:rFonts w:asciiTheme="minorHAnsi" w:hAnsiTheme="minorHAnsi" w:cstheme="minorHAnsi"/>
                <w:sz w:val="22"/>
                <w:szCs w:val="22"/>
              </w:rPr>
            </w:pPr>
          </w:p>
          <w:p w14:paraId="7A867169" w14:textId="77777777" w:rsidR="004D059F" w:rsidRDefault="004D059F" w:rsidP="004D059F">
            <w:r w:rsidRPr="006E16FA">
              <w:t xml:space="preserve">The Holder of the Transit Procedure submits a transit declaration with the ‘Declaration Data’ E_DEC_DAT (IE015) message to the Office of Departure that references three (3) Export MRNs into the Previous Documents data group (declaring one (1) Export MRN into the Previous Document data group per House Consignment data group). After all validations of the ‘Declaration Data’ E_DEC_DAT (IE015) message </w:t>
            </w:r>
            <w:proofErr w:type="gramStart"/>
            <w:r w:rsidRPr="006E16FA">
              <w:t>are</w:t>
            </w:r>
            <w:proofErr w:type="gramEnd"/>
            <w:r w:rsidRPr="006E16FA">
              <w:t xml:space="preserve"> complete and successful, the dispatch of the ‘Transit Presentation Notification’ N_XFT_REQ (IE190) message from the Office of Departure to the Office of Exit is triggered to validate these Export MRNs. </w:t>
            </w:r>
          </w:p>
          <w:p w14:paraId="66E100C9" w14:textId="77777777" w:rsidR="004D059F" w:rsidRPr="006E16FA" w:rsidRDefault="004D059F" w:rsidP="004D059F"/>
          <w:p w14:paraId="12B9C72D" w14:textId="2A926AB9" w:rsidR="004D059F" w:rsidRPr="006E16FA" w:rsidRDefault="004D059F" w:rsidP="004D059F">
            <w:r w:rsidRPr="006E16FA">
              <w:t xml:space="preserve">The information entered in the initial ‘Transit Presentation Notification’ N_XFT_REQ (IE190) message has the following basic association between the MRNs of the Export Movements </w:t>
            </w:r>
            <w:r w:rsidRPr="004D059F">
              <w:rPr>
                <w:b/>
                <w:bCs/>
                <w:highlight w:val="yellow"/>
              </w:rPr>
              <w:t>(including the House Consignment instances)</w:t>
            </w:r>
            <w:r>
              <w:t xml:space="preserve"> </w:t>
            </w:r>
            <w:r w:rsidRPr="006E16FA">
              <w:t>and the LRN of the transit declaration:</w:t>
            </w:r>
          </w:p>
          <w:p w14:paraId="7C1AD0E7" w14:textId="77777777" w:rsidR="004D059F" w:rsidRPr="006E16FA" w:rsidRDefault="004D059F" w:rsidP="004D059F"/>
          <w:tbl>
            <w:tblPr>
              <w:tblW w:w="0" w:type="auto"/>
              <w:jc w:val="center"/>
              <w:tblCellMar>
                <w:left w:w="0" w:type="dxa"/>
                <w:right w:w="0" w:type="dxa"/>
              </w:tblCellMar>
              <w:tblLook w:val="04A0" w:firstRow="1" w:lastRow="0" w:firstColumn="1" w:lastColumn="0" w:noHBand="0" w:noVBand="1"/>
            </w:tblPr>
            <w:tblGrid>
              <w:gridCol w:w="1413"/>
              <w:gridCol w:w="1412"/>
              <w:gridCol w:w="1412"/>
            </w:tblGrid>
            <w:tr w:rsidR="004D059F" w:rsidRPr="006E16FA" w14:paraId="200A79CE" w14:textId="77777777" w:rsidTr="005F27CF">
              <w:trPr>
                <w:jc w:val="center"/>
              </w:trPr>
              <w:tc>
                <w:tcPr>
                  <w:tcW w:w="2825" w:type="dxa"/>
                  <w:gridSpan w:val="2"/>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vAlign w:val="center"/>
                </w:tcPr>
                <w:p w14:paraId="6B087023" w14:textId="5B1FBE34" w:rsidR="004D059F" w:rsidRPr="006E16FA" w:rsidRDefault="004D059F" w:rsidP="004D059F">
                  <w:pPr>
                    <w:jc w:val="center"/>
                    <w:rPr>
                      <w:b/>
                    </w:rPr>
                  </w:pPr>
                  <w:r w:rsidRPr="006E16FA">
                    <w:rPr>
                      <w:b/>
                    </w:rPr>
                    <w:t>Transit</w:t>
                  </w:r>
                </w:p>
              </w:tc>
              <w:tc>
                <w:tcPr>
                  <w:tcW w:w="14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65E7063" w14:textId="639F22D7" w:rsidR="004D059F" w:rsidRPr="006E16FA" w:rsidRDefault="004D059F" w:rsidP="004D059F">
                  <w:pPr>
                    <w:jc w:val="center"/>
                    <w:rPr>
                      <w:b/>
                    </w:rPr>
                  </w:pPr>
                  <w:r w:rsidRPr="006E16FA">
                    <w:rPr>
                      <w:b/>
                    </w:rPr>
                    <w:t>Export</w:t>
                  </w:r>
                </w:p>
              </w:tc>
            </w:tr>
            <w:tr w:rsidR="004D059F" w:rsidRPr="006E16FA" w14:paraId="050194C5" w14:textId="77777777" w:rsidTr="004D059F">
              <w:trPr>
                <w:jc w:val="center"/>
              </w:trPr>
              <w:tc>
                <w:tcPr>
                  <w:tcW w:w="1413" w:type="dxa"/>
                  <w:vMerge w:val="restart"/>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CEFA6C8" w14:textId="77777777" w:rsidR="004D059F" w:rsidRPr="006E16FA" w:rsidRDefault="004D059F" w:rsidP="004D059F">
                  <w:pPr>
                    <w:jc w:val="center"/>
                  </w:pPr>
                  <w:r w:rsidRPr="006E16FA">
                    <w:t>LRN</w:t>
                  </w:r>
                </w:p>
              </w:tc>
              <w:tc>
                <w:tcPr>
                  <w:tcW w:w="1412" w:type="dxa"/>
                  <w:tcBorders>
                    <w:top w:val="single" w:sz="8" w:space="0" w:color="auto"/>
                    <w:left w:val="nil"/>
                    <w:bottom w:val="single" w:sz="8" w:space="0" w:color="auto"/>
                    <w:right w:val="single" w:sz="8" w:space="0" w:color="auto"/>
                  </w:tcBorders>
                  <w:shd w:val="clear" w:color="auto" w:fill="FFFF00"/>
                </w:tcPr>
                <w:p w14:paraId="7A1821E8" w14:textId="03B63984" w:rsidR="004D059F" w:rsidRPr="004D059F" w:rsidRDefault="004D059F" w:rsidP="004D059F">
                  <w:pPr>
                    <w:jc w:val="center"/>
                    <w:rPr>
                      <w:b/>
                      <w:bCs/>
                    </w:rPr>
                  </w:pPr>
                  <w:r w:rsidRPr="004D059F">
                    <w:rPr>
                      <w:b/>
                      <w:bCs/>
                    </w:rPr>
                    <w:t>HC#1</w:t>
                  </w:r>
                </w:p>
              </w:tc>
              <w:tc>
                <w:tcPr>
                  <w:tcW w:w="14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0DE236B" w14:textId="3DC2ED58" w:rsidR="004D059F" w:rsidRPr="006E16FA" w:rsidRDefault="004D059F" w:rsidP="004D059F">
                  <w:pPr>
                    <w:jc w:val="center"/>
                  </w:pPr>
                  <w:r w:rsidRPr="006E16FA">
                    <w:t>MRN</w:t>
                  </w:r>
                  <w:r w:rsidRPr="006E16FA">
                    <w:rPr>
                      <w:vertAlign w:val="subscript"/>
                    </w:rPr>
                    <w:t>1</w:t>
                  </w:r>
                </w:p>
              </w:tc>
            </w:tr>
            <w:tr w:rsidR="004D059F" w:rsidRPr="006E16FA" w14:paraId="0EA0BEC7" w14:textId="77777777" w:rsidTr="004D059F">
              <w:trPr>
                <w:jc w:val="center"/>
              </w:trPr>
              <w:tc>
                <w:tcPr>
                  <w:tcW w:w="1413" w:type="dxa"/>
                  <w:vMerge/>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28B4F554" w14:textId="77777777" w:rsidR="004D059F" w:rsidRPr="006E16FA" w:rsidRDefault="004D059F" w:rsidP="004D059F">
                  <w:pPr>
                    <w:jc w:val="center"/>
                    <w:rPr>
                      <w:rFonts w:eastAsiaTheme="minorHAnsi"/>
                      <w:vertAlign w:val="subscript"/>
                    </w:rPr>
                  </w:pPr>
                </w:p>
              </w:tc>
              <w:tc>
                <w:tcPr>
                  <w:tcW w:w="1412" w:type="dxa"/>
                  <w:tcBorders>
                    <w:top w:val="single" w:sz="8" w:space="0" w:color="auto"/>
                    <w:left w:val="nil"/>
                    <w:bottom w:val="single" w:sz="8" w:space="0" w:color="auto"/>
                    <w:right w:val="single" w:sz="8" w:space="0" w:color="auto"/>
                  </w:tcBorders>
                  <w:shd w:val="clear" w:color="auto" w:fill="FFFF00"/>
                </w:tcPr>
                <w:p w14:paraId="5C9EBDDD" w14:textId="0ACA624B" w:rsidR="004D059F" w:rsidRPr="004D059F" w:rsidRDefault="004D059F" w:rsidP="004D059F">
                  <w:pPr>
                    <w:jc w:val="center"/>
                    <w:rPr>
                      <w:b/>
                      <w:bCs/>
                    </w:rPr>
                  </w:pPr>
                  <w:r w:rsidRPr="004D059F">
                    <w:rPr>
                      <w:b/>
                      <w:bCs/>
                    </w:rPr>
                    <w:t>HC#3</w:t>
                  </w:r>
                </w:p>
              </w:tc>
              <w:tc>
                <w:tcPr>
                  <w:tcW w:w="14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1344DFD" w14:textId="0AD9B26D" w:rsidR="004D059F" w:rsidRPr="006E16FA" w:rsidRDefault="004D059F" w:rsidP="004D059F">
                  <w:pPr>
                    <w:jc w:val="center"/>
                  </w:pPr>
                  <w:r w:rsidRPr="006E16FA">
                    <w:t>MRN</w:t>
                  </w:r>
                  <w:r w:rsidRPr="006E16FA">
                    <w:rPr>
                      <w:vertAlign w:val="subscript"/>
                    </w:rPr>
                    <w:t>2</w:t>
                  </w:r>
                </w:p>
              </w:tc>
            </w:tr>
            <w:tr w:rsidR="004D059F" w:rsidRPr="006E16FA" w14:paraId="1E1360D4" w14:textId="77777777" w:rsidTr="004D059F">
              <w:trPr>
                <w:jc w:val="center"/>
              </w:trPr>
              <w:tc>
                <w:tcPr>
                  <w:tcW w:w="1413" w:type="dxa"/>
                  <w:vMerge/>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47C37FEE" w14:textId="77777777" w:rsidR="004D059F" w:rsidRPr="006E16FA" w:rsidRDefault="004D059F" w:rsidP="004D059F">
                  <w:pPr>
                    <w:jc w:val="center"/>
                    <w:rPr>
                      <w:rFonts w:eastAsiaTheme="minorHAnsi"/>
                      <w:vertAlign w:val="subscript"/>
                    </w:rPr>
                  </w:pPr>
                </w:p>
              </w:tc>
              <w:tc>
                <w:tcPr>
                  <w:tcW w:w="1412" w:type="dxa"/>
                  <w:tcBorders>
                    <w:top w:val="single" w:sz="8" w:space="0" w:color="auto"/>
                    <w:left w:val="nil"/>
                    <w:bottom w:val="single" w:sz="8" w:space="0" w:color="auto"/>
                    <w:right w:val="single" w:sz="8" w:space="0" w:color="auto"/>
                  </w:tcBorders>
                  <w:shd w:val="clear" w:color="auto" w:fill="FFFF00"/>
                </w:tcPr>
                <w:p w14:paraId="3A6CBE0C" w14:textId="6FF41DB1" w:rsidR="004D059F" w:rsidRPr="004D059F" w:rsidRDefault="004D059F" w:rsidP="004D059F">
                  <w:pPr>
                    <w:jc w:val="center"/>
                    <w:rPr>
                      <w:b/>
                      <w:bCs/>
                    </w:rPr>
                  </w:pPr>
                  <w:r w:rsidRPr="004D059F">
                    <w:rPr>
                      <w:b/>
                      <w:bCs/>
                    </w:rPr>
                    <w:t>HC#5</w:t>
                  </w:r>
                </w:p>
              </w:tc>
              <w:tc>
                <w:tcPr>
                  <w:tcW w:w="14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20FAAAC" w14:textId="50E69EF3" w:rsidR="004D059F" w:rsidRPr="006E16FA" w:rsidRDefault="004D059F" w:rsidP="004D059F">
                  <w:pPr>
                    <w:jc w:val="center"/>
                  </w:pPr>
                  <w:r w:rsidRPr="006E16FA">
                    <w:t>MRN</w:t>
                  </w:r>
                  <w:r w:rsidRPr="006E16FA">
                    <w:rPr>
                      <w:vertAlign w:val="subscript"/>
                    </w:rPr>
                    <w:t>3</w:t>
                  </w:r>
                </w:p>
              </w:tc>
            </w:tr>
          </w:tbl>
          <w:p w14:paraId="3F84D31C" w14:textId="77777777" w:rsidR="004D059F" w:rsidRDefault="004D059F" w:rsidP="004D059F"/>
          <w:p w14:paraId="3D079B3B" w14:textId="77777777" w:rsidR="004D059F" w:rsidRDefault="004D059F" w:rsidP="004D059F"/>
          <w:p w14:paraId="58EB207D" w14:textId="2D520B2F" w:rsidR="004D059F" w:rsidRPr="004D059F" w:rsidRDefault="004D059F" w:rsidP="004D059F">
            <w:pPr>
              <w:rPr>
                <w:b/>
                <w:bCs/>
              </w:rPr>
            </w:pPr>
            <w:r w:rsidRPr="004D059F">
              <w:rPr>
                <w:b/>
                <w:bCs/>
                <w:highlight w:val="yellow"/>
              </w:rPr>
              <w:t>NOTE:  Only those House Consignment (HC) instances from the Transit Declaration Data that include Export MRNs are declared in the 'Transit Presentation Notification' N_XFT_REQ (IE190) message.</w:t>
            </w:r>
            <w:r w:rsidRPr="004D059F">
              <w:rPr>
                <w:b/>
                <w:bCs/>
              </w:rPr>
              <w:t xml:space="preserve"> </w:t>
            </w:r>
          </w:p>
          <w:p w14:paraId="6C0C53E1" w14:textId="77777777" w:rsidR="004D059F" w:rsidRDefault="004D059F" w:rsidP="004D059F"/>
          <w:p w14:paraId="68765E69" w14:textId="60E80140" w:rsidR="004D059F" w:rsidRPr="006E16FA" w:rsidRDefault="004D059F" w:rsidP="004D059F">
            <w:r w:rsidRPr="006E16FA">
              <w:t>Upon reception of the ‘Transit Presentation Notification’ N_XFT_REQ (IE190) message, the Export MRNs are validated successfully in AES (</w:t>
            </w:r>
            <w:proofErr w:type="spellStart"/>
            <w:r w:rsidRPr="006E16FA">
              <w:t>OoExt</w:t>
            </w:r>
            <w:proofErr w:type="spellEnd"/>
            <w:r w:rsidRPr="006E16FA">
              <w:t>), but nothing is stored in the Office of Exit yet:</w:t>
            </w:r>
          </w:p>
          <w:p w14:paraId="2010C13B" w14:textId="77777777" w:rsidR="004D059F" w:rsidRPr="006E16FA" w:rsidRDefault="004D059F" w:rsidP="004D059F"/>
          <w:tbl>
            <w:tblPr>
              <w:tblW w:w="0" w:type="auto"/>
              <w:jc w:val="center"/>
              <w:tblCellMar>
                <w:left w:w="0" w:type="dxa"/>
                <w:right w:w="0" w:type="dxa"/>
              </w:tblCellMar>
              <w:tblLook w:val="04A0" w:firstRow="1" w:lastRow="0" w:firstColumn="1" w:lastColumn="0" w:noHBand="0" w:noVBand="1"/>
            </w:tblPr>
            <w:tblGrid>
              <w:gridCol w:w="1266"/>
              <w:gridCol w:w="1418"/>
              <w:gridCol w:w="1418"/>
              <w:gridCol w:w="2409"/>
            </w:tblGrid>
            <w:tr w:rsidR="008A73AA" w:rsidRPr="006E16FA" w14:paraId="771B0F42" w14:textId="77777777" w:rsidTr="001573A0">
              <w:trPr>
                <w:jc w:val="center"/>
              </w:trPr>
              <w:tc>
                <w:tcPr>
                  <w:tcW w:w="2684" w:type="dxa"/>
                  <w:gridSpan w:val="2"/>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vAlign w:val="center"/>
                </w:tcPr>
                <w:p w14:paraId="26425F5F" w14:textId="17C21089" w:rsidR="008A73AA" w:rsidRPr="006E16FA" w:rsidRDefault="008A73AA" w:rsidP="004D059F">
                  <w:pPr>
                    <w:jc w:val="center"/>
                    <w:rPr>
                      <w:b/>
                    </w:rPr>
                  </w:pPr>
                  <w:r w:rsidRPr="006E16FA">
                    <w:rPr>
                      <w:b/>
                    </w:rPr>
                    <w:t>Transit</w:t>
                  </w:r>
                </w:p>
              </w:tc>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32062615" w14:textId="0BFA8EBB" w:rsidR="008A73AA" w:rsidRPr="006E16FA" w:rsidRDefault="008A73AA" w:rsidP="004D059F">
                  <w:pPr>
                    <w:jc w:val="center"/>
                    <w:rPr>
                      <w:b/>
                    </w:rPr>
                  </w:pPr>
                  <w:r w:rsidRPr="006E16FA">
                    <w:rPr>
                      <w:b/>
                    </w:rPr>
                    <w:t>Export</w:t>
                  </w:r>
                </w:p>
              </w:tc>
              <w:tc>
                <w:tcPr>
                  <w:tcW w:w="2409" w:type="dxa"/>
                  <w:tcBorders>
                    <w:top w:val="single" w:sz="8" w:space="0" w:color="auto"/>
                    <w:left w:val="nil"/>
                    <w:bottom w:val="single" w:sz="8" w:space="0" w:color="auto"/>
                    <w:right w:val="single" w:sz="8" w:space="0" w:color="auto"/>
                  </w:tcBorders>
                </w:tcPr>
                <w:p w14:paraId="30EFB5B8" w14:textId="77777777" w:rsidR="008A73AA" w:rsidRPr="006E16FA" w:rsidRDefault="008A73AA" w:rsidP="004D059F">
                  <w:pPr>
                    <w:jc w:val="center"/>
                    <w:rPr>
                      <w:b/>
                    </w:rPr>
                  </w:pPr>
                  <w:r w:rsidRPr="006E16FA">
                    <w:rPr>
                      <w:b/>
                    </w:rPr>
                    <w:t>Assessment of AES per Export MRN</w:t>
                  </w:r>
                </w:p>
              </w:tc>
            </w:tr>
            <w:tr w:rsidR="008A73AA" w:rsidRPr="006E16FA" w14:paraId="3F3073C2" w14:textId="77777777" w:rsidTr="008A73AA">
              <w:trPr>
                <w:jc w:val="center"/>
              </w:trPr>
              <w:tc>
                <w:tcPr>
                  <w:tcW w:w="1266" w:type="dxa"/>
                  <w:vMerge w:val="restart"/>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42558C0" w14:textId="77777777" w:rsidR="008A73AA" w:rsidRPr="006E16FA" w:rsidRDefault="008A73AA" w:rsidP="008A73AA">
                  <w:pPr>
                    <w:jc w:val="center"/>
                  </w:pPr>
                  <w:r w:rsidRPr="006E16FA">
                    <w:t>LRN</w:t>
                  </w:r>
                </w:p>
              </w:tc>
              <w:tc>
                <w:tcPr>
                  <w:tcW w:w="1418" w:type="dxa"/>
                  <w:tcBorders>
                    <w:top w:val="single" w:sz="8" w:space="0" w:color="auto"/>
                    <w:left w:val="nil"/>
                    <w:bottom w:val="single" w:sz="8" w:space="0" w:color="auto"/>
                    <w:right w:val="single" w:sz="8" w:space="0" w:color="auto"/>
                  </w:tcBorders>
                  <w:shd w:val="clear" w:color="auto" w:fill="FFFF00"/>
                </w:tcPr>
                <w:p w14:paraId="61728606" w14:textId="7D3B53A5" w:rsidR="008A73AA" w:rsidRPr="006E16FA" w:rsidRDefault="008A73AA" w:rsidP="008A73AA">
                  <w:pPr>
                    <w:jc w:val="center"/>
                  </w:pPr>
                  <w:r w:rsidRPr="004D059F">
                    <w:rPr>
                      <w:b/>
                      <w:bCs/>
                    </w:rPr>
                    <w:t>HC#1</w:t>
                  </w:r>
                </w:p>
              </w:tc>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CAAEAC" w14:textId="5B518545" w:rsidR="008A73AA" w:rsidRPr="006E16FA" w:rsidRDefault="008A73AA" w:rsidP="008A73AA">
                  <w:pPr>
                    <w:jc w:val="center"/>
                  </w:pPr>
                  <w:r w:rsidRPr="006E16FA">
                    <w:t>MRN</w:t>
                  </w:r>
                  <w:r w:rsidRPr="006E16FA">
                    <w:rPr>
                      <w:vertAlign w:val="subscript"/>
                    </w:rPr>
                    <w:t>1</w:t>
                  </w:r>
                </w:p>
              </w:tc>
              <w:tc>
                <w:tcPr>
                  <w:tcW w:w="2409" w:type="dxa"/>
                  <w:tcBorders>
                    <w:top w:val="single" w:sz="8" w:space="0" w:color="auto"/>
                    <w:left w:val="nil"/>
                    <w:bottom w:val="single" w:sz="8" w:space="0" w:color="auto"/>
                    <w:right w:val="single" w:sz="8" w:space="0" w:color="auto"/>
                  </w:tcBorders>
                </w:tcPr>
                <w:p w14:paraId="059BA5B3" w14:textId="77777777" w:rsidR="008A73AA" w:rsidRPr="006E16FA" w:rsidRDefault="008A73AA" w:rsidP="008A73AA">
                  <w:pPr>
                    <w:jc w:val="center"/>
                  </w:pPr>
                  <w:r w:rsidRPr="006E16FA">
                    <w:t>Valid</w:t>
                  </w:r>
                </w:p>
              </w:tc>
            </w:tr>
            <w:tr w:rsidR="008A73AA" w:rsidRPr="006E16FA" w14:paraId="3430B591" w14:textId="77777777" w:rsidTr="008A73AA">
              <w:trPr>
                <w:jc w:val="center"/>
              </w:trPr>
              <w:tc>
                <w:tcPr>
                  <w:tcW w:w="1266" w:type="dxa"/>
                  <w:vMerge/>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40D5A800" w14:textId="77777777" w:rsidR="008A73AA" w:rsidRPr="006E16FA" w:rsidRDefault="008A73AA" w:rsidP="008A73AA">
                  <w:pPr>
                    <w:jc w:val="center"/>
                    <w:rPr>
                      <w:rFonts w:eastAsiaTheme="minorHAnsi"/>
                      <w:vertAlign w:val="subscript"/>
                    </w:rPr>
                  </w:pPr>
                </w:p>
              </w:tc>
              <w:tc>
                <w:tcPr>
                  <w:tcW w:w="1418" w:type="dxa"/>
                  <w:tcBorders>
                    <w:top w:val="single" w:sz="8" w:space="0" w:color="auto"/>
                    <w:left w:val="nil"/>
                    <w:bottom w:val="single" w:sz="8" w:space="0" w:color="auto"/>
                    <w:right w:val="single" w:sz="8" w:space="0" w:color="auto"/>
                  </w:tcBorders>
                  <w:shd w:val="clear" w:color="auto" w:fill="FFFF00"/>
                </w:tcPr>
                <w:p w14:paraId="07DD9405" w14:textId="6804CDF6" w:rsidR="008A73AA" w:rsidRPr="006E16FA" w:rsidRDefault="008A73AA" w:rsidP="008A73AA">
                  <w:pPr>
                    <w:jc w:val="center"/>
                  </w:pPr>
                  <w:r w:rsidRPr="004D059F">
                    <w:rPr>
                      <w:b/>
                      <w:bCs/>
                    </w:rPr>
                    <w:t>HC#3</w:t>
                  </w:r>
                </w:p>
              </w:tc>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F9AEFA0" w14:textId="018C8BD8" w:rsidR="008A73AA" w:rsidRPr="006E16FA" w:rsidRDefault="008A73AA" w:rsidP="008A73AA">
                  <w:pPr>
                    <w:jc w:val="center"/>
                  </w:pPr>
                  <w:r w:rsidRPr="006E16FA">
                    <w:t>MRN</w:t>
                  </w:r>
                  <w:r w:rsidRPr="006E16FA">
                    <w:rPr>
                      <w:vertAlign w:val="subscript"/>
                    </w:rPr>
                    <w:t>2</w:t>
                  </w:r>
                </w:p>
              </w:tc>
              <w:tc>
                <w:tcPr>
                  <w:tcW w:w="2409" w:type="dxa"/>
                  <w:tcBorders>
                    <w:top w:val="nil"/>
                    <w:left w:val="nil"/>
                    <w:bottom w:val="single" w:sz="8" w:space="0" w:color="auto"/>
                    <w:right w:val="single" w:sz="8" w:space="0" w:color="auto"/>
                  </w:tcBorders>
                </w:tcPr>
                <w:p w14:paraId="55E7AEFB" w14:textId="77777777" w:rsidR="008A73AA" w:rsidRPr="006E16FA" w:rsidRDefault="008A73AA" w:rsidP="008A73AA">
                  <w:pPr>
                    <w:jc w:val="center"/>
                  </w:pPr>
                  <w:r w:rsidRPr="006E16FA">
                    <w:t>Valid</w:t>
                  </w:r>
                </w:p>
              </w:tc>
            </w:tr>
            <w:tr w:rsidR="008A73AA" w:rsidRPr="006E16FA" w14:paraId="790EE2A9" w14:textId="77777777" w:rsidTr="008A73AA">
              <w:trPr>
                <w:jc w:val="center"/>
              </w:trPr>
              <w:tc>
                <w:tcPr>
                  <w:tcW w:w="1266" w:type="dxa"/>
                  <w:vMerge/>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4BB2421C" w14:textId="77777777" w:rsidR="008A73AA" w:rsidRPr="006E16FA" w:rsidRDefault="008A73AA" w:rsidP="008A73AA">
                  <w:pPr>
                    <w:jc w:val="center"/>
                    <w:rPr>
                      <w:rFonts w:eastAsiaTheme="minorHAnsi"/>
                      <w:vertAlign w:val="subscript"/>
                    </w:rPr>
                  </w:pPr>
                </w:p>
              </w:tc>
              <w:tc>
                <w:tcPr>
                  <w:tcW w:w="1418" w:type="dxa"/>
                  <w:tcBorders>
                    <w:top w:val="single" w:sz="8" w:space="0" w:color="auto"/>
                    <w:left w:val="nil"/>
                    <w:bottom w:val="single" w:sz="8" w:space="0" w:color="auto"/>
                    <w:right w:val="single" w:sz="8" w:space="0" w:color="auto"/>
                  </w:tcBorders>
                  <w:shd w:val="clear" w:color="auto" w:fill="FFFF00"/>
                </w:tcPr>
                <w:p w14:paraId="1EA305E7" w14:textId="1B5E3B4C" w:rsidR="008A73AA" w:rsidRPr="006E16FA" w:rsidRDefault="008A73AA" w:rsidP="008A73AA">
                  <w:pPr>
                    <w:jc w:val="center"/>
                  </w:pPr>
                  <w:r w:rsidRPr="004D059F">
                    <w:rPr>
                      <w:b/>
                      <w:bCs/>
                    </w:rPr>
                    <w:t>HC#5</w:t>
                  </w:r>
                </w:p>
              </w:tc>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09EFC20" w14:textId="5A844049" w:rsidR="008A73AA" w:rsidRPr="006E16FA" w:rsidRDefault="008A73AA" w:rsidP="008A73AA">
                  <w:pPr>
                    <w:jc w:val="center"/>
                  </w:pPr>
                  <w:r w:rsidRPr="006E16FA">
                    <w:t>MRN</w:t>
                  </w:r>
                  <w:r w:rsidRPr="006E16FA">
                    <w:rPr>
                      <w:vertAlign w:val="subscript"/>
                    </w:rPr>
                    <w:t>3</w:t>
                  </w:r>
                </w:p>
              </w:tc>
              <w:tc>
                <w:tcPr>
                  <w:tcW w:w="2409" w:type="dxa"/>
                  <w:tcBorders>
                    <w:top w:val="nil"/>
                    <w:left w:val="nil"/>
                    <w:bottom w:val="single" w:sz="8" w:space="0" w:color="auto"/>
                    <w:right w:val="single" w:sz="8" w:space="0" w:color="auto"/>
                  </w:tcBorders>
                </w:tcPr>
                <w:p w14:paraId="3E3B03D5" w14:textId="77777777" w:rsidR="008A73AA" w:rsidRPr="006E16FA" w:rsidRDefault="008A73AA" w:rsidP="008A73AA">
                  <w:pPr>
                    <w:jc w:val="center"/>
                  </w:pPr>
                  <w:r w:rsidRPr="006E16FA">
                    <w:t>Valid</w:t>
                  </w:r>
                </w:p>
              </w:tc>
            </w:tr>
          </w:tbl>
          <w:p w14:paraId="4B1A56E5" w14:textId="77777777" w:rsidR="004D059F" w:rsidRPr="006E16FA" w:rsidRDefault="004D059F" w:rsidP="004D059F"/>
          <w:p w14:paraId="4C845F70" w14:textId="77777777" w:rsidR="004D059F" w:rsidRPr="006E16FA" w:rsidRDefault="004D059F" w:rsidP="004D059F">
            <w:r w:rsidRPr="006E16FA">
              <w:lastRenderedPageBreak/>
              <w:t>The Office of Exit responds with the ‘Transit Presentation Notification Response’ N_XFT_RSP (IE191) (Positive) message to inform the Office of Departure of the successful validation. In that case, the Transit Declaration can be accepted at the Office of Departure and the Office of Departure sends the ‘MRN Allocated’ E_MRN_ALL (IE028) message to the Holder of the Transit Procedure containing the MRN of the transit movement. Then, the Office of Departure sends again the ‘Transit Presentation Notification’ N_XFT_REQ (IE190) message, but with the transit MRN this time instead of the LRN. The new ‘Transit Presentation Notification’ N_XFT_REQ (IE190) message now contains the allocation request per Export MRN:</w:t>
            </w:r>
          </w:p>
          <w:p w14:paraId="0D4E3A23" w14:textId="77777777" w:rsidR="004D059F" w:rsidRPr="006E16FA" w:rsidRDefault="004D059F" w:rsidP="004D059F"/>
          <w:tbl>
            <w:tblPr>
              <w:tblW w:w="0" w:type="auto"/>
              <w:jc w:val="center"/>
              <w:tblCellMar>
                <w:left w:w="0" w:type="dxa"/>
                <w:right w:w="0" w:type="dxa"/>
              </w:tblCellMar>
              <w:tblLook w:val="04A0" w:firstRow="1" w:lastRow="0" w:firstColumn="1" w:lastColumn="0" w:noHBand="0" w:noVBand="1"/>
            </w:tblPr>
            <w:tblGrid>
              <w:gridCol w:w="1266"/>
              <w:gridCol w:w="1418"/>
              <w:gridCol w:w="1418"/>
              <w:gridCol w:w="2409"/>
            </w:tblGrid>
            <w:tr w:rsidR="00BA7319" w:rsidRPr="006E16FA" w14:paraId="29619D63" w14:textId="77777777" w:rsidTr="00DE2652">
              <w:trPr>
                <w:jc w:val="center"/>
              </w:trPr>
              <w:tc>
                <w:tcPr>
                  <w:tcW w:w="2684" w:type="dxa"/>
                  <w:gridSpan w:val="2"/>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vAlign w:val="center"/>
                </w:tcPr>
                <w:p w14:paraId="44B96D43" w14:textId="5EE37979" w:rsidR="00BA7319" w:rsidRPr="006E16FA" w:rsidRDefault="00BA7319" w:rsidP="004D059F">
                  <w:pPr>
                    <w:jc w:val="center"/>
                    <w:rPr>
                      <w:b/>
                    </w:rPr>
                  </w:pPr>
                  <w:r w:rsidRPr="006E16FA">
                    <w:rPr>
                      <w:b/>
                    </w:rPr>
                    <w:t>Transit</w:t>
                  </w:r>
                </w:p>
              </w:tc>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2416ECE" w14:textId="683B4455" w:rsidR="00BA7319" w:rsidRPr="006E16FA" w:rsidRDefault="00BA7319" w:rsidP="004D059F">
                  <w:pPr>
                    <w:jc w:val="center"/>
                    <w:rPr>
                      <w:b/>
                    </w:rPr>
                  </w:pPr>
                  <w:r w:rsidRPr="006E16FA">
                    <w:rPr>
                      <w:b/>
                    </w:rPr>
                    <w:t>Export</w:t>
                  </w:r>
                </w:p>
              </w:tc>
              <w:tc>
                <w:tcPr>
                  <w:tcW w:w="2409" w:type="dxa"/>
                  <w:tcBorders>
                    <w:top w:val="single" w:sz="8" w:space="0" w:color="auto"/>
                    <w:left w:val="nil"/>
                    <w:bottom w:val="single" w:sz="8" w:space="0" w:color="auto"/>
                    <w:right w:val="single" w:sz="8" w:space="0" w:color="auto"/>
                  </w:tcBorders>
                </w:tcPr>
                <w:p w14:paraId="734496FF" w14:textId="77777777" w:rsidR="00BA7319" w:rsidRPr="006E16FA" w:rsidRDefault="00BA7319" w:rsidP="004D059F">
                  <w:pPr>
                    <w:jc w:val="center"/>
                    <w:rPr>
                      <w:b/>
                    </w:rPr>
                  </w:pPr>
                  <w:r w:rsidRPr="006E16FA">
                    <w:rPr>
                      <w:b/>
                    </w:rPr>
                    <w:t>Request from NCTS</w:t>
                  </w:r>
                </w:p>
              </w:tc>
            </w:tr>
            <w:tr w:rsidR="00BA7319" w:rsidRPr="006E16FA" w14:paraId="532CC122" w14:textId="77777777" w:rsidTr="00BA7319">
              <w:trPr>
                <w:jc w:val="center"/>
              </w:trPr>
              <w:tc>
                <w:tcPr>
                  <w:tcW w:w="1266" w:type="dxa"/>
                  <w:vMerge w:val="restart"/>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0DFB669" w14:textId="77777777" w:rsidR="00BA7319" w:rsidRPr="006E16FA" w:rsidRDefault="00BA7319" w:rsidP="00BA7319">
                  <w:pPr>
                    <w:jc w:val="center"/>
                  </w:pPr>
                  <w:r w:rsidRPr="006E16FA">
                    <w:t>MRN</w:t>
                  </w:r>
                </w:p>
              </w:tc>
              <w:tc>
                <w:tcPr>
                  <w:tcW w:w="1418" w:type="dxa"/>
                  <w:tcBorders>
                    <w:top w:val="single" w:sz="8" w:space="0" w:color="auto"/>
                    <w:left w:val="nil"/>
                    <w:bottom w:val="single" w:sz="8" w:space="0" w:color="auto"/>
                    <w:right w:val="single" w:sz="8" w:space="0" w:color="auto"/>
                  </w:tcBorders>
                  <w:shd w:val="clear" w:color="auto" w:fill="FFFF00"/>
                </w:tcPr>
                <w:p w14:paraId="038EBEF1" w14:textId="080739ED" w:rsidR="00BA7319" w:rsidRPr="006E16FA" w:rsidRDefault="00BA7319" w:rsidP="00BA7319">
                  <w:pPr>
                    <w:jc w:val="center"/>
                  </w:pPr>
                  <w:r w:rsidRPr="004D059F">
                    <w:rPr>
                      <w:b/>
                      <w:bCs/>
                    </w:rPr>
                    <w:t>HC#1</w:t>
                  </w:r>
                </w:p>
              </w:tc>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1658CA5" w14:textId="18A16AE6" w:rsidR="00BA7319" w:rsidRPr="006E16FA" w:rsidRDefault="00BA7319" w:rsidP="00BA7319">
                  <w:pPr>
                    <w:jc w:val="center"/>
                  </w:pPr>
                  <w:r w:rsidRPr="006E16FA">
                    <w:t>MRN</w:t>
                  </w:r>
                  <w:r w:rsidRPr="006E16FA">
                    <w:rPr>
                      <w:vertAlign w:val="subscript"/>
                    </w:rPr>
                    <w:t>1</w:t>
                  </w:r>
                </w:p>
              </w:tc>
              <w:tc>
                <w:tcPr>
                  <w:tcW w:w="2409" w:type="dxa"/>
                  <w:tcBorders>
                    <w:top w:val="single" w:sz="8" w:space="0" w:color="auto"/>
                    <w:left w:val="nil"/>
                    <w:bottom w:val="single" w:sz="8" w:space="0" w:color="auto"/>
                    <w:right w:val="single" w:sz="8" w:space="0" w:color="auto"/>
                  </w:tcBorders>
                </w:tcPr>
                <w:p w14:paraId="6FD1801D" w14:textId="77777777" w:rsidR="00BA7319" w:rsidRPr="006E16FA" w:rsidRDefault="00BA7319" w:rsidP="00BA7319">
                  <w:pPr>
                    <w:jc w:val="center"/>
                  </w:pPr>
                  <w:r w:rsidRPr="006E16FA">
                    <w:t>Allocation request</w:t>
                  </w:r>
                </w:p>
              </w:tc>
            </w:tr>
            <w:tr w:rsidR="00BA7319" w:rsidRPr="006E16FA" w14:paraId="19620A95" w14:textId="77777777" w:rsidTr="00BA7319">
              <w:trPr>
                <w:jc w:val="center"/>
              </w:trPr>
              <w:tc>
                <w:tcPr>
                  <w:tcW w:w="1266" w:type="dxa"/>
                  <w:vMerge/>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76FA2511" w14:textId="77777777" w:rsidR="00BA7319" w:rsidRPr="006E16FA" w:rsidRDefault="00BA7319" w:rsidP="00BA7319">
                  <w:pPr>
                    <w:jc w:val="center"/>
                  </w:pPr>
                </w:p>
              </w:tc>
              <w:tc>
                <w:tcPr>
                  <w:tcW w:w="1418" w:type="dxa"/>
                  <w:tcBorders>
                    <w:top w:val="single" w:sz="8" w:space="0" w:color="auto"/>
                    <w:left w:val="nil"/>
                    <w:bottom w:val="single" w:sz="8" w:space="0" w:color="auto"/>
                    <w:right w:val="single" w:sz="8" w:space="0" w:color="auto"/>
                  </w:tcBorders>
                  <w:shd w:val="clear" w:color="auto" w:fill="FFFF00"/>
                </w:tcPr>
                <w:p w14:paraId="2B4E2C06" w14:textId="1845F545" w:rsidR="00BA7319" w:rsidRPr="006E16FA" w:rsidRDefault="00BA7319" w:rsidP="00BA7319">
                  <w:pPr>
                    <w:jc w:val="center"/>
                  </w:pPr>
                  <w:r w:rsidRPr="004D059F">
                    <w:rPr>
                      <w:b/>
                      <w:bCs/>
                    </w:rPr>
                    <w:t>HC#3</w:t>
                  </w:r>
                </w:p>
              </w:tc>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56CF6B5" w14:textId="163FDEAC" w:rsidR="00BA7319" w:rsidRPr="006E16FA" w:rsidRDefault="00BA7319" w:rsidP="00BA7319">
                  <w:pPr>
                    <w:jc w:val="center"/>
                  </w:pPr>
                  <w:r w:rsidRPr="006E16FA">
                    <w:t>MRN</w:t>
                  </w:r>
                  <w:r w:rsidRPr="006E16FA">
                    <w:rPr>
                      <w:vertAlign w:val="subscript"/>
                    </w:rPr>
                    <w:t>2</w:t>
                  </w:r>
                </w:p>
              </w:tc>
              <w:tc>
                <w:tcPr>
                  <w:tcW w:w="2409" w:type="dxa"/>
                  <w:tcBorders>
                    <w:top w:val="nil"/>
                    <w:left w:val="nil"/>
                    <w:bottom w:val="single" w:sz="8" w:space="0" w:color="auto"/>
                    <w:right w:val="single" w:sz="8" w:space="0" w:color="auto"/>
                  </w:tcBorders>
                </w:tcPr>
                <w:p w14:paraId="70416F91" w14:textId="77777777" w:rsidR="00BA7319" w:rsidRPr="006E16FA" w:rsidRDefault="00BA7319" w:rsidP="00BA7319">
                  <w:pPr>
                    <w:jc w:val="center"/>
                  </w:pPr>
                  <w:r w:rsidRPr="006E16FA">
                    <w:t>Allocation request</w:t>
                  </w:r>
                </w:p>
              </w:tc>
            </w:tr>
            <w:tr w:rsidR="00BA7319" w:rsidRPr="006E16FA" w14:paraId="713E766E" w14:textId="77777777" w:rsidTr="00BA7319">
              <w:trPr>
                <w:jc w:val="center"/>
              </w:trPr>
              <w:tc>
                <w:tcPr>
                  <w:tcW w:w="1266" w:type="dxa"/>
                  <w:vMerge/>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613CC82C" w14:textId="77777777" w:rsidR="00BA7319" w:rsidRPr="006E16FA" w:rsidRDefault="00BA7319" w:rsidP="00BA7319">
                  <w:pPr>
                    <w:jc w:val="center"/>
                  </w:pPr>
                </w:p>
              </w:tc>
              <w:tc>
                <w:tcPr>
                  <w:tcW w:w="1418" w:type="dxa"/>
                  <w:tcBorders>
                    <w:top w:val="single" w:sz="8" w:space="0" w:color="auto"/>
                    <w:left w:val="nil"/>
                    <w:bottom w:val="single" w:sz="8" w:space="0" w:color="auto"/>
                    <w:right w:val="single" w:sz="8" w:space="0" w:color="auto"/>
                  </w:tcBorders>
                  <w:shd w:val="clear" w:color="auto" w:fill="FFFF00"/>
                </w:tcPr>
                <w:p w14:paraId="0496DB6C" w14:textId="4EDF0612" w:rsidR="00BA7319" w:rsidRPr="006E16FA" w:rsidRDefault="00BA7319" w:rsidP="00BA7319">
                  <w:pPr>
                    <w:jc w:val="center"/>
                  </w:pPr>
                  <w:r w:rsidRPr="004D059F">
                    <w:rPr>
                      <w:b/>
                      <w:bCs/>
                    </w:rPr>
                    <w:t>HC#5</w:t>
                  </w:r>
                </w:p>
              </w:tc>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3D83C36" w14:textId="70FBBD37" w:rsidR="00BA7319" w:rsidRPr="006E16FA" w:rsidRDefault="00BA7319" w:rsidP="00BA7319">
                  <w:pPr>
                    <w:jc w:val="center"/>
                  </w:pPr>
                  <w:r w:rsidRPr="006E16FA">
                    <w:t>MRN</w:t>
                  </w:r>
                  <w:r w:rsidRPr="006E16FA">
                    <w:rPr>
                      <w:vertAlign w:val="subscript"/>
                    </w:rPr>
                    <w:t>3</w:t>
                  </w:r>
                </w:p>
              </w:tc>
              <w:tc>
                <w:tcPr>
                  <w:tcW w:w="2409" w:type="dxa"/>
                  <w:tcBorders>
                    <w:top w:val="nil"/>
                    <w:left w:val="nil"/>
                    <w:bottom w:val="single" w:sz="8" w:space="0" w:color="auto"/>
                    <w:right w:val="single" w:sz="8" w:space="0" w:color="auto"/>
                  </w:tcBorders>
                </w:tcPr>
                <w:p w14:paraId="498AE9F7" w14:textId="77777777" w:rsidR="00BA7319" w:rsidRPr="006E16FA" w:rsidRDefault="00BA7319" w:rsidP="00BA7319">
                  <w:pPr>
                    <w:jc w:val="center"/>
                  </w:pPr>
                  <w:r w:rsidRPr="006E16FA">
                    <w:t>Allocation request</w:t>
                  </w:r>
                </w:p>
              </w:tc>
            </w:tr>
          </w:tbl>
          <w:p w14:paraId="2D750486" w14:textId="77777777" w:rsidR="004D059F" w:rsidRDefault="004D059F" w:rsidP="004D059F"/>
          <w:p w14:paraId="045241AA" w14:textId="0F0E2A2F" w:rsidR="004D059F" w:rsidRPr="006E16FA" w:rsidRDefault="004D059F" w:rsidP="004D059F">
            <w:r w:rsidRPr="006E16FA">
              <w:t>Upon reception of the ‘Transit Presentation Notification’ N_XFT_REQ (IE190) message, the Office of Exit accepts the allocation requests of the Export MRNs with the Transit MRN and the information is now stored at the Office of Exit internally as follows:</w:t>
            </w:r>
          </w:p>
          <w:p w14:paraId="62ADD938" w14:textId="77777777" w:rsidR="004D059F" w:rsidRPr="006E16FA" w:rsidRDefault="004D059F" w:rsidP="004D059F"/>
          <w:tbl>
            <w:tblPr>
              <w:tblW w:w="0" w:type="auto"/>
              <w:jc w:val="center"/>
              <w:tblCellMar>
                <w:left w:w="0" w:type="dxa"/>
                <w:right w:w="0" w:type="dxa"/>
              </w:tblCellMar>
              <w:tblLook w:val="04A0" w:firstRow="1" w:lastRow="0" w:firstColumn="1" w:lastColumn="0" w:noHBand="0" w:noVBand="1"/>
            </w:tblPr>
            <w:tblGrid>
              <w:gridCol w:w="952"/>
              <w:gridCol w:w="1205"/>
              <w:gridCol w:w="1241"/>
              <w:gridCol w:w="2632"/>
              <w:gridCol w:w="2888"/>
            </w:tblGrid>
            <w:tr w:rsidR="00AC1BF7" w:rsidRPr="006E16FA" w14:paraId="197083D8" w14:textId="77777777" w:rsidTr="00E31866">
              <w:trPr>
                <w:jc w:val="center"/>
              </w:trPr>
              <w:tc>
                <w:tcPr>
                  <w:tcW w:w="2258" w:type="dxa"/>
                  <w:gridSpan w:val="2"/>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vAlign w:val="center"/>
                </w:tcPr>
                <w:p w14:paraId="4BB19933" w14:textId="3BD403C5" w:rsidR="00AC1BF7" w:rsidRPr="006E16FA" w:rsidRDefault="00AC1BF7" w:rsidP="004D059F">
                  <w:pPr>
                    <w:jc w:val="center"/>
                    <w:rPr>
                      <w:b/>
                    </w:rPr>
                  </w:pPr>
                  <w:r w:rsidRPr="006E16FA">
                    <w:rPr>
                      <w:b/>
                    </w:rPr>
                    <w:t>Transit</w:t>
                  </w:r>
                </w:p>
              </w:tc>
              <w:tc>
                <w:tcPr>
                  <w:tcW w:w="128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45D5C1D" w14:textId="1AE7DA62" w:rsidR="00AC1BF7" w:rsidRPr="006E16FA" w:rsidRDefault="00AC1BF7" w:rsidP="004D059F">
                  <w:pPr>
                    <w:jc w:val="center"/>
                    <w:rPr>
                      <w:b/>
                    </w:rPr>
                  </w:pPr>
                  <w:r w:rsidRPr="006E16FA">
                    <w:rPr>
                      <w:b/>
                    </w:rPr>
                    <w:t>Export</w:t>
                  </w:r>
                </w:p>
              </w:tc>
              <w:tc>
                <w:tcPr>
                  <w:tcW w:w="2835" w:type="dxa"/>
                  <w:tcBorders>
                    <w:top w:val="single" w:sz="8" w:space="0" w:color="auto"/>
                    <w:left w:val="nil"/>
                    <w:bottom w:val="single" w:sz="8" w:space="0" w:color="auto"/>
                    <w:right w:val="single" w:sz="8" w:space="0" w:color="auto"/>
                  </w:tcBorders>
                </w:tcPr>
                <w:p w14:paraId="1CA3B754" w14:textId="77777777" w:rsidR="00AC1BF7" w:rsidRPr="006E16FA" w:rsidRDefault="00AC1BF7" w:rsidP="004D059F">
                  <w:pPr>
                    <w:jc w:val="center"/>
                    <w:rPr>
                      <w:b/>
                    </w:rPr>
                  </w:pPr>
                  <w:r w:rsidRPr="006E16FA">
                    <w:rPr>
                      <w:b/>
                    </w:rPr>
                    <w:t>Allocation Status in AES</w:t>
                  </w:r>
                </w:p>
              </w:tc>
              <w:tc>
                <w:tcPr>
                  <w:tcW w:w="3119" w:type="dxa"/>
                  <w:tcBorders>
                    <w:top w:val="single" w:sz="8" w:space="0" w:color="auto"/>
                    <w:left w:val="nil"/>
                    <w:bottom w:val="single" w:sz="8" w:space="0" w:color="auto"/>
                    <w:right w:val="single" w:sz="8" w:space="0" w:color="auto"/>
                  </w:tcBorders>
                </w:tcPr>
                <w:p w14:paraId="4FBCCF7B" w14:textId="77777777" w:rsidR="00AC1BF7" w:rsidRPr="006E16FA" w:rsidRDefault="00AC1BF7" w:rsidP="004D059F">
                  <w:pPr>
                    <w:jc w:val="center"/>
                    <w:rPr>
                      <w:b/>
                    </w:rPr>
                  </w:pPr>
                  <w:r w:rsidRPr="006E16FA">
                    <w:rPr>
                      <w:b/>
                    </w:rPr>
                    <w:t>Movement Status in AES</w:t>
                  </w:r>
                </w:p>
              </w:tc>
            </w:tr>
            <w:tr w:rsidR="00AC1BF7" w:rsidRPr="006E16FA" w14:paraId="64A29A8B" w14:textId="77777777" w:rsidTr="00AC1BF7">
              <w:trPr>
                <w:jc w:val="center"/>
              </w:trPr>
              <w:tc>
                <w:tcPr>
                  <w:tcW w:w="977" w:type="dxa"/>
                  <w:vMerge w:val="restart"/>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C7EA700" w14:textId="77777777" w:rsidR="00AC1BF7" w:rsidRPr="006E16FA" w:rsidRDefault="00AC1BF7" w:rsidP="00AC1BF7">
                  <w:pPr>
                    <w:jc w:val="center"/>
                  </w:pPr>
                  <w:r w:rsidRPr="006E16FA">
                    <w:t>MRN</w:t>
                  </w:r>
                </w:p>
              </w:tc>
              <w:tc>
                <w:tcPr>
                  <w:tcW w:w="1281" w:type="dxa"/>
                  <w:tcBorders>
                    <w:top w:val="single" w:sz="8" w:space="0" w:color="auto"/>
                    <w:left w:val="nil"/>
                    <w:bottom w:val="single" w:sz="8" w:space="0" w:color="auto"/>
                    <w:right w:val="single" w:sz="8" w:space="0" w:color="auto"/>
                  </w:tcBorders>
                  <w:shd w:val="clear" w:color="auto" w:fill="FFFF00"/>
                </w:tcPr>
                <w:p w14:paraId="2E5F1D91" w14:textId="0E2996B3" w:rsidR="00AC1BF7" w:rsidRPr="006E16FA" w:rsidRDefault="00AC1BF7" w:rsidP="00AC1BF7">
                  <w:pPr>
                    <w:jc w:val="center"/>
                  </w:pPr>
                  <w:r w:rsidRPr="004D059F">
                    <w:rPr>
                      <w:b/>
                      <w:bCs/>
                    </w:rPr>
                    <w:t>HC#1</w:t>
                  </w:r>
                </w:p>
              </w:tc>
              <w:tc>
                <w:tcPr>
                  <w:tcW w:w="128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1D960F2" w14:textId="774F0AD2" w:rsidR="00AC1BF7" w:rsidRPr="006E16FA" w:rsidRDefault="00AC1BF7" w:rsidP="00AC1BF7">
                  <w:pPr>
                    <w:jc w:val="center"/>
                  </w:pPr>
                  <w:r w:rsidRPr="006E16FA">
                    <w:t>MRN</w:t>
                  </w:r>
                  <w:r w:rsidRPr="006E16FA">
                    <w:rPr>
                      <w:vertAlign w:val="subscript"/>
                    </w:rPr>
                    <w:t>1</w:t>
                  </w:r>
                </w:p>
              </w:tc>
              <w:tc>
                <w:tcPr>
                  <w:tcW w:w="2835" w:type="dxa"/>
                  <w:tcBorders>
                    <w:top w:val="single" w:sz="8" w:space="0" w:color="auto"/>
                    <w:left w:val="nil"/>
                    <w:bottom w:val="single" w:sz="8" w:space="0" w:color="auto"/>
                    <w:right w:val="single" w:sz="8" w:space="0" w:color="auto"/>
                  </w:tcBorders>
                </w:tcPr>
                <w:p w14:paraId="3B691BBA" w14:textId="77777777" w:rsidR="00AC1BF7" w:rsidRPr="006E16FA" w:rsidRDefault="00AC1BF7" w:rsidP="00AC1BF7">
                  <w:pPr>
                    <w:jc w:val="center"/>
                  </w:pPr>
                  <w:r w:rsidRPr="006E16FA">
                    <w:t>Allocated</w:t>
                  </w:r>
                </w:p>
              </w:tc>
              <w:tc>
                <w:tcPr>
                  <w:tcW w:w="3119" w:type="dxa"/>
                  <w:tcBorders>
                    <w:top w:val="single" w:sz="8" w:space="0" w:color="auto"/>
                    <w:left w:val="nil"/>
                    <w:bottom w:val="single" w:sz="8" w:space="0" w:color="auto"/>
                    <w:right w:val="single" w:sz="8" w:space="0" w:color="auto"/>
                  </w:tcBorders>
                </w:tcPr>
                <w:p w14:paraId="4A597321" w14:textId="77777777" w:rsidR="00AC1BF7" w:rsidRPr="006E16FA" w:rsidRDefault="00AC1BF7" w:rsidP="00AC1BF7">
                  <w:pPr>
                    <w:jc w:val="center"/>
                  </w:pPr>
                  <w:r w:rsidRPr="006E16FA">
                    <w:t>Goods presented for transit</w:t>
                  </w:r>
                </w:p>
              </w:tc>
            </w:tr>
            <w:tr w:rsidR="00AC1BF7" w:rsidRPr="006E16FA" w14:paraId="2CF15E81" w14:textId="77777777" w:rsidTr="00AC1BF7">
              <w:trPr>
                <w:jc w:val="center"/>
              </w:trPr>
              <w:tc>
                <w:tcPr>
                  <w:tcW w:w="0" w:type="auto"/>
                  <w:vMerge/>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4D0FB35E" w14:textId="77777777" w:rsidR="00AC1BF7" w:rsidRPr="006E16FA" w:rsidRDefault="00AC1BF7" w:rsidP="00AC1BF7">
                  <w:pPr>
                    <w:jc w:val="center"/>
                    <w:rPr>
                      <w:rFonts w:eastAsiaTheme="minorHAnsi"/>
                      <w:vertAlign w:val="subscript"/>
                    </w:rPr>
                  </w:pPr>
                </w:p>
              </w:tc>
              <w:tc>
                <w:tcPr>
                  <w:tcW w:w="1281" w:type="dxa"/>
                  <w:tcBorders>
                    <w:top w:val="single" w:sz="8" w:space="0" w:color="auto"/>
                    <w:left w:val="nil"/>
                    <w:bottom w:val="single" w:sz="8" w:space="0" w:color="auto"/>
                    <w:right w:val="single" w:sz="8" w:space="0" w:color="auto"/>
                  </w:tcBorders>
                  <w:shd w:val="clear" w:color="auto" w:fill="FFFF00"/>
                </w:tcPr>
                <w:p w14:paraId="58585552" w14:textId="6C86F85D" w:rsidR="00AC1BF7" w:rsidRPr="006E16FA" w:rsidRDefault="00AC1BF7" w:rsidP="00AC1BF7">
                  <w:pPr>
                    <w:jc w:val="center"/>
                  </w:pPr>
                  <w:r w:rsidRPr="004D059F">
                    <w:rPr>
                      <w:b/>
                      <w:bCs/>
                    </w:rPr>
                    <w:t>HC#3</w:t>
                  </w:r>
                </w:p>
              </w:tc>
              <w:tc>
                <w:tcPr>
                  <w:tcW w:w="128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E60F410" w14:textId="11FE0025" w:rsidR="00AC1BF7" w:rsidRPr="006E16FA" w:rsidRDefault="00AC1BF7" w:rsidP="00AC1BF7">
                  <w:pPr>
                    <w:jc w:val="center"/>
                  </w:pPr>
                  <w:r w:rsidRPr="006E16FA">
                    <w:t>MRN</w:t>
                  </w:r>
                  <w:r w:rsidRPr="006E16FA">
                    <w:rPr>
                      <w:vertAlign w:val="subscript"/>
                    </w:rPr>
                    <w:t>2</w:t>
                  </w:r>
                </w:p>
              </w:tc>
              <w:tc>
                <w:tcPr>
                  <w:tcW w:w="2835" w:type="dxa"/>
                  <w:tcBorders>
                    <w:top w:val="nil"/>
                    <w:left w:val="nil"/>
                    <w:bottom w:val="single" w:sz="8" w:space="0" w:color="auto"/>
                    <w:right w:val="single" w:sz="8" w:space="0" w:color="auto"/>
                  </w:tcBorders>
                </w:tcPr>
                <w:p w14:paraId="187FFEA1" w14:textId="77777777" w:rsidR="00AC1BF7" w:rsidRPr="006E16FA" w:rsidRDefault="00AC1BF7" w:rsidP="00AC1BF7">
                  <w:pPr>
                    <w:jc w:val="center"/>
                  </w:pPr>
                  <w:r w:rsidRPr="006E16FA">
                    <w:t>Allocated</w:t>
                  </w:r>
                </w:p>
              </w:tc>
              <w:tc>
                <w:tcPr>
                  <w:tcW w:w="3119" w:type="dxa"/>
                  <w:tcBorders>
                    <w:top w:val="nil"/>
                    <w:left w:val="nil"/>
                    <w:bottom w:val="single" w:sz="8" w:space="0" w:color="auto"/>
                    <w:right w:val="single" w:sz="8" w:space="0" w:color="auto"/>
                  </w:tcBorders>
                </w:tcPr>
                <w:p w14:paraId="015820DD" w14:textId="77777777" w:rsidR="00AC1BF7" w:rsidRPr="006E16FA" w:rsidRDefault="00AC1BF7" w:rsidP="00AC1BF7">
                  <w:pPr>
                    <w:jc w:val="center"/>
                  </w:pPr>
                  <w:r w:rsidRPr="006E16FA">
                    <w:t>Goods presented for transit</w:t>
                  </w:r>
                </w:p>
              </w:tc>
            </w:tr>
            <w:tr w:rsidR="00AC1BF7" w:rsidRPr="006E16FA" w14:paraId="726D31D4" w14:textId="77777777" w:rsidTr="00AC1BF7">
              <w:trPr>
                <w:jc w:val="center"/>
              </w:trPr>
              <w:tc>
                <w:tcPr>
                  <w:tcW w:w="0" w:type="auto"/>
                  <w:vMerge/>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42C358C0" w14:textId="77777777" w:rsidR="00AC1BF7" w:rsidRPr="006E16FA" w:rsidRDefault="00AC1BF7" w:rsidP="00AC1BF7">
                  <w:pPr>
                    <w:jc w:val="center"/>
                    <w:rPr>
                      <w:rFonts w:eastAsiaTheme="minorHAnsi"/>
                      <w:vertAlign w:val="subscript"/>
                    </w:rPr>
                  </w:pPr>
                </w:p>
              </w:tc>
              <w:tc>
                <w:tcPr>
                  <w:tcW w:w="1281" w:type="dxa"/>
                  <w:tcBorders>
                    <w:top w:val="single" w:sz="8" w:space="0" w:color="auto"/>
                    <w:left w:val="nil"/>
                    <w:bottom w:val="single" w:sz="8" w:space="0" w:color="auto"/>
                    <w:right w:val="single" w:sz="8" w:space="0" w:color="auto"/>
                  </w:tcBorders>
                  <w:shd w:val="clear" w:color="auto" w:fill="FFFF00"/>
                </w:tcPr>
                <w:p w14:paraId="2E241FB2" w14:textId="10F2EF7D" w:rsidR="00AC1BF7" w:rsidRPr="006E16FA" w:rsidRDefault="00AC1BF7" w:rsidP="00AC1BF7">
                  <w:pPr>
                    <w:jc w:val="center"/>
                  </w:pPr>
                  <w:r w:rsidRPr="004D059F">
                    <w:rPr>
                      <w:b/>
                      <w:bCs/>
                    </w:rPr>
                    <w:t>HC#5</w:t>
                  </w:r>
                </w:p>
              </w:tc>
              <w:tc>
                <w:tcPr>
                  <w:tcW w:w="128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B309394" w14:textId="4FCE0860" w:rsidR="00AC1BF7" w:rsidRPr="006E16FA" w:rsidRDefault="00AC1BF7" w:rsidP="00AC1BF7">
                  <w:pPr>
                    <w:jc w:val="center"/>
                  </w:pPr>
                  <w:r w:rsidRPr="006E16FA">
                    <w:t>MRN</w:t>
                  </w:r>
                  <w:r w:rsidRPr="006E16FA">
                    <w:rPr>
                      <w:vertAlign w:val="subscript"/>
                    </w:rPr>
                    <w:t>3</w:t>
                  </w:r>
                </w:p>
              </w:tc>
              <w:tc>
                <w:tcPr>
                  <w:tcW w:w="2835" w:type="dxa"/>
                  <w:tcBorders>
                    <w:top w:val="nil"/>
                    <w:left w:val="nil"/>
                    <w:bottom w:val="single" w:sz="8" w:space="0" w:color="auto"/>
                    <w:right w:val="single" w:sz="8" w:space="0" w:color="auto"/>
                  </w:tcBorders>
                </w:tcPr>
                <w:p w14:paraId="719A8468" w14:textId="77777777" w:rsidR="00AC1BF7" w:rsidRPr="006E16FA" w:rsidRDefault="00AC1BF7" w:rsidP="00AC1BF7">
                  <w:pPr>
                    <w:jc w:val="center"/>
                  </w:pPr>
                  <w:r w:rsidRPr="006E16FA">
                    <w:t>Allocated</w:t>
                  </w:r>
                </w:p>
              </w:tc>
              <w:tc>
                <w:tcPr>
                  <w:tcW w:w="3119" w:type="dxa"/>
                  <w:tcBorders>
                    <w:top w:val="nil"/>
                    <w:left w:val="nil"/>
                    <w:bottom w:val="single" w:sz="8" w:space="0" w:color="auto"/>
                    <w:right w:val="single" w:sz="8" w:space="0" w:color="auto"/>
                  </w:tcBorders>
                </w:tcPr>
                <w:p w14:paraId="4FD67C59" w14:textId="77777777" w:rsidR="00AC1BF7" w:rsidRPr="006E16FA" w:rsidRDefault="00AC1BF7" w:rsidP="00AC1BF7">
                  <w:pPr>
                    <w:jc w:val="center"/>
                  </w:pPr>
                  <w:r w:rsidRPr="006E16FA">
                    <w:t>Goods presented for transit</w:t>
                  </w:r>
                </w:p>
              </w:tc>
            </w:tr>
          </w:tbl>
          <w:p w14:paraId="306F6E4D" w14:textId="77777777" w:rsidR="00E43A3F" w:rsidRPr="00E43A3F" w:rsidRDefault="00E43A3F" w:rsidP="00E43A3F">
            <w:pPr>
              <w:rPr>
                <w:rFonts w:asciiTheme="minorHAnsi" w:hAnsiTheme="minorHAnsi" w:cstheme="minorHAnsi"/>
                <w:sz w:val="22"/>
                <w:szCs w:val="22"/>
              </w:rPr>
            </w:pPr>
          </w:p>
          <w:p w14:paraId="1309F45A" w14:textId="77777777" w:rsidR="00E43A3F" w:rsidRDefault="00E43A3F" w:rsidP="00E43A3F">
            <w:pPr>
              <w:rPr>
                <w:rFonts w:asciiTheme="minorHAnsi" w:hAnsiTheme="minorHAnsi" w:cstheme="minorHAnsi"/>
                <w:b/>
                <w:bCs/>
                <w:sz w:val="22"/>
                <w:szCs w:val="22"/>
              </w:rPr>
            </w:pPr>
          </w:p>
          <w:p w14:paraId="2F916350" w14:textId="6E8208FA" w:rsidR="00E43A3F" w:rsidRDefault="00D35F31" w:rsidP="00D35F31">
            <w:pPr>
              <w:pStyle w:val="ListParagraph"/>
              <w:numPr>
                <w:ilvl w:val="0"/>
                <w:numId w:val="42"/>
              </w:numPr>
              <w:rPr>
                <w:rFonts w:asciiTheme="minorHAnsi" w:hAnsiTheme="minorHAnsi" w:cstheme="minorHAnsi"/>
                <w:sz w:val="22"/>
                <w:szCs w:val="22"/>
              </w:rPr>
            </w:pPr>
            <w:r w:rsidRPr="00D35F31">
              <w:rPr>
                <w:rFonts w:asciiTheme="minorHAnsi" w:hAnsiTheme="minorHAnsi" w:cstheme="minorHAnsi"/>
                <w:sz w:val="22"/>
                <w:szCs w:val="22"/>
              </w:rPr>
              <w:t xml:space="preserve">Section </w:t>
            </w:r>
            <w:r w:rsidRPr="00D35F31">
              <w:rPr>
                <w:rFonts w:asciiTheme="minorHAnsi" w:hAnsiTheme="minorHAnsi" w:cstheme="minorHAnsi"/>
                <w:b/>
                <w:bCs/>
                <w:sz w:val="22"/>
                <w:szCs w:val="22"/>
              </w:rPr>
              <w:t>III.II.5.7.4.2</w:t>
            </w:r>
            <w:r w:rsidRPr="00D35F31">
              <w:rPr>
                <w:rFonts w:asciiTheme="minorHAnsi" w:hAnsiTheme="minorHAnsi" w:cstheme="minorHAnsi"/>
                <w:b/>
                <w:bCs/>
                <w:sz w:val="22"/>
                <w:szCs w:val="22"/>
              </w:rPr>
              <w:tab/>
              <w:t>Scenario B: Amendment of the Transit Declaration that references Export MRNs</w:t>
            </w:r>
            <w:r>
              <w:rPr>
                <w:rFonts w:asciiTheme="minorHAnsi" w:hAnsiTheme="minorHAnsi" w:cstheme="minorHAnsi"/>
                <w:b/>
                <w:bCs/>
                <w:sz w:val="22"/>
                <w:szCs w:val="22"/>
              </w:rPr>
              <w:t xml:space="preserve"> </w:t>
            </w:r>
            <w:r>
              <w:rPr>
                <w:rFonts w:asciiTheme="minorHAnsi" w:hAnsiTheme="minorHAnsi" w:cstheme="minorHAnsi"/>
                <w:sz w:val="22"/>
                <w:szCs w:val="22"/>
              </w:rPr>
              <w:t>will be updated as follows:</w:t>
            </w:r>
          </w:p>
          <w:p w14:paraId="34584E96" w14:textId="77777777" w:rsidR="00D35F31" w:rsidRDefault="00D35F31" w:rsidP="00D35F31">
            <w:pPr>
              <w:rPr>
                <w:rFonts w:asciiTheme="minorHAnsi" w:hAnsiTheme="minorHAnsi" w:cstheme="minorHAnsi"/>
                <w:sz w:val="22"/>
                <w:szCs w:val="22"/>
              </w:rPr>
            </w:pPr>
          </w:p>
          <w:p w14:paraId="2AA22F27" w14:textId="77777777" w:rsidR="002008B4" w:rsidRPr="006E16FA" w:rsidRDefault="002008B4" w:rsidP="002008B4">
            <w:r w:rsidRPr="006E16FA">
              <w:t>As a continuation of the previous Scenario A, the Holder of the Transit Procedure decides to submit an amendment request for the transit declaration with the ‘Declaration Amendment’ E_DEC_AMD (IE013) message, which is accepted by the Office of Departure. Consequently, the ‘Amendment acceptance’ E_AMD_ACC (IE004) message is sent to the Holder of the Transit Procedure. Due to the amendment of the transit declaration, the Export MRNs are now represented as follows in the transit declaration:</w:t>
            </w:r>
          </w:p>
          <w:p w14:paraId="2AF7C7AB" w14:textId="77777777" w:rsidR="002008B4" w:rsidRPr="006E16FA" w:rsidRDefault="002008B4" w:rsidP="002008B4"/>
          <w:tbl>
            <w:tblPr>
              <w:tblW w:w="0" w:type="auto"/>
              <w:jc w:val="center"/>
              <w:tblCellMar>
                <w:left w:w="0" w:type="dxa"/>
                <w:right w:w="0" w:type="dxa"/>
              </w:tblCellMar>
              <w:tblLook w:val="04A0" w:firstRow="1" w:lastRow="0" w:firstColumn="1" w:lastColumn="0" w:noHBand="0" w:noVBand="1"/>
            </w:tblPr>
            <w:tblGrid>
              <w:gridCol w:w="1554"/>
              <w:gridCol w:w="1413"/>
              <w:gridCol w:w="1413"/>
            </w:tblGrid>
            <w:tr w:rsidR="002008B4" w:rsidRPr="006E16FA" w14:paraId="6CA8C3F3" w14:textId="77777777" w:rsidTr="0040122F">
              <w:trPr>
                <w:jc w:val="center"/>
              </w:trPr>
              <w:tc>
                <w:tcPr>
                  <w:tcW w:w="2967" w:type="dxa"/>
                  <w:gridSpan w:val="2"/>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vAlign w:val="center"/>
                </w:tcPr>
                <w:p w14:paraId="4CD6AAD7" w14:textId="3B6EF124" w:rsidR="002008B4" w:rsidRPr="006E16FA" w:rsidRDefault="002008B4" w:rsidP="002008B4">
                  <w:pPr>
                    <w:jc w:val="center"/>
                    <w:rPr>
                      <w:b/>
                    </w:rPr>
                  </w:pPr>
                  <w:r w:rsidRPr="006E16FA">
                    <w:rPr>
                      <w:b/>
                    </w:rPr>
                    <w:t>Transit</w:t>
                  </w:r>
                </w:p>
              </w:tc>
              <w:tc>
                <w:tcPr>
                  <w:tcW w:w="141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0126490" w14:textId="04FF2FBA" w:rsidR="002008B4" w:rsidRPr="006E16FA" w:rsidRDefault="002008B4" w:rsidP="002008B4">
                  <w:pPr>
                    <w:jc w:val="center"/>
                    <w:rPr>
                      <w:b/>
                    </w:rPr>
                  </w:pPr>
                  <w:r w:rsidRPr="006E16FA">
                    <w:rPr>
                      <w:b/>
                    </w:rPr>
                    <w:t>Export</w:t>
                  </w:r>
                </w:p>
              </w:tc>
            </w:tr>
            <w:tr w:rsidR="002008B4" w:rsidRPr="006E16FA" w14:paraId="7679C2F7" w14:textId="77777777" w:rsidTr="002008B4">
              <w:trPr>
                <w:jc w:val="center"/>
              </w:trPr>
              <w:tc>
                <w:tcPr>
                  <w:tcW w:w="1554" w:type="dxa"/>
                  <w:vMerge w:val="restart"/>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17220BD" w14:textId="77777777" w:rsidR="002008B4" w:rsidRPr="006E16FA" w:rsidRDefault="002008B4" w:rsidP="002008B4">
                  <w:pPr>
                    <w:jc w:val="center"/>
                  </w:pPr>
                  <w:r w:rsidRPr="006E16FA">
                    <w:t>MRN</w:t>
                  </w:r>
                </w:p>
              </w:tc>
              <w:tc>
                <w:tcPr>
                  <w:tcW w:w="1413" w:type="dxa"/>
                  <w:tcBorders>
                    <w:top w:val="single" w:sz="8" w:space="0" w:color="auto"/>
                    <w:left w:val="nil"/>
                    <w:bottom w:val="single" w:sz="8" w:space="0" w:color="auto"/>
                    <w:right w:val="single" w:sz="8" w:space="0" w:color="auto"/>
                  </w:tcBorders>
                  <w:shd w:val="clear" w:color="auto" w:fill="FFFF00"/>
                </w:tcPr>
                <w:p w14:paraId="5382414C" w14:textId="10EBFC22" w:rsidR="002008B4" w:rsidRPr="006E16FA" w:rsidRDefault="002008B4" w:rsidP="002008B4">
                  <w:pPr>
                    <w:jc w:val="center"/>
                  </w:pPr>
                  <w:r w:rsidRPr="004D059F">
                    <w:rPr>
                      <w:b/>
                      <w:bCs/>
                    </w:rPr>
                    <w:t>HC#1</w:t>
                  </w:r>
                </w:p>
              </w:tc>
              <w:tc>
                <w:tcPr>
                  <w:tcW w:w="141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25EB606" w14:textId="6264E3C1" w:rsidR="002008B4" w:rsidRPr="006E16FA" w:rsidRDefault="002008B4" w:rsidP="002008B4">
                  <w:pPr>
                    <w:jc w:val="center"/>
                  </w:pPr>
                  <w:r w:rsidRPr="006E16FA">
                    <w:t>MRN</w:t>
                  </w:r>
                  <w:r w:rsidRPr="006E16FA">
                    <w:rPr>
                      <w:vertAlign w:val="subscript"/>
                    </w:rPr>
                    <w:t>1</w:t>
                  </w:r>
                </w:p>
              </w:tc>
            </w:tr>
            <w:tr w:rsidR="002008B4" w:rsidRPr="006E16FA" w14:paraId="6F87405E" w14:textId="77777777" w:rsidTr="002008B4">
              <w:trPr>
                <w:jc w:val="center"/>
              </w:trPr>
              <w:tc>
                <w:tcPr>
                  <w:tcW w:w="1554" w:type="dxa"/>
                  <w:vMerge/>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3839862D" w14:textId="77777777" w:rsidR="002008B4" w:rsidRPr="006E16FA" w:rsidRDefault="002008B4" w:rsidP="002008B4">
                  <w:pPr>
                    <w:jc w:val="center"/>
                    <w:rPr>
                      <w:rFonts w:eastAsiaTheme="minorHAnsi"/>
                      <w:vertAlign w:val="subscript"/>
                    </w:rPr>
                  </w:pPr>
                </w:p>
              </w:tc>
              <w:tc>
                <w:tcPr>
                  <w:tcW w:w="1413" w:type="dxa"/>
                  <w:tcBorders>
                    <w:top w:val="single" w:sz="8" w:space="0" w:color="auto"/>
                    <w:left w:val="nil"/>
                    <w:bottom w:val="single" w:sz="8" w:space="0" w:color="auto"/>
                    <w:right w:val="single" w:sz="8" w:space="0" w:color="auto"/>
                  </w:tcBorders>
                  <w:shd w:val="clear" w:color="auto" w:fill="FFFF00"/>
                </w:tcPr>
                <w:p w14:paraId="48168A1C" w14:textId="48345A26" w:rsidR="002008B4" w:rsidRPr="006E16FA" w:rsidRDefault="002008B4" w:rsidP="002008B4">
                  <w:pPr>
                    <w:jc w:val="center"/>
                  </w:pPr>
                  <w:r w:rsidRPr="004D059F">
                    <w:rPr>
                      <w:b/>
                      <w:bCs/>
                    </w:rPr>
                    <w:t>HC#3</w:t>
                  </w:r>
                </w:p>
              </w:tc>
              <w:tc>
                <w:tcPr>
                  <w:tcW w:w="141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1DD3D59" w14:textId="470FE6D0" w:rsidR="002008B4" w:rsidRPr="006E16FA" w:rsidRDefault="002008B4" w:rsidP="002008B4">
                  <w:pPr>
                    <w:jc w:val="center"/>
                  </w:pPr>
                  <w:r w:rsidRPr="006E16FA">
                    <w:t>MRN</w:t>
                  </w:r>
                  <w:r w:rsidRPr="006E16FA">
                    <w:rPr>
                      <w:vertAlign w:val="subscript"/>
                    </w:rPr>
                    <w:t>2</w:t>
                  </w:r>
                </w:p>
              </w:tc>
            </w:tr>
            <w:tr w:rsidR="002008B4" w:rsidRPr="006E16FA" w14:paraId="0D178638" w14:textId="77777777" w:rsidTr="002008B4">
              <w:trPr>
                <w:jc w:val="center"/>
              </w:trPr>
              <w:tc>
                <w:tcPr>
                  <w:tcW w:w="1554" w:type="dxa"/>
                  <w:vMerge/>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32BD4977" w14:textId="77777777" w:rsidR="002008B4" w:rsidRPr="006E16FA" w:rsidRDefault="002008B4" w:rsidP="002008B4">
                  <w:pPr>
                    <w:jc w:val="center"/>
                    <w:rPr>
                      <w:rFonts w:eastAsiaTheme="minorHAnsi"/>
                      <w:vertAlign w:val="subscript"/>
                    </w:rPr>
                  </w:pPr>
                </w:p>
              </w:tc>
              <w:tc>
                <w:tcPr>
                  <w:tcW w:w="1413" w:type="dxa"/>
                  <w:tcBorders>
                    <w:top w:val="single" w:sz="8" w:space="0" w:color="auto"/>
                    <w:left w:val="nil"/>
                    <w:bottom w:val="single" w:sz="8" w:space="0" w:color="auto"/>
                    <w:right w:val="single" w:sz="8" w:space="0" w:color="auto"/>
                  </w:tcBorders>
                  <w:shd w:val="clear" w:color="auto" w:fill="FFFF00"/>
                </w:tcPr>
                <w:p w14:paraId="2D1F094E" w14:textId="70CB0E5E" w:rsidR="002008B4" w:rsidRPr="006E16FA" w:rsidRDefault="002008B4" w:rsidP="002008B4">
                  <w:pPr>
                    <w:jc w:val="center"/>
                    <w:rPr>
                      <w:highlight w:val="cyan"/>
                    </w:rPr>
                  </w:pPr>
                  <w:r w:rsidRPr="004D059F">
                    <w:rPr>
                      <w:b/>
                      <w:bCs/>
                    </w:rPr>
                    <w:t>HC#</w:t>
                  </w:r>
                  <w:r>
                    <w:rPr>
                      <w:b/>
                      <w:bCs/>
                    </w:rPr>
                    <w:t>5</w:t>
                  </w:r>
                </w:p>
              </w:tc>
              <w:tc>
                <w:tcPr>
                  <w:tcW w:w="141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2B822B0" w14:textId="23BD3821" w:rsidR="002008B4" w:rsidRPr="006E16FA" w:rsidRDefault="002008B4" w:rsidP="002008B4">
                  <w:pPr>
                    <w:jc w:val="center"/>
                  </w:pPr>
                  <w:r w:rsidRPr="006E16FA">
                    <w:rPr>
                      <w:highlight w:val="cyan"/>
                    </w:rPr>
                    <w:t>MRN</w:t>
                  </w:r>
                  <w:r w:rsidRPr="006E16FA">
                    <w:rPr>
                      <w:highlight w:val="cyan"/>
                      <w:vertAlign w:val="subscript"/>
                    </w:rPr>
                    <w:t>4</w:t>
                  </w:r>
                  <w:r w:rsidRPr="006E16FA">
                    <w:rPr>
                      <w:highlight w:val="cyan"/>
                    </w:rPr>
                    <w:t>*</w:t>
                  </w:r>
                </w:p>
              </w:tc>
            </w:tr>
          </w:tbl>
          <w:p w14:paraId="5A84C25F" w14:textId="3F4FBB06" w:rsidR="002008B4" w:rsidRDefault="002008B4" w:rsidP="002008B4">
            <w:pPr>
              <w:ind w:left="1440"/>
              <w:rPr>
                <w:sz w:val="22"/>
              </w:rPr>
            </w:pPr>
            <w:r w:rsidRPr="006E16FA">
              <w:rPr>
                <w:sz w:val="22"/>
              </w:rPr>
              <w:t>* The new Export MRN</w:t>
            </w:r>
            <w:r w:rsidRPr="006E16FA">
              <w:rPr>
                <w:sz w:val="22"/>
                <w:vertAlign w:val="subscript"/>
              </w:rPr>
              <w:t>4</w:t>
            </w:r>
            <w:r w:rsidRPr="006E16FA">
              <w:rPr>
                <w:sz w:val="22"/>
              </w:rPr>
              <w:t xml:space="preserve"> entered is depicted in turquoise, and the MRN</w:t>
            </w:r>
            <w:r w:rsidRPr="006E16FA">
              <w:rPr>
                <w:sz w:val="22"/>
                <w:vertAlign w:val="subscript"/>
              </w:rPr>
              <w:t>3</w:t>
            </w:r>
            <w:r w:rsidRPr="006E16FA">
              <w:rPr>
                <w:sz w:val="22"/>
              </w:rPr>
              <w:t xml:space="preserve"> is not depicted since it has been removed following amendment by the Holder of the Transit Procedure.</w:t>
            </w:r>
            <w:r>
              <w:rPr>
                <w:sz w:val="22"/>
              </w:rPr>
              <w:t xml:space="preserve"> </w:t>
            </w:r>
            <w:r w:rsidRPr="002008B4">
              <w:rPr>
                <w:b/>
                <w:bCs/>
                <w:sz w:val="22"/>
                <w:highlight w:val="yellow"/>
              </w:rPr>
              <w:t>This means that the data of the fifth instance of the House Consignment have been replaced with the export data of a new Export MRN.</w:t>
            </w:r>
            <w:r>
              <w:rPr>
                <w:sz w:val="22"/>
              </w:rPr>
              <w:t xml:space="preserve"> </w:t>
            </w:r>
          </w:p>
          <w:p w14:paraId="6D2FED24" w14:textId="77777777" w:rsidR="002008B4" w:rsidRDefault="002008B4" w:rsidP="002008B4">
            <w:pPr>
              <w:ind w:left="1440"/>
              <w:rPr>
                <w:sz w:val="22"/>
              </w:rPr>
            </w:pPr>
          </w:p>
          <w:p w14:paraId="5CE81A5E" w14:textId="18980ED2" w:rsidR="002008B4" w:rsidRDefault="002008B4" w:rsidP="002008B4">
            <w:pPr>
              <w:rPr>
                <w:vertAlign w:val="subscript"/>
              </w:rPr>
            </w:pPr>
            <w:r w:rsidRPr="006E16FA">
              <w:t>Since two (2) changes (i.e. addition and deletion) have been performed in the Export MRNs referenced in the transit declaration, the Office of Departure sends the ‘Transit Presentation Notification’ N_XFT_REQ (IE190) message with the above export Master Reference Numbers: MRN</w:t>
            </w:r>
            <w:r w:rsidRPr="006E16FA">
              <w:rPr>
                <w:vertAlign w:val="subscript"/>
              </w:rPr>
              <w:t xml:space="preserve">1, </w:t>
            </w:r>
            <w:r w:rsidRPr="006E16FA">
              <w:t>MRN</w:t>
            </w:r>
            <w:r w:rsidRPr="006E16FA">
              <w:rPr>
                <w:vertAlign w:val="subscript"/>
              </w:rPr>
              <w:t xml:space="preserve">2, </w:t>
            </w:r>
            <w:r w:rsidRPr="006E16FA">
              <w:t>MRN</w:t>
            </w:r>
            <w:r w:rsidRPr="006E16FA">
              <w:rPr>
                <w:vertAlign w:val="subscript"/>
              </w:rPr>
              <w:t>4</w:t>
            </w:r>
          </w:p>
          <w:p w14:paraId="0CFD461E" w14:textId="77777777" w:rsidR="002008B4" w:rsidRPr="006E16FA" w:rsidRDefault="002008B4" w:rsidP="002008B4">
            <w:pPr>
              <w:rPr>
                <w:vertAlign w:val="subscript"/>
              </w:rPr>
            </w:pPr>
          </w:p>
          <w:p w14:paraId="4F26E1C9" w14:textId="77777777" w:rsidR="002008B4" w:rsidRPr="006E16FA" w:rsidRDefault="002008B4" w:rsidP="002008B4">
            <w:r w:rsidRPr="006E16FA">
              <w:lastRenderedPageBreak/>
              <w:t xml:space="preserve">Upon reception of the ‘Transit Presentation Notification’ N_XFT_REQ (IE190) message, </w:t>
            </w:r>
            <w:r w:rsidRPr="006E16FA">
              <w:rPr>
                <w:u w:val="single"/>
              </w:rPr>
              <w:t>the Office of Exit examines the contents of this message and compares it with the latest allocations table of the Export MRNs with the Transit MRN</w:t>
            </w:r>
            <w:r w:rsidRPr="006E16FA">
              <w:t>, which has been the following based on Scenario A above:</w:t>
            </w:r>
          </w:p>
          <w:p w14:paraId="21B0BF60" w14:textId="77777777" w:rsidR="002008B4" w:rsidRDefault="002008B4" w:rsidP="002008B4"/>
          <w:p w14:paraId="254BBA9E" w14:textId="77777777" w:rsidR="002F7334" w:rsidRDefault="002F7334" w:rsidP="002008B4"/>
          <w:p w14:paraId="56A57EF1" w14:textId="77777777" w:rsidR="002F7334" w:rsidRPr="006E16FA" w:rsidRDefault="002F7334" w:rsidP="002008B4"/>
          <w:tbl>
            <w:tblPr>
              <w:tblW w:w="0" w:type="auto"/>
              <w:jc w:val="center"/>
              <w:tblCellMar>
                <w:left w:w="0" w:type="dxa"/>
                <w:right w:w="0" w:type="dxa"/>
              </w:tblCellMar>
              <w:tblLook w:val="04A0" w:firstRow="1" w:lastRow="0" w:firstColumn="1" w:lastColumn="0" w:noHBand="0" w:noVBand="1"/>
            </w:tblPr>
            <w:tblGrid>
              <w:gridCol w:w="973"/>
              <w:gridCol w:w="929"/>
              <w:gridCol w:w="936"/>
              <w:gridCol w:w="2723"/>
              <w:gridCol w:w="3357"/>
            </w:tblGrid>
            <w:tr w:rsidR="002008B4" w:rsidRPr="006E16FA" w14:paraId="35C7F2AB" w14:textId="77777777" w:rsidTr="00027613">
              <w:trPr>
                <w:trHeight w:val="277"/>
                <w:jc w:val="center"/>
              </w:trPr>
              <w:tc>
                <w:tcPr>
                  <w:tcW w:w="1913" w:type="dxa"/>
                  <w:gridSpan w:val="2"/>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vAlign w:val="center"/>
                </w:tcPr>
                <w:p w14:paraId="57385C8F" w14:textId="13AACF61" w:rsidR="002008B4" w:rsidRPr="006E16FA" w:rsidRDefault="002008B4" w:rsidP="002008B4">
                  <w:pPr>
                    <w:jc w:val="center"/>
                    <w:rPr>
                      <w:b/>
                    </w:rPr>
                  </w:pPr>
                  <w:r w:rsidRPr="006E16FA">
                    <w:rPr>
                      <w:b/>
                    </w:rPr>
                    <w:t>Transit</w:t>
                  </w:r>
                </w:p>
              </w:tc>
              <w:tc>
                <w:tcPr>
                  <w:tcW w:w="93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FE94AB8" w14:textId="352E95DF" w:rsidR="002008B4" w:rsidRPr="006E16FA" w:rsidRDefault="002008B4" w:rsidP="002008B4">
                  <w:pPr>
                    <w:jc w:val="center"/>
                  </w:pPr>
                  <w:r w:rsidRPr="006E16FA">
                    <w:rPr>
                      <w:b/>
                    </w:rPr>
                    <w:t>Export</w:t>
                  </w:r>
                </w:p>
              </w:tc>
              <w:tc>
                <w:tcPr>
                  <w:tcW w:w="275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3E472A6" w14:textId="77777777" w:rsidR="002008B4" w:rsidRPr="006E16FA" w:rsidRDefault="002008B4" w:rsidP="002008B4">
                  <w:pPr>
                    <w:jc w:val="center"/>
                    <w:rPr>
                      <w:b/>
                    </w:rPr>
                  </w:pPr>
                  <w:r w:rsidRPr="006E16FA">
                    <w:rPr>
                      <w:b/>
                    </w:rPr>
                    <w:t>Allocation status in AES</w:t>
                  </w:r>
                </w:p>
              </w:tc>
              <w:tc>
                <w:tcPr>
                  <w:tcW w:w="340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E0F233E" w14:textId="77777777" w:rsidR="002008B4" w:rsidRPr="006E16FA" w:rsidRDefault="002008B4" w:rsidP="002008B4">
                  <w:pPr>
                    <w:jc w:val="center"/>
                    <w:rPr>
                      <w:b/>
                    </w:rPr>
                  </w:pPr>
                  <w:r w:rsidRPr="006E16FA">
                    <w:rPr>
                      <w:b/>
                    </w:rPr>
                    <w:t>Movement Status in AES</w:t>
                  </w:r>
                </w:p>
              </w:tc>
            </w:tr>
            <w:tr w:rsidR="002008B4" w:rsidRPr="006E16FA" w14:paraId="16EB9E02" w14:textId="77777777" w:rsidTr="002008B4">
              <w:trPr>
                <w:trHeight w:val="408"/>
                <w:jc w:val="center"/>
              </w:trPr>
              <w:tc>
                <w:tcPr>
                  <w:tcW w:w="977" w:type="dxa"/>
                  <w:vMerge w:val="restart"/>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2B5483C" w14:textId="77777777" w:rsidR="002008B4" w:rsidRPr="006E16FA" w:rsidRDefault="002008B4" w:rsidP="002008B4">
                  <w:pPr>
                    <w:jc w:val="center"/>
                    <w:rPr>
                      <w:vertAlign w:val="subscript"/>
                    </w:rPr>
                  </w:pPr>
                  <w:r w:rsidRPr="006E16FA">
                    <w:t>MRN</w:t>
                  </w:r>
                </w:p>
              </w:tc>
              <w:tc>
                <w:tcPr>
                  <w:tcW w:w="936" w:type="dxa"/>
                  <w:tcBorders>
                    <w:top w:val="single" w:sz="8" w:space="0" w:color="auto"/>
                    <w:left w:val="nil"/>
                    <w:bottom w:val="single" w:sz="8" w:space="0" w:color="auto"/>
                    <w:right w:val="single" w:sz="8" w:space="0" w:color="auto"/>
                  </w:tcBorders>
                  <w:shd w:val="clear" w:color="auto" w:fill="FFFF00"/>
                </w:tcPr>
                <w:p w14:paraId="49D92C98" w14:textId="30A44453" w:rsidR="002008B4" w:rsidRPr="006E16FA" w:rsidRDefault="002008B4" w:rsidP="002008B4">
                  <w:pPr>
                    <w:jc w:val="center"/>
                  </w:pPr>
                  <w:r w:rsidRPr="004D059F">
                    <w:rPr>
                      <w:b/>
                      <w:bCs/>
                    </w:rPr>
                    <w:t>HC#1</w:t>
                  </w:r>
                </w:p>
              </w:tc>
              <w:tc>
                <w:tcPr>
                  <w:tcW w:w="93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FA115E5" w14:textId="2843BDE8" w:rsidR="002008B4" w:rsidRPr="006E16FA" w:rsidRDefault="002008B4" w:rsidP="002008B4">
                  <w:pPr>
                    <w:jc w:val="center"/>
                  </w:pPr>
                  <w:r w:rsidRPr="006E16FA">
                    <w:t>MRN</w:t>
                  </w:r>
                  <w:r w:rsidRPr="006E16FA">
                    <w:rPr>
                      <w:vertAlign w:val="subscript"/>
                    </w:rPr>
                    <w:t>1</w:t>
                  </w:r>
                </w:p>
              </w:tc>
              <w:tc>
                <w:tcPr>
                  <w:tcW w:w="275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1D19B7A" w14:textId="77777777" w:rsidR="002008B4" w:rsidRPr="006E16FA" w:rsidRDefault="002008B4" w:rsidP="002008B4">
                  <w:pPr>
                    <w:jc w:val="center"/>
                  </w:pPr>
                  <w:r w:rsidRPr="006E16FA">
                    <w:t>Allocated</w:t>
                  </w:r>
                </w:p>
              </w:tc>
              <w:tc>
                <w:tcPr>
                  <w:tcW w:w="340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1467461" w14:textId="77777777" w:rsidR="002008B4" w:rsidRPr="006E16FA" w:rsidRDefault="002008B4" w:rsidP="002008B4">
                  <w:pPr>
                    <w:jc w:val="center"/>
                  </w:pPr>
                  <w:r w:rsidRPr="006E16FA">
                    <w:t>Goods presented for Transit</w:t>
                  </w:r>
                </w:p>
              </w:tc>
            </w:tr>
            <w:tr w:rsidR="002008B4" w:rsidRPr="006E16FA" w14:paraId="7A6EABE4" w14:textId="77777777" w:rsidTr="002008B4">
              <w:trPr>
                <w:trHeight w:val="400"/>
                <w:jc w:val="center"/>
              </w:trPr>
              <w:tc>
                <w:tcPr>
                  <w:tcW w:w="0" w:type="auto"/>
                  <w:vMerge/>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6819745D" w14:textId="77777777" w:rsidR="002008B4" w:rsidRPr="006E16FA" w:rsidRDefault="002008B4" w:rsidP="002008B4">
                  <w:pPr>
                    <w:jc w:val="center"/>
                    <w:rPr>
                      <w:rFonts w:eastAsiaTheme="minorHAnsi"/>
                      <w:vertAlign w:val="subscript"/>
                    </w:rPr>
                  </w:pPr>
                </w:p>
              </w:tc>
              <w:tc>
                <w:tcPr>
                  <w:tcW w:w="936" w:type="dxa"/>
                  <w:tcBorders>
                    <w:top w:val="single" w:sz="8" w:space="0" w:color="auto"/>
                    <w:left w:val="nil"/>
                    <w:bottom w:val="single" w:sz="8" w:space="0" w:color="auto"/>
                    <w:right w:val="single" w:sz="8" w:space="0" w:color="auto"/>
                  </w:tcBorders>
                  <w:shd w:val="clear" w:color="auto" w:fill="FFFF00"/>
                </w:tcPr>
                <w:p w14:paraId="68B1D9EB" w14:textId="28DE0260" w:rsidR="002008B4" w:rsidRPr="006E16FA" w:rsidRDefault="002008B4" w:rsidP="002008B4">
                  <w:pPr>
                    <w:jc w:val="center"/>
                  </w:pPr>
                  <w:r w:rsidRPr="004D059F">
                    <w:rPr>
                      <w:b/>
                      <w:bCs/>
                    </w:rPr>
                    <w:t>HC#3</w:t>
                  </w:r>
                </w:p>
              </w:tc>
              <w:tc>
                <w:tcPr>
                  <w:tcW w:w="93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391F21F" w14:textId="2B90AFB7" w:rsidR="002008B4" w:rsidRPr="006E16FA" w:rsidRDefault="002008B4" w:rsidP="002008B4">
                  <w:pPr>
                    <w:jc w:val="center"/>
                  </w:pPr>
                  <w:r w:rsidRPr="006E16FA">
                    <w:t>MRN</w:t>
                  </w:r>
                  <w:r w:rsidRPr="006E16FA">
                    <w:rPr>
                      <w:vertAlign w:val="subscript"/>
                    </w:rPr>
                    <w:t>2</w:t>
                  </w:r>
                </w:p>
              </w:tc>
              <w:tc>
                <w:tcPr>
                  <w:tcW w:w="2755" w:type="dxa"/>
                  <w:tcBorders>
                    <w:top w:val="nil"/>
                    <w:left w:val="nil"/>
                    <w:bottom w:val="single" w:sz="8" w:space="0" w:color="auto"/>
                    <w:right w:val="single" w:sz="8" w:space="0" w:color="auto"/>
                  </w:tcBorders>
                  <w:tcMar>
                    <w:top w:w="0" w:type="dxa"/>
                    <w:left w:w="108" w:type="dxa"/>
                    <w:bottom w:w="0" w:type="dxa"/>
                    <w:right w:w="108" w:type="dxa"/>
                  </w:tcMar>
                  <w:hideMark/>
                </w:tcPr>
                <w:p w14:paraId="01025D0B" w14:textId="77777777" w:rsidR="002008B4" w:rsidRPr="006E16FA" w:rsidRDefault="002008B4" w:rsidP="002008B4">
                  <w:pPr>
                    <w:jc w:val="center"/>
                  </w:pPr>
                  <w:r w:rsidRPr="006E16FA">
                    <w:t>Allocated</w:t>
                  </w: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14:paraId="52B810F0" w14:textId="77777777" w:rsidR="002008B4" w:rsidRPr="006E16FA" w:rsidRDefault="002008B4" w:rsidP="002008B4">
                  <w:pPr>
                    <w:jc w:val="center"/>
                  </w:pPr>
                  <w:r w:rsidRPr="006E16FA">
                    <w:t>Goods presented for Transit</w:t>
                  </w:r>
                </w:p>
              </w:tc>
            </w:tr>
            <w:tr w:rsidR="002008B4" w:rsidRPr="006E16FA" w14:paraId="294941AD" w14:textId="77777777" w:rsidTr="002008B4">
              <w:trPr>
                <w:trHeight w:val="407"/>
                <w:jc w:val="center"/>
              </w:trPr>
              <w:tc>
                <w:tcPr>
                  <w:tcW w:w="0" w:type="auto"/>
                  <w:vMerge/>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02C533EE" w14:textId="77777777" w:rsidR="002008B4" w:rsidRPr="006E16FA" w:rsidRDefault="002008B4" w:rsidP="002008B4">
                  <w:pPr>
                    <w:jc w:val="center"/>
                    <w:rPr>
                      <w:rFonts w:eastAsiaTheme="minorHAnsi"/>
                      <w:vertAlign w:val="subscript"/>
                    </w:rPr>
                  </w:pPr>
                </w:p>
              </w:tc>
              <w:tc>
                <w:tcPr>
                  <w:tcW w:w="936" w:type="dxa"/>
                  <w:tcBorders>
                    <w:top w:val="single" w:sz="8" w:space="0" w:color="auto"/>
                    <w:left w:val="nil"/>
                    <w:bottom w:val="single" w:sz="8" w:space="0" w:color="auto"/>
                    <w:right w:val="single" w:sz="8" w:space="0" w:color="auto"/>
                  </w:tcBorders>
                  <w:shd w:val="clear" w:color="auto" w:fill="FFFF00"/>
                </w:tcPr>
                <w:p w14:paraId="074B0763" w14:textId="680DF361" w:rsidR="002008B4" w:rsidRPr="006E16FA" w:rsidRDefault="002008B4" w:rsidP="002008B4">
                  <w:pPr>
                    <w:jc w:val="center"/>
                  </w:pPr>
                  <w:r w:rsidRPr="004D059F">
                    <w:rPr>
                      <w:b/>
                      <w:bCs/>
                    </w:rPr>
                    <w:t>HC#</w:t>
                  </w:r>
                  <w:r>
                    <w:rPr>
                      <w:b/>
                      <w:bCs/>
                    </w:rPr>
                    <w:t>5</w:t>
                  </w:r>
                </w:p>
              </w:tc>
              <w:tc>
                <w:tcPr>
                  <w:tcW w:w="93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265ECBA" w14:textId="0A01EF6E" w:rsidR="002008B4" w:rsidRPr="006E16FA" w:rsidRDefault="002008B4" w:rsidP="002008B4">
                  <w:pPr>
                    <w:jc w:val="center"/>
                  </w:pPr>
                  <w:r w:rsidRPr="006E16FA">
                    <w:t>MRN</w:t>
                  </w:r>
                  <w:r w:rsidRPr="006E16FA">
                    <w:rPr>
                      <w:vertAlign w:val="subscript"/>
                    </w:rPr>
                    <w:t>3</w:t>
                  </w:r>
                </w:p>
              </w:tc>
              <w:tc>
                <w:tcPr>
                  <w:tcW w:w="2755" w:type="dxa"/>
                  <w:tcBorders>
                    <w:top w:val="nil"/>
                    <w:left w:val="nil"/>
                    <w:bottom w:val="single" w:sz="8" w:space="0" w:color="auto"/>
                    <w:right w:val="single" w:sz="8" w:space="0" w:color="auto"/>
                  </w:tcBorders>
                  <w:tcMar>
                    <w:top w:w="0" w:type="dxa"/>
                    <w:left w:w="108" w:type="dxa"/>
                    <w:bottom w:w="0" w:type="dxa"/>
                    <w:right w:w="108" w:type="dxa"/>
                  </w:tcMar>
                  <w:hideMark/>
                </w:tcPr>
                <w:p w14:paraId="7B378F69" w14:textId="77777777" w:rsidR="002008B4" w:rsidRPr="006E16FA" w:rsidRDefault="002008B4" w:rsidP="002008B4">
                  <w:pPr>
                    <w:jc w:val="center"/>
                  </w:pPr>
                  <w:r w:rsidRPr="006E16FA">
                    <w:t>Allocated</w:t>
                  </w: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14:paraId="1D8598F2" w14:textId="77777777" w:rsidR="002008B4" w:rsidRPr="006E16FA" w:rsidRDefault="002008B4" w:rsidP="002008B4">
                  <w:pPr>
                    <w:jc w:val="center"/>
                  </w:pPr>
                  <w:r w:rsidRPr="006E16FA">
                    <w:t>Goods presented for Transit</w:t>
                  </w:r>
                </w:p>
              </w:tc>
            </w:tr>
          </w:tbl>
          <w:p w14:paraId="523BF562" w14:textId="77777777" w:rsidR="002008B4" w:rsidRDefault="002008B4" w:rsidP="002008B4"/>
          <w:p w14:paraId="7A694171" w14:textId="7A3EB1E7" w:rsidR="002008B4" w:rsidRDefault="002008B4" w:rsidP="002008B4">
            <w:r w:rsidRPr="006E16FA">
              <w:t>Following this change, the Office of Exit performs the following changes in the allocations table:</w:t>
            </w:r>
          </w:p>
          <w:p w14:paraId="2E45B63C" w14:textId="77777777" w:rsidR="002008B4" w:rsidRPr="006E16FA" w:rsidRDefault="002008B4" w:rsidP="002008B4"/>
          <w:tbl>
            <w:tblPr>
              <w:tblW w:w="0" w:type="auto"/>
              <w:jc w:val="center"/>
              <w:tblCellMar>
                <w:left w:w="0" w:type="dxa"/>
                <w:right w:w="0" w:type="dxa"/>
              </w:tblCellMar>
              <w:tblLook w:val="04A0" w:firstRow="1" w:lastRow="0" w:firstColumn="1" w:lastColumn="0" w:noHBand="0" w:noVBand="1"/>
            </w:tblPr>
            <w:tblGrid>
              <w:gridCol w:w="1084"/>
              <w:gridCol w:w="1065"/>
              <w:gridCol w:w="1105"/>
              <w:gridCol w:w="2639"/>
              <w:gridCol w:w="3025"/>
            </w:tblGrid>
            <w:tr w:rsidR="002008B4" w:rsidRPr="006E16FA" w14:paraId="4C815EE7" w14:textId="77777777" w:rsidTr="004145F4">
              <w:trPr>
                <w:trHeight w:val="258"/>
                <w:jc w:val="center"/>
              </w:trPr>
              <w:tc>
                <w:tcPr>
                  <w:tcW w:w="2258" w:type="dxa"/>
                  <w:gridSpan w:val="2"/>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vAlign w:val="center"/>
                </w:tcPr>
                <w:p w14:paraId="4EBCCBB9" w14:textId="76358AB4" w:rsidR="002008B4" w:rsidRPr="006E16FA" w:rsidRDefault="002008B4" w:rsidP="002008B4">
                  <w:pPr>
                    <w:jc w:val="center"/>
                    <w:rPr>
                      <w:b/>
                    </w:rPr>
                  </w:pPr>
                  <w:r w:rsidRPr="006E16FA">
                    <w:rPr>
                      <w:b/>
                    </w:rPr>
                    <w:t>Transit</w:t>
                  </w:r>
                </w:p>
              </w:tc>
              <w:tc>
                <w:tcPr>
                  <w:tcW w:w="112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5C9BA1B" w14:textId="3C9F84F7" w:rsidR="002008B4" w:rsidRPr="006E16FA" w:rsidRDefault="002008B4" w:rsidP="002008B4">
                  <w:pPr>
                    <w:jc w:val="center"/>
                  </w:pPr>
                  <w:r w:rsidRPr="006E16FA">
                    <w:rPr>
                      <w:b/>
                    </w:rPr>
                    <w:t>Export</w:t>
                  </w:r>
                </w:p>
              </w:tc>
              <w:tc>
                <w:tcPr>
                  <w:tcW w:w="283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6F5613F" w14:textId="77777777" w:rsidR="002008B4" w:rsidRPr="006E16FA" w:rsidRDefault="002008B4" w:rsidP="002008B4">
                  <w:pPr>
                    <w:jc w:val="center"/>
                    <w:rPr>
                      <w:b/>
                    </w:rPr>
                  </w:pPr>
                  <w:r w:rsidRPr="006E16FA">
                    <w:rPr>
                      <w:b/>
                    </w:rPr>
                    <w:t>Allocation status in AES</w:t>
                  </w:r>
                </w:p>
              </w:tc>
              <w:tc>
                <w:tcPr>
                  <w:tcW w:w="327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EA073A5" w14:textId="77777777" w:rsidR="002008B4" w:rsidRPr="006E16FA" w:rsidRDefault="002008B4" w:rsidP="002008B4">
                  <w:pPr>
                    <w:jc w:val="center"/>
                    <w:rPr>
                      <w:b/>
                    </w:rPr>
                  </w:pPr>
                  <w:r w:rsidRPr="006E16FA">
                    <w:rPr>
                      <w:b/>
                    </w:rPr>
                    <w:t>Movement Status in AES</w:t>
                  </w:r>
                </w:p>
              </w:tc>
            </w:tr>
            <w:tr w:rsidR="002008B4" w:rsidRPr="006E16FA" w14:paraId="39B04004" w14:textId="77777777" w:rsidTr="002008B4">
              <w:trPr>
                <w:trHeight w:val="389"/>
                <w:jc w:val="center"/>
              </w:trPr>
              <w:tc>
                <w:tcPr>
                  <w:tcW w:w="1129" w:type="dxa"/>
                  <w:vMerge w:val="restart"/>
                  <w:tcBorders>
                    <w:top w:val="single" w:sz="8" w:space="0" w:color="auto"/>
                    <w:left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A229538" w14:textId="77777777" w:rsidR="002008B4" w:rsidRPr="006E16FA" w:rsidRDefault="002008B4" w:rsidP="002008B4">
                  <w:pPr>
                    <w:jc w:val="center"/>
                    <w:rPr>
                      <w:vertAlign w:val="subscript"/>
                    </w:rPr>
                  </w:pPr>
                  <w:r w:rsidRPr="006E16FA">
                    <w:t>MRN</w:t>
                  </w:r>
                </w:p>
              </w:tc>
              <w:tc>
                <w:tcPr>
                  <w:tcW w:w="1129" w:type="dxa"/>
                  <w:tcBorders>
                    <w:top w:val="single" w:sz="8" w:space="0" w:color="auto"/>
                    <w:left w:val="nil"/>
                    <w:bottom w:val="single" w:sz="8" w:space="0" w:color="auto"/>
                    <w:right w:val="single" w:sz="8" w:space="0" w:color="auto"/>
                  </w:tcBorders>
                  <w:shd w:val="clear" w:color="auto" w:fill="FFFF00"/>
                </w:tcPr>
                <w:p w14:paraId="2B479F09" w14:textId="70327F02" w:rsidR="002008B4" w:rsidRPr="006E16FA" w:rsidRDefault="002008B4" w:rsidP="002008B4">
                  <w:pPr>
                    <w:jc w:val="center"/>
                  </w:pPr>
                  <w:r w:rsidRPr="004D059F">
                    <w:rPr>
                      <w:b/>
                      <w:bCs/>
                    </w:rPr>
                    <w:t>HC#1</w:t>
                  </w:r>
                </w:p>
              </w:tc>
              <w:tc>
                <w:tcPr>
                  <w:tcW w:w="112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BC33BE4" w14:textId="3BE069CD" w:rsidR="002008B4" w:rsidRPr="006E16FA" w:rsidRDefault="002008B4" w:rsidP="002008B4">
                  <w:pPr>
                    <w:jc w:val="center"/>
                  </w:pPr>
                  <w:r w:rsidRPr="006E16FA">
                    <w:t>MRN</w:t>
                  </w:r>
                  <w:r w:rsidRPr="006E16FA">
                    <w:rPr>
                      <w:vertAlign w:val="subscript"/>
                    </w:rPr>
                    <w:t>1</w:t>
                  </w:r>
                </w:p>
              </w:tc>
              <w:tc>
                <w:tcPr>
                  <w:tcW w:w="28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BDD7CA8" w14:textId="77777777" w:rsidR="002008B4" w:rsidRPr="006E16FA" w:rsidRDefault="002008B4" w:rsidP="002008B4">
                  <w:pPr>
                    <w:jc w:val="center"/>
                  </w:pPr>
                  <w:r w:rsidRPr="006E16FA">
                    <w:t>Allocated</w:t>
                  </w:r>
                </w:p>
              </w:tc>
              <w:tc>
                <w:tcPr>
                  <w:tcW w:w="32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B042947" w14:textId="77777777" w:rsidR="002008B4" w:rsidRPr="006E16FA" w:rsidRDefault="002008B4" w:rsidP="002008B4">
                  <w:pPr>
                    <w:jc w:val="center"/>
                  </w:pPr>
                  <w:r w:rsidRPr="006E16FA">
                    <w:t>Goods presented for Transit</w:t>
                  </w:r>
                </w:p>
              </w:tc>
            </w:tr>
            <w:tr w:rsidR="002008B4" w:rsidRPr="006E16FA" w14:paraId="51A57E34" w14:textId="77777777" w:rsidTr="002008B4">
              <w:trPr>
                <w:trHeight w:val="409"/>
                <w:jc w:val="center"/>
              </w:trPr>
              <w:tc>
                <w:tcPr>
                  <w:tcW w:w="1129" w:type="dxa"/>
                  <w:vMerge/>
                  <w:tcBorders>
                    <w:top w:val="single" w:sz="6" w:space="0" w:color="auto"/>
                    <w:left w:val="single" w:sz="8" w:space="0" w:color="auto"/>
                    <w:right w:val="single" w:sz="8" w:space="0" w:color="auto"/>
                  </w:tcBorders>
                  <w:shd w:val="clear" w:color="auto" w:fill="FFFFFF" w:themeFill="background1"/>
                  <w:vAlign w:val="center"/>
                  <w:hideMark/>
                </w:tcPr>
                <w:p w14:paraId="3994AE46" w14:textId="77777777" w:rsidR="002008B4" w:rsidRPr="006E16FA" w:rsidRDefault="002008B4" w:rsidP="002008B4">
                  <w:pPr>
                    <w:jc w:val="center"/>
                    <w:rPr>
                      <w:rFonts w:eastAsiaTheme="minorHAnsi"/>
                      <w:vertAlign w:val="subscript"/>
                    </w:rPr>
                  </w:pPr>
                </w:p>
              </w:tc>
              <w:tc>
                <w:tcPr>
                  <w:tcW w:w="1129" w:type="dxa"/>
                  <w:tcBorders>
                    <w:top w:val="single" w:sz="8" w:space="0" w:color="auto"/>
                    <w:left w:val="nil"/>
                    <w:bottom w:val="single" w:sz="8" w:space="0" w:color="auto"/>
                    <w:right w:val="single" w:sz="8" w:space="0" w:color="auto"/>
                  </w:tcBorders>
                  <w:shd w:val="clear" w:color="auto" w:fill="FFFF00"/>
                </w:tcPr>
                <w:p w14:paraId="070B861E" w14:textId="5C3F510F" w:rsidR="002008B4" w:rsidRPr="006E16FA" w:rsidRDefault="002008B4" w:rsidP="002008B4">
                  <w:pPr>
                    <w:jc w:val="center"/>
                  </w:pPr>
                  <w:r w:rsidRPr="004D059F">
                    <w:rPr>
                      <w:b/>
                      <w:bCs/>
                    </w:rPr>
                    <w:t>HC#3</w:t>
                  </w:r>
                </w:p>
              </w:tc>
              <w:tc>
                <w:tcPr>
                  <w:tcW w:w="112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7EE7E96" w14:textId="75ACF3A2" w:rsidR="002008B4" w:rsidRPr="006E16FA" w:rsidRDefault="002008B4" w:rsidP="002008B4">
                  <w:pPr>
                    <w:jc w:val="center"/>
                  </w:pPr>
                  <w:r w:rsidRPr="006E16FA">
                    <w:t>MRN</w:t>
                  </w:r>
                  <w:r w:rsidRPr="006E16FA">
                    <w:rPr>
                      <w:vertAlign w:val="subscript"/>
                    </w:rPr>
                    <w:t>2</w:t>
                  </w:r>
                </w:p>
              </w:tc>
              <w:tc>
                <w:tcPr>
                  <w:tcW w:w="28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37AFB16" w14:textId="77777777" w:rsidR="002008B4" w:rsidRPr="006E16FA" w:rsidRDefault="002008B4" w:rsidP="002008B4">
                  <w:pPr>
                    <w:jc w:val="center"/>
                  </w:pPr>
                  <w:r w:rsidRPr="006E16FA">
                    <w:t>Allocated</w:t>
                  </w:r>
                </w:p>
              </w:tc>
              <w:tc>
                <w:tcPr>
                  <w:tcW w:w="32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FFF567C" w14:textId="77777777" w:rsidR="002008B4" w:rsidRPr="006E16FA" w:rsidRDefault="002008B4" w:rsidP="002008B4">
                  <w:pPr>
                    <w:jc w:val="center"/>
                  </w:pPr>
                  <w:r w:rsidRPr="006E16FA">
                    <w:t>Goods presented for Transit</w:t>
                  </w:r>
                </w:p>
              </w:tc>
            </w:tr>
            <w:tr w:rsidR="002008B4" w:rsidRPr="006E16FA" w14:paraId="1320E473" w14:textId="77777777" w:rsidTr="002008B4">
              <w:trPr>
                <w:trHeight w:val="401"/>
                <w:jc w:val="center"/>
              </w:trPr>
              <w:tc>
                <w:tcPr>
                  <w:tcW w:w="1129" w:type="dxa"/>
                  <w:vMerge/>
                  <w:tcBorders>
                    <w:top w:val="single" w:sz="6" w:space="0" w:color="auto"/>
                    <w:left w:val="single" w:sz="8" w:space="0" w:color="auto"/>
                    <w:right w:val="single" w:sz="8" w:space="0" w:color="auto"/>
                  </w:tcBorders>
                  <w:shd w:val="clear" w:color="auto" w:fill="FFFFFF" w:themeFill="background1"/>
                  <w:vAlign w:val="center"/>
                  <w:hideMark/>
                </w:tcPr>
                <w:p w14:paraId="54E782B5" w14:textId="77777777" w:rsidR="002008B4" w:rsidRPr="006E16FA" w:rsidRDefault="002008B4" w:rsidP="002008B4">
                  <w:pPr>
                    <w:jc w:val="center"/>
                    <w:rPr>
                      <w:rFonts w:eastAsiaTheme="minorHAnsi"/>
                      <w:vertAlign w:val="subscript"/>
                    </w:rPr>
                  </w:pPr>
                </w:p>
              </w:tc>
              <w:tc>
                <w:tcPr>
                  <w:tcW w:w="1129" w:type="dxa"/>
                  <w:tcBorders>
                    <w:top w:val="single" w:sz="8" w:space="0" w:color="auto"/>
                    <w:left w:val="nil"/>
                    <w:right w:val="single" w:sz="8" w:space="0" w:color="auto"/>
                  </w:tcBorders>
                  <w:shd w:val="clear" w:color="auto" w:fill="FFFF00"/>
                </w:tcPr>
                <w:p w14:paraId="7F147353" w14:textId="0415847E" w:rsidR="002008B4" w:rsidRPr="006E16FA" w:rsidRDefault="002008B4" w:rsidP="002008B4">
                  <w:pPr>
                    <w:jc w:val="center"/>
                    <w:rPr>
                      <w:color w:val="C00000"/>
                    </w:rPr>
                  </w:pPr>
                  <w:r w:rsidRPr="004D059F">
                    <w:rPr>
                      <w:b/>
                      <w:bCs/>
                    </w:rPr>
                    <w:t>HC#</w:t>
                  </w:r>
                  <w:r>
                    <w:rPr>
                      <w:b/>
                      <w:bCs/>
                    </w:rPr>
                    <w:t>5</w:t>
                  </w:r>
                </w:p>
              </w:tc>
              <w:tc>
                <w:tcPr>
                  <w:tcW w:w="112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08E3038" w14:textId="6024CE8A" w:rsidR="002008B4" w:rsidRPr="006E16FA" w:rsidRDefault="002008B4" w:rsidP="002008B4">
                  <w:pPr>
                    <w:jc w:val="center"/>
                    <w:rPr>
                      <w:color w:val="C00000"/>
                    </w:rPr>
                  </w:pPr>
                  <w:r w:rsidRPr="006E16FA">
                    <w:rPr>
                      <w:color w:val="C00000"/>
                    </w:rPr>
                    <w:t>MRN</w:t>
                  </w:r>
                  <w:r w:rsidRPr="006E16FA">
                    <w:rPr>
                      <w:color w:val="C00000"/>
                      <w:vertAlign w:val="subscript"/>
                    </w:rPr>
                    <w:t>3</w:t>
                  </w:r>
                </w:p>
              </w:tc>
              <w:tc>
                <w:tcPr>
                  <w:tcW w:w="28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9DCC5B5" w14:textId="77777777" w:rsidR="002008B4" w:rsidRPr="006E16FA" w:rsidRDefault="002008B4" w:rsidP="002008B4">
                  <w:pPr>
                    <w:jc w:val="center"/>
                    <w:rPr>
                      <w:color w:val="C00000"/>
                    </w:rPr>
                  </w:pPr>
                  <w:r w:rsidRPr="006E16FA">
                    <w:rPr>
                      <w:color w:val="C00000"/>
                    </w:rPr>
                    <w:t>De-allocated</w:t>
                  </w:r>
                </w:p>
              </w:tc>
              <w:tc>
                <w:tcPr>
                  <w:tcW w:w="32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599AA24" w14:textId="77777777" w:rsidR="002008B4" w:rsidRPr="006E16FA" w:rsidRDefault="002008B4" w:rsidP="002008B4">
                  <w:pPr>
                    <w:jc w:val="center"/>
                    <w:rPr>
                      <w:color w:val="C00000"/>
                    </w:rPr>
                  </w:pPr>
                  <w:r w:rsidRPr="006E16FA">
                    <w:rPr>
                      <w:color w:val="C00000"/>
                    </w:rPr>
                    <w:t>AER Created</w:t>
                  </w:r>
                </w:p>
              </w:tc>
            </w:tr>
            <w:tr w:rsidR="002008B4" w:rsidRPr="006E16FA" w14:paraId="10CB7C02" w14:textId="77777777" w:rsidTr="00EB484C">
              <w:trPr>
                <w:trHeight w:val="412"/>
                <w:jc w:val="center"/>
              </w:trPr>
              <w:tc>
                <w:tcPr>
                  <w:tcW w:w="1129" w:type="dxa"/>
                  <w:tcBorders>
                    <w:left w:val="single" w:sz="8" w:space="0" w:color="auto"/>
                    <w:bottom w:val="single" w:sz="8" w:space="0" w:color="auto"/>
                    <w:right w:val="single" w:sz="8" w:space="0" w:color="auto"/>
                  </w:tcBorders>
                  <w:shd w:val="clear" w:color="auto" w:fill="FFFFFF" w:themeFill="background1"/>
                  <w:vAlign w:val="center"/>
                </w:tcPr>
                <w:p w14:paraId="6FE8BA2F" w14:textId="77777777" w:rsidR="002008B4" w:rsidRPr="006E16FA" w:rsidRDefault="002008B4" w:rsidP="002008B4">
                  <w:pPr>
                    <w:jc w:val="center"/>
                    <w:rPr>
                      <w:rFonts w:eastAsiaTheme="minorHAnsi"/>
                      <w:vertAlign w:val="subscript"/>
                    </w:rPr>
                  </w:pPr>
                </w:p>
              </w:tc>
              <w:tc>
                <w:tcPr>
                  <w:tcW w:w="1129" w:type="dxa"/>
                  <w:tcBorders>
                    <w:left w:val="single" w:sz="8" w:space="0" w:color="auto"/>
                    <w:bottom w:val="single" w:sz="8" w:space="0" w:color="auto"/>
                    <w:right w:val="single" w:sz="8" w:space="0" w:color="auto"/>
                  </w:tcBorders>
                </w:tcPr>
                <w:p w14:paraId="645E0D4A" w14:textId="77777777" w:rsidR="002008B4" w:rsidRPr="006E16FA" w:rsidRDefault="002008B4" w:rsidP="002008B4">
                  <w:pPr>
                    <w:jc w:val="center"/>
                  </w:pPr>
                </w:p>
              </w:tc>
              <w:tc>
                <w:tcPr>
                  <w:tcW w:w="112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E3B95EF" w14:textId="4E992645" w:rsidR="002008B4" w:rsidRPr="006E16FA" w:rsidRDefault="002008B4" w:rsidP="002008B4">
                  <w:pPr>
                    <w:jc w:val="center"/>
                  </w:pPr>
                  <w:r w:rsidRPr="006E16FA">
                    <w:t>MRN4</w:t>
                  </w:r>
                </w:p>
              </w:tc>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EF3CB36" w14:textId="77777777" w:rsidR="002008B4" w:rsidRPr="006E16FA" w:rsidRDefault="002008B4" w:rsidP="002008B4">
                  <w:pPr>
                    <w:jc w:val="center"/>
                  </w:pPr>
                  <w:r w:rsidRPr="006E16FA">
                    <w:t>Allocated</w:t>
                  </w:r>
                </w:p>
              </w:tc>
              <w:tc>
                <w:tcPr>
                  <w:tcW w:w="32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9C7CB35" w14:textId="77777777" w:rsidR="002008B4" w:rsidRPr="006E16FA" w:rsidRDefault="002008B4" w:rsidP="002008B4">
                  <w:pPr>
                    <w:jc w:val="center"/>
                  </w:pPr>
                  <w:r w:rsidRPr="006E16FA">
                    <w:t>Goods presented for Transit</w:t>
                  </w:r>
                </w:p>
              </w:tc>
            </w:tr>
          </w:tbl>
          <w:p w14:paraId="198A3109" w14:textId="77777777" w:rsidR="009B10AF" w:rsidRDefault="009B10AF" w:rsidP="002008B4"/>
          <w:p w14:paraId="696124B4" w14:textId="4DFA61E3" w:rsidR="002008B4" w:rsidRDefault="002008B4" w:rsidP="002008B4">
            <w:r w:rsidRPr="006E16FA">
              <w:t>Accordingly, the Office of Exit returns a ‘Transit Presentation Notification Response’ N_XFT_RSP (IE191) (Positive) message to inform the Office of Departure of the successful validation of the amendment of the Export MRNs referenced in the transit declaration (i.e. MRN</w:t>
            </w:r>
            <w:r w:rsidRPr="006E16FA">
              <w:rPr>
                <w:vertAlign w:val="subscript"/>
              </w:rPr>
              <w:t xml:space="preserve">1, </w:t>
            </w:r>
            <w:r w:rsidRPr="006E16FA">
              <w:t>MRN</w:t>
            </w:r>
            <w:r w:rsidRPr="006E16FA">
              <w:rPr>
                <w:vertAlign w:val="subscript"/>
              </w:rPr>
              <w:t xml:space="preserve">2, </w:t>
            </w:r>
            <w:r w:rsidRPr="006E16FA">
              <w:t>MRN</w:t>
            </w:r>
            <w:r w:rsidRPr="006E16FA">
              <w:rPr>
                <w:vertAlign w:val="subscript"/>
              </w:rPr>
              <w:t>4</w:t>
            </w:r>
            <w:r w:rsidRPr="006E16FA">
              <w:t>).</w:t>
            </w:r>
          </w:p>
          <w:p w14:paraId="2A628769" w14:textId="77777777" w:rsidR="009B10AF" w:rsidRPr="006E16FA" w:rsidRDefault="009B10AF" w:rsidP="002008B4"/>
          <w:p w14:paraId="4EC9EE46" w14:textId="77777777" w:rsidR="002008B4" w:rsidRPr="006E16FA" w:rsidRDefault="002008B4" w:rsidP="002008B4">
            <w:pPr>
              <w:rPr>
                <w:i/>
              </w:rPr>
            </w:pPr>
            <w:r w:rsidRPr="006E16FA">
              <w:rPr>
                <w:i/>
              </w:rPr>
              <w:t>NOTE: No interaction between NCTS and AES takes place after the initial allocation of the Transit MRN in the Office of Exit in case the amendment of the transit declaration has no changes in the Export MRNs.</w:t>
            </w:r>
          </w:p>
          <w:p w14:paraId="33C6C7F3" w14:textId="77777777" w:rsidR="002008B4" w:rsidRPr="006E16FA" w:rsidRDefault="002008B4" w:rsidP="002008B4"/>
          <w:p w14:paraId="6BF18AEB" w14:textId="77777777" w:rsidR="002008B4" w:rsidRPr="006E16FA" w:rsidRDefault="002008B4" w:rsidP="002008B4">
            <w:r w:rsidRPr="006E16FA">
              <w:t>However, assuming that the initial allocation table at the Office of Departure and the Office of Exit is the following:</w:t>
            </w:r>
          </w:p>
          <w:p w14:paraId="2C6B4AD0" w14:textId="77777777" w:rsidR="002008B4" w:rsidRPr="006E16FA" w:rsidRDefault="002008B4" w:rsidP="002008B4"/>
          <w:tbl>
            <w:tblPr>
              <w:tblW w:w="5000" w:type="pct"/>
              <w:jc w:val="center"/>
              <w:tblCellMar>
                <w:left w:w="0" w:type="dxa"/>
                <w:right w:w="0" w:type="dxa"/>
              </w:tblCellMar>
              <w:tblLook w:val="04A0" w:firstRow="1" w:lastRow="0" w:firstColumn="1" w:lastColumn="0" w:noHBand="0" w:noVBand="1"/>
            </w:tblPr>
            <w:tblGrid>
              <w:gridCol w:w="1237"/>
              <w:gridCol w:w="1154"/>
              <w:gridCol w:w="1410"/>
              <w:gridCol w:w="2440"/>
              <w:gridCol w:w="2677"/>
            </w:tblGrid>
            <w:tr w:rsidR="009B10AF" w:rsidRPr="006E16FA" w14:paraId="5E000843" w14:textId="77777777" w:rsidTr="009B10AF">
              <w:trPr>
                <w:jc w:val="center"/>
              </w:trPr>
              <w:tc>
                <w:tcPr>
                  <w:tcW w:w="1307" w:type="pct"/>
                  <w:gridSpan w:val="2"/>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vAlign w:val="center"/>
                </w:tcPr>
                <w:p w14:paraId="4A9B9BA1" w14:textId="54003030" w:rsidR="009B10AF" w:rsidRPr="006E16FA" w:rsidRDefault="009B10AF" w:rsidP="009B10AF">
                  <w:pPr>
                    <w:ind w:right="474"/>
                    <w:jc w:val="center"/>
                    <w:rPr>
                      <w:b/>
                    </w:rPr>
                  </w:pPr>
                  <w:r w:rsidRPr="006E16FA">
                    <w:rPr>
                      <w:b/>
                    </w:rPr>
                    <w:t>Transit</w:t>
                  </w:r>
                </w:p>
              </w:tc>
              <w:tc>
                <w:tcPr>
                  <w:tcW w:w="791"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4EC2AB92" w14:textId="0E4A11DA" w:rsidR="009B10AF" w:rsidRPr="006E16FA" w:rsidRDefault="009B10AF" w:rsidP="002008B4">
                  <w:pPr>
                    <w:ind w:right="474"/>
                    <w:rPr>
                      <w:b/>
                    </w:rPr>
                  </w:pPr>
                  <w:r w:rsidRPr="006E16FA">
                    <w:rPr>
                      <w:b/>
                    </w:rPr>
                    <w:t>Export</w:t>
                  </w:r>
                </w:p>
              </w:tc>
              <w:tc>
                <w:tcPr>
                  <w:tcW w:w="1390" w:type="pct"/>
                  <w:tcBorders>
                    <w:top w:val="single" w:sz="8" w:space="0" w:color="auto"/>
                    <w:left w:val="nil"/>
                    <w:bottom w:val="single" w:sz="8" w:space="0" w:color="auto"/>
                    <w:right w:val="single" w:sz="8" w:space="0" w:color="auto"/>
                  </w:tcBorders>
                </w:tcPr>
                <w:p w14:paraId="1D3CEF4F" w14:textId="77777777" w:rsidR="009B10AF" w:rsidRPr="006E16FA" w:rsidRDefault="009B10AF" w:rsidP="002008B4">
                  <w:pPr>
                    <w:ind w:right="474"/>
                    <w:rPr>
                      <w:b/>
                    </w:rPr>
                  </w:pPr>
                  <w:r w:rsidRPr="006E16FA">
                    <w:rPr>
                      <w:b/>
                    </w:rPr>
                    <w:t>Allocation Status in AES</w:t>
                  </w:r>
                </w:p>
              </w:tc>
              <w:tc>
                <w:tcPr>
                  <w:tcW w:w="1512" w:type="pct"/>
                  <w:tcBorders>
                    <w:top w:val="single" w:sz="8" w:space="0" w:color="auto"/>
                    <w:left w:val="nil"/>
                    <w:bottom w:val="single" w:sz="8" w:space="0" w:color="auto"/>
                    <w:right w:val="single" w:sz="8" w:space="0" w:color="auto"/>
                  </w:tcBorders>
                </w:tcPr>
                <w:p w14:paraId="45B5796C" w14:textId="77777777" w:rsidR="009B10AF" w:rsidRPr="006E16FA" w:rsidRDefault="009B10AF" w:rsidP="002008B4">
                  <w:pPr>
                    <w:ind w:right="474"/>
                    <w:rPr>
                      <w:b/>
                    </w:rPr>
                  </w:pPr>
                  <w:r w:rsidRPr="006E16FA">
                    <w:rPr>
                      <w:b/>
                    </w:rPr>
                    <w:t>Movement Status in AES</w:t>
                  </w:r>
                </w:p>
              </w:tc>
            </w:tr>
            <w:tr w:rsidR="009B10AF" w:rsidRPr="006E16FA" w14:paraId="5C2DABDE" w14:textId="77777777" w:rsidTr="009B10AF">
              <w:trPr>
                <w:jc w:val="center"/>
              </w:trPr>
              <w:tc>
                <w:tcPr>
                  <w:tcW w:w="649" w:type="pct"/>
                  <w:vMerge w:val="restart"/>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249DEFC" w14:textId="77777777" w:rsidR="009B10AF" w:rsidRPr="006E16FA" w:rsidRDefault="009B10AF" w:rsidP="009B10AF">
                  <w:pPr>
                    <w:ind w:right="474"/>
                    <w:jc w:val="center"/>
                  </w:pPr>
                  <w:r w:rsidRPr="006E16FA">
                    <w:t>MRN</w:t>
                  </w:r>
                </w:p>
              </w:tc>
              <w:tc>
                <w:tcPr>
                  <w:tcW w:w="658" w:type="pct"/>
                  <w:tcBorders>
                    <w:top w:val="single" w:sz="8" w:space="0" w:color="auto"/>
                    <w:left w:val="nil"/>
                    <w:bottom w:val="single" w:sz="8" w:space="0" w:color="auto"/>
                    <w:right w:val="single" w:sz="8" w:space="0" w:color="auto"/>
                  </w:tcBorders>
                  <w:shd w:val="clear" w:color="auto" w:fill="FFFF00"/>
                </w:tcPr>
                <w:p w14:paraId="11FD4DA3" w14:textId="7022F96A" w:rsidR="009B10AF" w:rsidRPr="006E16FA" w:rsidRDefault="009B10AF" w:rsidP="009B10AF">
                  <w:pPr>
                    <w:ind w:right="474"/>
                    <w:jc w:val="center"/>
                  </w:pPr>
                  <w:r w:rsidRPr="004D059F">
                    <w:rPr>
                      <w:b/>
                      <w:bCs/>
                    </w:rPr>
                    <w:t>HC#1</w:t>
                  </w:r>
                </w:p>
              </w:tc>
              <w:tc>
                <w:tcPr>
                  <w:tcW w:w="791"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6FC51ED" w14:textId="4EAE5B9C" w:rsidR="009B10AF" w:rsidRPr="006E16FA" w:rsidRDefault="009B10AF" w:rsidP="009B10AF">
                  <w:pPr>
                    <w:ind w:right="474"/>
                  </w:pPr>
                  <w:r w:rsidRPr="006E16FA">
                    <w:t>MRN</w:t>
                  </w:r>
                  <w:r w:rsidRPr="006E16FA">
                    <w:rPr>
                      <w:vertAlign w:val="subscript"/>
                    </w:rPr>
                    <w:t>1</w:t>
                  </w:r>
                </w:p>
              </w:tc>
              <w:tc>
                <w:tcPr>
                  <w:tcW w:w="1390" w:type="pct"/>
                  <w:tcBorders>
                    <w:top w:val="single" w:sz="8" w:space="0" w:color="auto"/>
                    <w:left w:val="nil"/>
                    <w:bottom w:val="single" w:sz="8" w:space="0" w:color="auto"/>
                    <w:right w:val="single" w:sz="8" w:space="0" w:color="auto"/>
                  </w:tcBorders>
                </w:tcPr>
                <w:p w14:paraId="38DFA58C" w14:textId="77777777" w:rsidR="009B10AF" w:rsidRPr="006E16FA" w:rsidRDefault="009B10AF" w:rsidP="009B10AF">
                  <w:pPr>
                    <w:ind w:right="474"/>
                  </w:pPr>
                  <w:r w:rsidRPr="006E16FA">
                    <w:t>Allocated</w:t>
                  </w:r>
                </w:p>
              </w:tc>
              <w:tc>
                <w:tcPr>
                  <w:tcW w:w="1512" w:type="pct"/>
                  <w:tcBorders>
                    <w:top w:val="single" w:sz="8" w:space="0" w:color="auto"/>
                    <w:left w:val="nil"/>
                    <w:bottom w:val="single" w:sz="8" w:space="0" w:color="auto"/>
                    <w:right w:val="single" w:sz="8" w:space="0" w:color="auto"/>
                  </w:tcBorders>
                </w:tcPr>
                <w:p w14:paraId="76DECB64" w14:textId="77777777" w:rsidR="009B10AF" w:rsidRPr="006E16FA" w:rsidRDefault="009B10AF" w:rsidP="009B10AF">
                  <w:pPr>
                    <w:ind w:right="474"/>
                  </w:pPr>
                  <w:r w:rsidRPr="006E16FA">
                    <w:t>Goods presented for transit</w:t>
                  </w:r>
                </w:p>
              </w:tc>
            </w:tr>
            <w:tr w:rsidR="009B10AF" w:rsidRPr="006E16FA" w14:paraId="399F8134" w14:textId="77777777" w:rsidTr="009B10AF">
              <w:trPr>
                <w:jc w:val="center"/>
              </w:trPr>
              <w:tc>
                <w:tcPr>
                  <w:tcW w:w="649" w:type="pct"/>
                  <w:vMerge/>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5F275D41" w14:textId="77777777" w:rsidR="009B10AF" w:rsidRPr="006E16FA" w:rsidRDefault="009B10AF" w:rsidP="009B10AF">
                  <w:pPr>
                    <w:ind w:right="474"/>
                    <w:rPr>
                      <w:rFonts w:eastAsiaTheme="minorHAnsi"/>
                      <w:vertAlign w:val="subscript"/>
                    </w:rPr>
                  </w:pPr>
                </w:p>
              </w:tc>
              <w:tc>
                <w:tcPr>
                  <w:tcW w:w="658" w:type="pct"/>
                  <w:tcBorders>
                    <w:top w:val="single" w:sz="8" w:space="0" w:color="auto"/>
                    <w:left w:val="nil"/>
                    <w:bottom w:val="single" w:sz="8" w:space="0" w:color="auto"/>
                    <w:right w:val="single" w:sz="8" w:space="0" w:color="auto"/>
                  </w:tcBorders>
                  <w:shd w:val="clear" w:color="auto" w:fill="FFFF00"/>
                </w:tcPr>
                <w:p w14:paraId="0DD6BBB8" w14:textId="08C7523E" w:rsidR="009B10AF" w:rsidRPr="006E16FA" w:rsidRDefault="009B10AF" w:rsidP="009B10AF">
                  <w:pPr>
                    <w:ind w:right="474"/>
                    <w:jc w:val="center"/>
                  </w:pPr>
                  <w:r w:rsidRPr="004D059F">
                    <w:rPr>
                      <w:b/>
                      <w:bCs/>
                    </w:rPr>
                    <w:t>HC#3</w:t>
                  </w:r>
                </w:p>
              </w:tc>
              <w:tc>
                <w:tcPr>
                  <w:tcW w:w="791"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4317F40" w14:textId="3D981126" w:rsidR="009B10AF" w:rsidRPr="006E16FA" w:rsidRDefault="009B10AF" w:rsidP="009B10AF">
                  <w:pPr>
                    <w:ind w:right="474"/>
                  </w:pPr>
                  <w:r w:rsidRPr="006E16FA">
                    <w:t>MRN</w:t>
                  </w:r>
                  <w:r w:rsidRPr="006E16FA">
                    <w:rPr>
                      <w:vertAlign w:val="subscript"/>
                    </w:rPr>
                    <w:t>2</w:t>
                  </w:r>
                </w:p>
              </w:tc>
              <w:tc>
                <w:tcPr>
                  <w:tcW w:w="1390" w:type="pct"/>
                  <w:tcBorders>
                    <w:top w:val="nil"/>
                    <w:left w:val="nil"/>
                    <w:bottom w:val="single" w:sz="8" w:space="0" w:color="auto"/>
                    <w:right w:val="single" w:sz="8" w:space="0" w:color="auto"/>
                  </w:tcBorders>
                </w:tcPr>
                <w:p w14:paraId="79EB7EA8" w14:textId="77777777" w:rsidR="009B10AF" w:rsidRPr="006E16FA" w:rsidRDefault="009B10AF" w:rsidP="009B10AF">
                  <w:pPr>
                    <w:ind w:right="474"/>
                  </w:pPr>
                  <w:r w:rsidRPr="006E16FA">
                    <w:t>Allocated</w:t>
                  </w:r>
                </w:p>
              </w:tc>
              <w:tc>
                <w:tcPr>
                  <w:tcW w:w="1512" w:type="pct"/>
                  <w:tcBorders>
                    <w:top w:val="nil"/>
                    <w:left w:val="nil"/>
                    <w:bottom w:val="single" w:sz="8" w:space="0" w:color="auto"/>
                    <w:right w:val="single" w:sz="8" w:space="0" w:color="auto"/>
                  </w:tcBorders>
                </w:tcPr>
                <w:p w14:paraId="5A66ED03" w14:textId="77777777" w:rsidR="009B10AF" w:rsidRPr="006E16FA" w:rsidRDefault="009B10AF" w:rsidP="009B10AF">
                  <w:pPr>
                    <w:ind w:right="474"/>
                  </w:pPr>
                  <w:r w:rsidRPr="006E16FA">
                    <w:t>Goods presented for transit</w:t>
                  </w:r>
                </w:p>
              </w:tc>
            </w:tr>
            <w:tr w:rsidR="009B10AF" w:rsidRPr="006E16FA" w14:paraId="6BF33C48" w14:textId="77777777" w:rsidTr="009B10AF">
              <w:trPr>
                <w:jc w:val="center"/>
              </w:trPr>
              <w:tc>
                <w:tcPr>
                  <w:tcW w:w="649" w:type="pct"/>
                  <w:vMerge/>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372C7E0F" w14:textId="77777777" w:rsidR="009B10AF" w:rsidRPr="006E16FA" w:rsidRDefault="009B10AF" w:rsidP="009B10AF">
                  <w:pPr>
                    <w:ind w:right="474"/>
                    <w:rPr>
                      <w:rFonts w:eastAsiaTheme="minorHAnsi"/>
                      <w:vertAlign w:val="subscript"/>
                    </w:rPr>
                  </w:pPr>
                </w:p>
              </w:tc>
              <w:tc>
                <w:tcPr>
                  <w:tcW w:w="658" w:type="pct"/>
                  <w:tcBorders>
                    <w:top w:val="single" w:sz="8" w:space="0" w:color="auto"/>
                    <w:left w:val="nil"/>
                    <w:bottom w:val="single" w:sz="8" w:space="0" w:color="auto"/>
                    <w:right w:val="single" w:sz="8" w:space="0" w:color="auto"/>
                  </w:tcBorders>
                  <w:shd w:val="clear" w:color="auto" w:fill="FFFF00"/>
                </w:tcPr>
                <w:p w14:paraId="5F1F4CF1" w14:textId="61AADC61" w:rsidR="009B10AF" w:rsidRPr="006E16FA" w:rsidRDefault="009B10AF" w:rsidP="009B10AF">
                  <w:pPr>
                    <w:ind w:right="474"/>
                    <w:jc w:val="center"/>
                  </w:pPr>
                  <w:r w:rsidRPr="004D059F">
                    <w:rPr>
                      <w:b/>
                      <w:bCs/>
                    </w:rPr>
                    <w:t>HC#</w:t>
                  </w:r>
                  <w:r>
                    <w:rPr>
                      <w:b/>
                      <w:bCs/>
                    </w:rPr>
                    <w:t>5</w:t>
                  </w:r>
                </w:p>
              </w:tc>
              <w:tc>
                <w:tcPr>
                  <w:tcW w:w="791"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0ECDAF1" w14:textId="01EC3E51" w:rsidR="009B10AF" w:rsidRPr="006E16FA" w:rsidRDefault="009B10AF" w:rsidP="009B10AF">
                  <w:pPr>
                    <w:ind w:right="474"/>
                  </w:pPr>
                  <w:r w:rsidRPr="006E16FA">
                    <w:t>MRN</w:t>
                  </w:r>
                  <w:r w:rsidRPr="006E16FA">
                    <w:rPr>
                      <w:vertAlign w:val="subscript"/>
                    </w:rPr>
                    <w:t>3</w:t>
                  </w:r>
                </w:p>
              </w:tc>
              <w:tc>
                <w:tcPr>
                  <w:tcW w:w="1390" w:type="pct"/>
                  <w:tcBorders>
                    <w:top w:val="nil"/>
                    <w:left w:val="nil"/>
                    <w:bottom w:val="single" w:sz="8" w:space="0" w:color="auto"/>
                    <w:right w:val="single" w:sz="8" w:space="0" w:color="auto"/>
                  </w:tcBorders>
                </w:tcPr>
                <w:p w14:paraId="5998330E" w14:textId="77777777" w:rsidR="009B10AF" w:rsidRPr="006E16FA" w:rsidRDefault="009B10AF" w:rsidP="009B10AF">
                  <w:pPr>
                    <w:ind w:right="474"/>
                  </w:pPr>
                  <w:r w:rsidRPr="006E16FA">
                    <w:t>Allocated</w:t>
                  </w:r>
                </w:p>
              </w:tc>
              <w:tc>
                <w:tcPr>
                  <w:tcW w:w="1512" w:type="pct"/>
                  <w:tcBorders>
                    <w:top w:val="nil"/>
                    <w:left w:val="nil"/>
                    <w:bottom w:val="single" w:sz="8" w:space="0" w:color="auto"/>
                    <w:right w:val="single" w:sz="8" w:space="0" w:color="auto"/>
                  </w:tcBorders>
                </w:tcPr>
                <w:p w14:paraId="3EEB8251" w14:textId="77777777" w:rsidR="009B10AF" w:rsidRPr="006E16FA" w:rsidRDefault="009B10AF" w:rsidP="009B10AF">
                  <w:pPr>
                    <w:ind w:right="474"/>
                  </w:pPr>
                  <w:r w:rsidRPr="006E16FA">
                    <w:t>Goods presented for transit</w:t>
                  </w:r>
                </w:p>
              </w:tc>
            </w:tr>
          </w:tbl>
          <w:p w14:paraId="6D5C94B5" w14:textId="77777777" w:rsidR="002008B4" w:rsidRPr="006E16FA" w:rsidRDefault="002008B4" w:rsidP="002008B4"/>
          <w:p w14:paraId="13C1DC04" w14:textId="77777777" w:rsidR="002008B4" w:rsidRPr="006E16FA" w:rsidRDefault="002008B4" w:rsidP="002008B4">
            <w:pPr>
              <w:ind w:right="474"/>
            </w:pPr>
            <w:r w:rsidRPr="006E16FA">
              <w:t xml:space="preserve">The Holder of the Transit Procedure decides to submit an amendment request for the transit declaration with the ‘Declaration Amendment’ E_DEC_AMD (IE013) message, which is accepted by the Office of Departure. Consequently, the ‘Amendment </w:t>
            </w:r>
            <w:r w:rsidRPr="006E16FA">
              <w:lastRenderedPageBreak/>
              <w:t>acceptance’ E_AMD_ACC (IE004) message is sent to the Holder of the Transit Procedure. Due to the amendment of the transit declaration, all Export MRNs are now deleted from the transit declaration. In that case, the Office of Departure sends the ‘Transit Invalidation Notification to AES’ N_INV_TRA (IE040) message.</w:t>
            </w:r>
          </w:p>
          <w:p w14:paraId="0F224D76" w14:textId="77777777" w:rsidR="002008B4" w:rsidRDefault="002008B4" w:rsidP="002008B4">
            <w:pPr>
              <w:ind w:left="720" w:right="474"/>
            </w:pPr>
          </w:p>
          <w:p w14:paraId="79181067" w14:textId="77777777" w:rsidR="002F7334" w:rsidRPr="006E16FA" w:rsidRDefault="002F7334" w:rsidP="002008B4">
            <w:pPr>
              <w:ind w:left="720" w:right="474"/>
            </w:pPr>
          </w:p>
          <w:p w14:paraId="320270B3" w14:textId="77777777" w:rsidR="002008B4" w:rsidRPr="006E16FA" w:rsidRDefault="002008B4" w:rsidP="002008B4">
            <w:r w:rsidRPr="006E16FA">
              <w:t>Following this change, the Office of Exit performs the following changes in the allocations table:</w:t>
            </w:r>
          </w:p>
          <w:p w14:paraId="22AA4BC9" w14:textId="77777777" w:rsidR="002008B4" w:rsidRPr="006E16FA" w:rsidRDefault="002008B4" w:rsidP="002008B4">
            <w:pPr>
              <w:rPr>
                <w:color w:val="FF0000"/>
              </w:rPr>
            </w:pPr>
          </w:p>
          <w:tbl>
            <w:tblPr>
              <w:tblW w:w="5000" w:type="pct"/>
              <w:jc w:val="center"/>
              <w:tblCellMar>
                <w:left w:w="0" w:type="dxa"/>
                <w:right w:w="0" w:type="dxa"/>
              </w:tblCellMar>
              <w:tblLook w:val="04A0" w:firstRow="1" w:lastRow="0" w:firstColumn="1" w:lastColumn="0" w:noHBand="0" w:noVBand="1"/>
            </w:tblPr>
            <w:tblGrid>
              <w:gridCol w:w="1238"/>
              <w:gridCol w:w="1136"/>
              <w:gridCol w:w="1411"/>
              <w:gridCol w:w="2499"/>
              <w:gridCol w:w="2634"/>
            </w:tblGrid>
            <w:tr w:rsidR="009B10AF" w:rsidRPr="006E16FA" w14:paraId="015DC9C1" w14:textId="77777777" w:rsidTr="009B10AF">
              <w:trPr>
                <w:trHeight w:val="258"/>
                <w:jc w:val="center"/>
              </w:trPr>
              <w:tc>
                <w:tcPr>
                  <w:tcW w:w="1331" w:type="pct"/>
                  <w:gridSpan w:val="2"/>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vAlign w:val="center"/>
                </w:tcPr>
                <w:p w14:paraId="30FEBFD6" w14:textId="6F7DD750" w:rsidR="009B10AF" w:rsidRPr="006E16FA" w:rsidRDefault="009B10AF" w:rsidP="009B10AF">
                  <w:pPr>
                    <w:ind w:right="474"/>
                    <w:jc w:val="center"/>
                    <w:rPr>
                      <w:b/>
                    </w:rPr>
                  </w:pPr>
                  <w:r w:rsidRPr="006E16FA">
                    <w:rPr>
                      <w:b/>
                    </w:rPr>
                    <w:t>Transit</w:t>
                  </w:r>
                </w:p>
              </w:tc>
              <w:tc>
                <w:tcPr>
                  <w:tcW w:w="791"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D130E1C" w14:textId="411DD846" w:rsidR="009B10AF" w:rsidRPr="006E16FA" w:rsidRDefault="009B10AF" w:rsidP="002008B4">
                  <w:pPr>
                    <w:ind w:right="474"/>
                    <w:rPr>
                      <w:b/>
                    </w:rPr>
                  </w:pPr>
                  <w:r w:rsidRPr="006E16FA">
                    <w:rPr>
                      <w:b/>
                    </w:rPr>
                    <w:t>Export</w:t>
                  </w:r>
                </w:p>
              </w:tc>
              <w:tc>
                <w:tcPr>
                  <w:tcW w:w="1401"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1F110DC8" w14:textId="77777777" w:rsidR="009B10AF" w:rsidRPr="006E16FA" w:rsidRDefault="009B10AF" w:rsidP="002008B4">
                  <w:pPr>
                    <w:ind w:right="474"/>
                    <w:rPr>
                      <w:b/>
                    </w:rPr>
                  </w:pPr>
                  <w:r w:rsidRPr="006E16FA">
                    <w:rPr>
                      <w:b/>
                    </w:rPr>
                    <w:t>Allocation status in AES</w:t>
                  </w:r>
                </w:p>
              </w:tc>
              <w:tc>
                <w:tcPr>
                  <w:tcW w:w="1477"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6C4A81AD" w14:textId="77777777" w:rsidR="009B10AF" w:rsidRPr="006E16FA" w:rsidRDefault="009B10AF" w:rsidP="002008B4">
                  <w:pPr>
                    <w:ind w:right="474"/>
                    <w:rPr>
                      <w:b/>
                    </w:rPr>
                  </w:pPr>
                  <w:r w:rsidRPr="006E16FA">
                    <w:rPr>
                      <w:b/>
                    </w:rPr>
                    <w:t>Movement Status in AES</w:t>
                  </w:r>
                </w:p>
              </w:tc>
            </w:tr>
            <w:tr w:rsidR="009B10AF" w:rsidRPr="006E16FA" w14:paraId="20C73837" w14:textId="77777777" w:rsidTr="009B10AF">
              <w:trPr>
                <w:trHeight w:val="389"/>
                <w:jc w:val="center"/>
              </w:trPr>
              <w:tc>
                <w:tcPr>
                  <w:tcW w:w="694" w:type="pct"/>
                  <w:vMerge w:val="restart"/>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611A6FE" w14:textId="77777777" w:rsidR="009B10AF" w:rsidRPr="006E16FA" w:rsidRDefault="009B10AF" w:rsidP="009B10AF">
                  <w:pPr>
                    <w:ind w:right="474"/>
                    <w:jc w:val="center"/>
                  </w:pPr>
                  <w:r w:rsidRPr="006E16FA">
                    <w:t>MRN</w:t>
                  </w:r>
                </w:p>
              </w:tc>
              <w:tc>
                <w:tcPr>
                  <w:tcW w:w="637" w:type="pct"/>
                  <w:tcBorders>
                    <w:top w:val="single" w:sz="8" w:space="0" w:color="auto"/>
                    <w:left w:val="nil"/>
                    <w:bottom w:val="single" w:sz="8" w:space="0" w:color="auto"/>
                    <w:right w:val="single" w:sz="8" w:space="0" w:color="auto"/>
                  </w:tcBorders>
                  <w:shd w:val="clear" w:color="auto" w:fill="FFFF00"/>
                </w:tcPr>
                <w:p w14:paraId="2DBD0593" w14:textId="1E8CCFA0" w:rsidR="009B10AF" w:rsidRPr="006E16FA" w:rsidRDefault="009B10AF" w:rsidP="009B10AF">
                  <w:pPr>
                    <w:jc w:val="center"/>
                    <w:rPr>
                      <w:color w:val="C00000"/>
                    </w:rPr>
                  </w:pPr>
                  <w:r w:rsidRPr="004D059F">
                    <w:rPr>
                      <w:b/>
                      <w:bCs/>
                    </w:rPr>
                    <w:t>HC#1</w:t>
                  </w:r>
                </w:p>
              </w:tc>
              <w:tc>
                <w:tcPr>
                  <w:tcW w:w="791"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E400263" w14:textId="38123661" w:rsidR="009B10AF" w:rsidRPr="006E16FA" w:rsidRDefault="009B10AF" w:rsidP="009B10AF">
                  <w:pPr>
                    <w:jc w:val="center"/>
                    <w:rPr>
                      <w:color w:val="C00000"/>
                    </w:rPr>
                  </w:pPr>
                  <w:r w:rsidRPr="006E16FA">
                    <w:rPr>
                      <w:color w:val="C00000"/>
                    </w:rPr>
                    <w:t>MRN1</w:t>
                  </w:r>
                </w:p>
              </w:tc>
              <w:tc>
                <w:tcPr>
                  <w:tcW w:w="140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8A88A6F" w14:textId="77777777" w:rsidR="009B10AF" w:rsidRPr="006E16FA" w:rsidRDefault="009B10AF" w:rsidP="009B10AF">
                  <w:pPr>
                    <w:jc w:val="center"/>
                    <w:rPr>
                      <w:color w:val="C00000"/>
                    </w:rPr>
                  </w:pPr>
                  <w:r w:rsidRPr="006E16FA">
                    <w:rPr>
                      <w:color w:val="C00000"/>
                    </w:rPr>
                    <w:t>De-allocated</w:t>
                  </w:r>
                </w:p>
              </w:tc>
              <w:tc>
                <w:tcPr>
                  <w:tcW w:w="1477"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4D37F4A" w14:textId="77777777" w:rsidR="009B10AF" w:rsidRPr="006E16FA" w:rsidRDefault="009B10AF" w:rsidP="009B10AF">
                  <w:pPr>
                    <w:jc w:val="center"/>
                    <w:rPr>
                      <w:color w:val="C00000"/>
                    </w:rPr>
                  </w:pPr>
                  <w:r w:rsidRPr="006E16FA">
                    <w:rPr>
                      <w:color w:val="C00000"/>
                    </w:rPr>
                    <w:t>AER Created</w:t>
                  </w:r>
                </w:p>
              </w:tc>
            </w:tr>
            <w:tr w:rsidR="009B10AF" w:rsidRPr="006E16FA" w14:paraId="036C5AB7" w14:textId="77777777" w:rsidTr="009B10AF">
              <w:trPr>
                <w:trHeight w:val="409"/>
                <w:jc w:val="center"/>
              </w:trPr>
              <w:tc>
                <w:tcPr>
                  <w:tcW w:w="694" w:type="pct"/>
                  <w:vMerge/>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15C452E6" w14:textId="77777777" w:rsidR="009B10AF" w:rsidRPr="006E16FA" w:rsidRDefault="009B10AF" w:rsidP="009B10AF">
                  <w:pPr>
                    <w:ind w:right="474"/>
                    <w:rPr>
                      <w:rFonts w:eastAsiaTheme="minorHAnsi"/>
                      <w:color w:val="FF0000"/>
                      <w:vertAlign w:val="subscript"/>
                    </w:rPr>
                  </w:pPr>
                </w:p>
              </w:tc>
              <w:tc>
                <w:tcPr>
                  <w:tcW w:w="637" w:type="pct"/>
                  <w:tcBorders>
                    <w:top w:val="single" w:sz="8" w:space="0" w:color="auto"/>
                    <w:left w:val="nil"/>
                    <w:bottom w:val="single" w:sz="8" w:space="0" w:color="auto"/>
                    <w:right w:val="single" w:sz="8" w:space="0" w:color="auto"/>
                  </w:tcBorders>
                  <w:shd w:val="clear" w:color="auto" w:fill="FFFF00"/>
                </w:tcPr>
                <w:p w14:paraId="5372FB04" w14:textId="1B05F5CF" w:rsidR="009B10AF" w:rsidRPr="006E16FA" w:rsidRDefault="009B10AF" w:rsidP="009B10AF">
                  <w:pPr>
                    <w:jc w:val="center"/>
                    <w:rPr>
                      <w:color w:val="C00000"/>
                    </w:rPr>
                  </w:pPr>
                  <w:r w:rsidRPr="004D059F">
                    <w:rPr>
                      <w:b/>
                      <w:bCs/>
                    </w:rPr>
                    <w:t>HC#3</w:t>
                  </w:r>
                </w:p>
              </w:tc>
              <w:tc>
                <w:tcPr>
                  <w:tcW w:w="791"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7AD0EE2" w14:textId="478BA62E" w:rsidR="009B10AF" w:rsidRPr="006E16FA" w:rsidRDefault="009B10AF" w:rsidP="009B10AF">
                  <w:pPr>
                    <w:jc w:val="center"/>
                    <w:rPr>
                      <w:color w:val="C00000"/>
                    </w:rPr>
                  </w:pPr>
                  <w:r w:rsidRPr="006E16FA">
                    <w:rPr>
                      <w:color w:val="C00000"/>
                    </w:rPr>
                    <w:t>MRN2</w:t>
                  </w:r>
                </w:p>
              </w:tc>
              <w:tc>
                <w:tcPr>
                  <w:tcW w:w="1401" w:type="pct"/>
                  <w:tcBorders>
                    <w:top w:val="nil"/>
                    <w:left w:val="nil"/>
                    <w:bottom w:val="single" w:sz="8" w:space="0" w:color="auto"/>
                    <w:right w:val="single" w:sz="8" w:space="0" w:color="auto"/>
                  </w:tcBorders>
                  <w:tcMar>
                    <w:top w:w="0" w:type="dxa"/>
                    <w:left w:w="108" w:type="dxa"/>
                    <w:bottom w:w="0" w:type="dxa"/>
                    <w:right w:w="108" w:type="dxa"/>
                  </w:tcMar>
                  <w:hideMark/>
                </w:tcPr>
                <w:p w14:paraId="3520B8F6" w14:textId="77777777" w:rsidR="009B10AF" w:rsidRPr="006E16FA" w:rsidRDefault="009B10AF" w:rsidP="009B10AF">
                  <w:pPr>
                    <w:jc w:val="center"/>
                    <w:rPr>
                      <w:color w:val="C00000"/>
                    </w:rPr>
                  </w:pPr>
                  <w:r w:rsidRPr="006E16FA">
                    <w:rPr>
                      <w:color w:val="C00000"/>
                    </w:rPr>
                    <w:t>De-allocated</w:t>
                  </w:r>
                </w:p>
              </w:tc>
              <w:tc>
                <w:tcPr>
                  <w:tcW w:w="1477" w:type="pct"/>
                  <w:tcBorders>
                    <w:top w:val="nil"/>
                    <w:left w:val="nil"/>
                    <w:bottom w:val="single" w:sz="8" w:space="0" w:color="auto"/>
                    <w:right w:val="single" w:sz="8" w:space="0" w:color="auto"/>
                  </w:tcBorders>
                  <w:tcMar>
                    <w:top w:w="0" w:type="dxa"/>
                    <w:left w:w="108" w:type="dxa"/>
                    <w:bottom w:w="0" w:type="dxa"/>
                    <w:right w:w="108" w:type="dxa"/>
                  </w:tcMar>
                  <w:hideMark/>
                </w:tcPr>
                <w:p w14:paraId="43648C6F" w14:textId="77777777" w:rsidR="009B10AF" w:rsidRPr="006E16FA" w:rsidRDefault="009B10AF" w:rsidP="009B10AF">
                  <w:pPr>
                    <w:jc w:val="center"/>
                    <w:rPr>
                      <w:color w:val="C00000"/>
                    </w:rPr>
                  </w:pPr>
                  <w:r w:rsidRPr="006E16FA">
                    <w:rPr>
                      <w:color w:val="C00000"/>
                    </w:rPr>
                    <w:t>AER Created</w:t>
                  </w:r>
                </w:p>
              </w:tc>
            </w:tr>
            <w:tr w:rsidR="009B10AF" w:rsidRPr="006E16FA" w14:paraId="3BCFB899" w14:textId="77777777" w:rsidTr="009B10AF">
              <w:trPr>
                <w:trHeight w:val="401"/>
                <w:jc w:val="center"/>
              </w:trPr>
              <w:tc>
                <w:tcPr>
                  <w:tcW w:w="694" w:type="pct"/>
                  <w:vMerge/>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6EE0D088" w14:textId="77777777" w:rsidR="009B10AF" w:rsidRPr="006E16FA" w:rsidRDefault="009B10AF" w:rsidP="009B10AF">
                  <w:pPr>
                    <w:ind w:right="474"/>
                    <w:rPr>
                      <w:rFonts w:eastAsiaTheme="minorHAnsi"/>
                      <w:color w:val="FF0000"/>
                      <w:vertAlign w:val="subscript"/>
                    </w:rPr>
                  </w:pPr>
                </w:p>
              </w:tc>
              <w:tc>
                <w:tcPr>
                  <w:tcW w:w="637" w:type="pct"/>
                  <w:tcBorders>
                    <w:top w:val="single" w:sz="8" w:space="0" w:color="auto"/>
                    <w:left w:val="nil"/>
                    <w:bottom w:val="single" w:sz="8" w:space="0" w:color="auto"/>
                    <w:right w:val="single" w:sz="8" w:space="0" w:color="auto"/>
                  </w:tcBorders>
                  <w:shd w:val="clear" w:color="auto" w:fill="FFFF00"/>
                </w:tcPr>
                <w:p w14:paraId="1D43B62B" w14:textId="4EB3C104" w:rsidR="009B10AF" w:rsidRPr="006E16FA" w:rsidRDefault="009B10AF" w:rsidP="009B10AF">
                  <w:pPr>
                    <w:jc w:val="center"/>
                    <w:rPr>
                      <w:color w:val="C00000"/>
                    </w:rPr>
                  </w:pPr>
                  <w:r w:rsidRPr="004D059F">
                    <w:rPr>
                      <w:b/>
                      <w:bCs/>
                    </w:rPr>
                    <w:t>HC#</w:t>
                  </w:r>
                  <w:r>
                    <w:rPr>
                      <w:b/>
                      <w:bCs/>
                    </w:rPr>
                    <w:t>5</w:t>
                  </w:r>
                </w:p>
              </w:tc>
              <w:tc>
                <w:tcPr>
                  <w:tcW w:w="791"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1ACD822" w14:textId="7D14AD27" w:rsidR="009B10AF" w:rsidRPr="006E16FA" w:rsidRDefault="009B10AF" w:rsidP="009B10AF">
                  <w:pPr>
                    <w:jc w:val="center"/>
                    <w:rPr>
                      <w:color w:val="C00000"/>
                    </w:rPr>
                  </w:pPr>
                  <w:r w:rsidRPr="006E16FA">
                    <w:rPr>
                      <w:color w:val="C00000"/>
                    </w:rPr>
                    <w:t>MRN3</w:t>
                  </w:r>
                </w:p>
              </w:tc>
              <w:tc>
                <w:tcPr>
                  <w:tcW w:w="140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EEC6B64" w14:textId="77777777" w:rsidR="009B10AF" w:rsidRPr="006E16FA" w:rsidRDefault="009B10AF" w:rsidP="009B10AF">
                  <w:pPr>
                    <w:jc w:val="center"/>
                    <w:rPr>
                      <w:color w:val="C00000"/>
                    </w:rPr>
                  </w:pPr>
                  <w:r w:rsidRPr="006E16FA">
                    <w:rPr>
                      <w:color w:val="C00000"/>
                    </w:rPr>
                    <w:t>De-allocated</w:t>
                  </w:r>
                </w:p>
              </w:tc>
              <w:tc>
                <w:tcPr>
                  <w:tcW w:w="1477"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EE0A967" w14:textId="77777777" w:rsidR="009B10AF" w:rsidRPr="006E16FA" w:rsidRDefault="009B10AF" w:rsidP="009B10AF">
                  <w:pPr>
                    <w:jc w:val="center"/>
                    <w:rPr>
                      <w:color w:val="C00000"/>
                    </w:rPr>
                  </w:pPr>
                  <w:r w:rsidRPr="006E16FA">
                    <w:rPr>
                      <w:color w:val="C00000"/>
                    </w:rPr>
                    <w:t>AER Created</w:t>
                  </w:r>
                </w:p>
              </w:tc>
            </w:tr>
          </w:tbl>
          <w:p w14:paraId="76AEFA66" w14:textId="32718CE8" w:rsidR="00E43A3F" w:rsidRDefault="00E43A3F" w:rsidP="00E43A3F">
            <w:pPr>
              <w:rPr>
                <w:rFonts w:asciiTheme="minorHAnsi" w:hAnsiTheme="minorHAnsi" w:cstheme="minorHAnsi"/>
                <w:b/>
                <w:bCs/>
                <w:sz w:val="22"/>
                <w:szCs w:val="22"/>
              </w:rPr>
            </w:pPr>
          </w:p>
          <w:p w14:paraId="172012EE" w14:textId="77777777" w:rsidR="008B5A7D" w:rsidRDefault="008B5A7D" w:rsidP="00E43A3F">
            <w:pPr>
              <w:rPr>
                <w:rFonts w:asciiTheme="minorHAnsi" w:hAnsiTheme="minorHAnsi" w:cstheme="minorHAnsi"/>
                <w:b/>
                <w:bCs/>
                <w:sz w:val="22"/>
                <w:szCs w:val="22"/>
              </w:rPr>
            </w:pPr>
          </w:p>
          <w:p w14:paraId="3020D65F" w14:textId="77777777" w:rsidR="0005247D" w:rsidRDefault="0005247D" w:rsidP="00E43A3F">
            <w:pPr>
              <w:rPr>
                <w:rFonts w:asciiTheme="minorHAnsi" w:hAnsiTheme="minorHAnsi" w:cstheme="minorHAnsi"/>
                <w:b/>
                <w:bCs/>
                <w:sz w:val="22"/>
                <w:szCs w:val="22"/>
              </w:rPr>
            </w:pPr>
          </w:p>
          <w:p w14:paraId="2AFE323D" w14:textId="77777777" w:rsidR="0005247D" w:rsidRDefault="0005247D" w:rsidP="00E43A3F">
            <w:pPr>
              <w:rPr>
                <w:rFonts w:asciiTheme="minorHAnsi" w:hAnsiTheme="minorHAnsi" w:cstheme="minorHAnsi"/>
                <w:b/>
                <w:bCs/>
                <w:sz w:val="22"/>
                <w:szCs w:val="22"/>
              </w:rPr>
            </w:pPr>
          </w:p>
          <w:p w14:paraId="6F90E16E" w14:textId="77777777" w:rsidR="0005247D" w:rsidRDefault="0005247D" w:rsidP="00E43A3F">
            <w:pPr>
              <w:rPr>
                <w:rFonts w:asciiTheme="minorHAnsi" w:hAnsiTheme="minorHAnsi" w:cstheme="minorHAnsi"/>
                <w:b/>
                <w:bCs/>
                <w:sz w:val="22"/>
                <w:szCs w:val="22"/>
              </w:rPr>
            </w:pPr>
          </w:p>
          <w:p w14:paraId="410A509A" w14:textId="77777777" w:rsidR="00B4484F" w:rsidRDefault="00B4484F" w:rsidP="00E43A3F">
            <w:pPr>
              <w:rPr>
                <w:rFonts w:asciiTheme="minorHAnsi" w:hAnsiTheme="minorHAnsi" w:cstheme="minorHAnsi"/>
                <w:b/>
                <w:bCs/>
                <w:sz w:val="22"/>
                <w:szCs w:val="22"/>
              </w:rPr>
            </w:pPr>
          </w:p>
          <w:p w14:paraId="43190C5F" w14:textId="77777777" w:rsidR="00B4484F" w:rsidRPr="00E43A3F" w:rsidRDefault="00B4484F" w:rsidP="00E43A3F">
            <w:pPr>
              <w:rPr>
                <w:rFonts w:asciiTheme="minorHAnsi" w:hAnsiTheme="minorHAnsi" w:cstheme="minorHAnsi"/>
                <w:b/>
                <w:bCs/>
                <w:sz w:val="22"/>
                <w:szCs w:val="22"/>
              </w:rPr>
            </w:pPr>
          </w:p>
          <w:p w14:paraId="5A6B311A" w14:textId="7FEEB416" w:rsidR="00102812" w:rsidRPr="00B52976" w:rsidRDefault="00102812" w:rsidP="00102812">
            <w:pPr>
              <w:pStyle w:val="ListParagraph"/>
              <w:numPr>
                <w:ilvl w:val="0"/>
                <w:numId w:val="28"/>
              </w:numPr>
              <w:rPr>
                <w:rFonts w:asciiTheme="minorHAnsi" w:hAnsiTheme="minorHAnsi" w:cstheme="minorHAnsi"/>
                <w:b/>
                <w:bCs/>
                <w:sz w:val="22"/>
                <w:szCs w:val="22"/>
              </w:rPr>
            </w:pPr>
            <w:r w:rsidRPr="00B52976">
              <w:rPr>
                <w:rFonts w:asciiTheme="minorHAnsi" w:hAnsiTheme="minorHAnsi" w:cstheme="minorHAnsi"/>
                <w:b/>
                <w:bCs/>
                <w:sz w:val="22"/>
                <w:szCs w:val="22"/>
              </w:rPr>
              <w:t>DDNTA</w:t>
            </w:r>
            <w:r w:rsidRPr="00B52976">
              <w:rPr>
                <w:rStyle w:val="normaltextrun"/>
                <w:rFonts w:asciiTheme="minorHAnsi" w:hAnsiTheme="minorHAnsi" w:cstheme="minorHAnsi"/>
                <w:b/>
                <w:bCs/>
                <w:sz w:val="22"/>
                <w:szCs w:val="22"/>
                <w:lang w:val="en-IE"/>
              </w:rPr>
              <w:t>-6.4.0-v</w:t>
            </w:r>
            <w:r w:rsidR="00523A18">
              <w:rPr>
                <w:rStyle w:val="normaltextrun"/>
                <w:rFonts w:asciiTheme="minorHAnsi" w:hAnsiTheme="minorHAnsi" w:cstheme="minorHAnsi"/>
                <w:b/>
                <w:bCs/>
                <w:sz w:val="22"/>
                <w:szCs w:val="22"/>
                <w:lang w:val="en-IE"/>
              </w:rPr>
              <w:t>2</w:t>
            </w:r>
            <w:r w:rsidRPr="00B52976">
              <w:rPr>
                <w:rStyle w:val="normaltextrun"/>
                <w:rFonts w:asciiTheme="minorHAnsi" w:hAnsiTheme="minorHAnsi" w:cstheme="minorHAnsi"/>
                <w:b/>
                <w:bCs/>
                <w:sz w:val="22"/>
                <w:szCs w:val="22"/>
                <w:lang w:val="en-IE"/>
              </w:rPr>
              <w:t>.0.</w:t>
            </w:r>
            <w:r w:rsidR="00523A18">
              <w:rPr>
                <w:rStyle w:val="normaltextrun"/>
                <w:rFonts w:asciiTheme="minorHAnsi" w:hAnsiTheme="minorHAnsi" w:cstheme="minorHAnsi"/>
                <w:b/>
                <w:bCs/>
                <w:sz w:val="22"/>
                <w:szCs w:val="22"/>
                <w:lang w:val="en-IE"/>
              </w:rPr>
              <w:t>0</w:t>
            </w:r>
            <w:r w:rsidRPr="00B52976">
              <w:rPr>
                <w:rStyle w:val="normaltextrun"/>
                <w:rFonts w:asciiTheme="minorHAnsi" w:hAnsiTheme="minorHAnsi" w:cstheme="minorHAnsi"/>
                <w:b/>
                <w:bCs/>
                <w:sz w:val="22"/>
                <w:szCs w:val="22"/>
                <w:lang w:val="en-IE"/>
              </w:rPr>
              <w:t xml:space="preserve"> </w:t>
            </w:r>
            <w:r w:rsidRPr="00B52976">
              <w:rPr>
                <w:rFonts w:asciiTheme="minorHAnsi" w:hAnsiTheme="minorHAnsi" w:cstheme="minorHAnsi"/>
                <w:b/>
                <w:bCs/>
                <w:sz w:val="22"/>
                <w:szCs w:val="22"/>
              </w:rPr>
              <w:t>Appendices</w:t>
            </w:r>
            <w:r w:rsidR="00467781">
              <w:rPr>
                <w:rFonts w:asciiTheme="minorHAnsi" w:hAnsiTheme="minorHAnsi" w:cstheme="minorHAnsi"/>
                <w:b/>
                <w:bCs/>
                <w:sz w:val="22"/>
                <w:szCs w:val="22"/>
              </w:rPr>
              <w:t xml:space="preserve"> will be updated as follows:</w:t>
            </w:r>
          </w:p>
          <w:p w14:paraId="6F28ED9F" w14:textId="77777777" w:rsidR="005561C6" w:rsidRPr="005561C6" w:rsidRDefault="005561C6" w:rsidP="005561C6">
            <w:pPr>
              <w:pStyle w:val="ListParagraph"/>
              <w:rPr>
                <w:rFonts w:asciiTheme="minorHAnsi" w:hAnsiTheme="minorHAnsi" w:cstheme="minorHAnsi"/>
                <w:sz w:val="22"/>
                <w:szCs w:val="22"/>
              </w:rPr>
            </w:pPr>
          </w:p>
          <w:p w14:paraId="427A76B6" w14:textId="6A18C976" w:rsidR="005561C6" w:rsidRDefault="005561C6" w:rsidP="005561C6">
            <w:pPr>
              <w:rPr>
                <w:rStyle w:val="normaltextrun"/>
                <w:color w:val="000000"/>
                <w:shd w:val="clear" w:color="auto" w:fill="FFFFFF"/>
              </w:rPr>
            </w:pPr>
            <w:r>
              <w:rPr>
                <w:rFonts w:asciiTheme="minorHAnsi" w:hAnsiTheme="minorHAnsi" w:cstheme="minorHAnsi"/>
                <w:sz w:val="22"/>
                <w:szCs w:val="22"/>
                <w:lang w:val="en-US"/>
              </w:rPr>
              <w:t xml:space="preserve">In Appendix Q2, message </w:t>
            </w:r>
            <w:r w:rsidRPr="00D7652A">
              <w:rPr>
                <w:rFonts w:asciiTheme="minorHAnsi" w:hAnsiTheme="minorHAnsi" w:cstheme="minorHAnsi"/>
                <w:b/>
                <w:bCs/>
                <w:sz w:val="22"/>
                <w:szCs w:val="22"/>
                <w:lang w:val="en-US"/>
              </w:rPr>
              <w:t>CC190C</w:t>
            </w:r>
            <w:r>
              <w:rPr>
                <w:rFonts w:asciiTheme="minorHAnsi" w:hAnsiTheme="minorHAnsi" w:cstheme="minorHAnsi"/>
                <w:sz w:val="22"/>
                <w:szCs w:val="22"/>
                <w:lang w:val="en-US"/>
              </w:rPr>
              <w:t xml:space="preserve"> </w:t>
            </w:r>
            <w:r w:rsidR="008B5A7D" w:rsidRPr="008B5A7D">
              <w:rPr>
                <w:rFonts w:asciiTheme="minorHAnsi" w:hAnsiTheme="minorHAnsi" w:cstheme="minorHAnsi"/>
                <w:b/>
                <w:bCs/>
                <w:sz w:val="22"/>
                <w:szCs w:val="22"/>
                <w:lang w:val="en-US"/>
              </w:rPr>
              <w:t>(</w:t>
            </w:r>
            <w:r w:rsidR="008B5A7D" w:rsidRPr="008B5A7D">
              <w:rPr>
                <w:rFonts w:asciiTheme="minorHAnsi" w:hAnsiTheme="minorHAnsi" w:cstheme="minorHAnsi"/>
                <w:b/>
                <w:bCs/>
                <w:sz w:val="22"/>
                <w:szCs w:val="22"/>
              </w:rPr>
              <w:t>(N_XFT_REQ) - TRANSIT PRESENTATION NOTIFICATION</w:t>
            </w:r>
            <w:r w:rsidR="008B5A7D" w:rsidRPr="008B5A7D">
              <w:rPr>
                <w:rFonts w:asciiTheme="minorHAnsi" w:hAnsiTheme="minorHAnsi" w:cstheme="minorHAnsi"/>
                <w:b/>
                <w:bCs/>
                <w:sz w:val="22"/>
                <w:szCs w:val="22"/>
                <w:lang w:val="en-US"/>
              </w:rPr>
              <w:t>)</w:t>
            </w:r>
            <w:r w:rsidR="008B5A7D">
              <w:rPr>
                <w:rFonts w:asciiTheme="minorHAnsi" w:hAnsiTheme="minorHAnsi" w:cstheme="minorHAnsi"/>
                <w:sz w:val="22"/>
                <w:szCs w:val="22"/>
                <w:lang w:val="en-US"/>
              </w:rPr>
              <w:t xml:space="preserve"> </w:t>
            </w:r>
            <w:r w:rsidRPr="00A25FDA">
              <w:rPr>
                <w:rFonts w:asciiTheme="minorHAnsi" w:hAnsiTheme="minorHAnsi" w:cstheme="minorHAnsi"/>
                <w:sz w:val="22"/>
                <w:szCs w:val="22"/>
              </w:rPr>
              <w:t xml:space="preserve">should be </w:t>
            </w:r>
            <w:r w:rsidRPr="00A25FDA">
              <w:rPr>
                <w:rStyle w:val="normaltextrun"/>
                <w:rFonts w:asciiTheme="minorHAnsi" w:hAnsiTheme="minorHAnsi" w:cstheme="minorHAnsi"/>
                <w:color w:val="000000"/>
                <w:sz w:val="22"/>
                <w:szCs w:val="22"/>
                <w:shd w:val="clear" w:color="auto" w:fill="FFFFFF"/>
              </w:rPr>
              <w:t>updated</w:t>
            </w:r>
            <w:r>
              <w:rPr>
                <w:rStyle w:val="normaltextrun"/>
                <w:rFonts w:asciiTheme="minorHAnsi" w:hAnsiTheme="minorHAnsi" w:cstheme="minorHAnsi"/>
                <w:color w:val="000000"/>
                <w:sz w:val="22"/>
                <w:szCs w:val="22"/>
                <w:shd w:val="clear" w:color="auto" w:fill="FFFFFF"/>
              </w:rPr>
              <w:t xml:space="preserve"> </w:t>
            </w:r>
            <w:r w:rsidRPr="00A25FDA">
              <w:rPr>
                <w:rStyle w:val="normaltextrun"/>
                <w:rFonts w:asciiTheme="minorHAnsi" w:hAnsiTheme="minorHAnsi" w:cstheme="minorHAnsi"/>
                <w:color w:val="000000"/>
                <w:sz w:val="22"/>
                <w:szCs w:val="22"/>
                <w:shd w:val="clear" w:color="auto" w:fill="FFFFFF"/>
              </w:rPr>
              <w:t>as follows</w:t>
            </w:r>
            <w:r>
              <w:rPr>
                <w:rStyle w:val="normaltextrun"/>
                <w:rFonts w:asciiTheme="minorHAnsi" w:hAnsiTheme="minorHAnsi" w:cstheme="minorHAnsi"/>
                <w:color w:val="000000"/>
                <w:sz w:val="22"/>
                <w:szCs w:val="22"/>
                <w:shd w:val="clear" w:color="auto" w:fill="FFFFFF"/>
              </w:rPr>
              <w:t>:</w:t>
            </w:r>
          </w:p>
          <w:p w14:paraId="0A72F1A2" w14:textId="77777777" w:rsidR="005561C6" w:rsidRDefault="005561C6" w:rsidP="005561C6">
            <w:pPr>
              <w:rPr>
                <w:rStyle w:val="normaltextrun"/>
                <w:color w:val="000000"/>
                <w:shd w:val="clear" w:color="auto" w:fill="FFFFFF"/>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4"/>
              <w:gridCol w:w="1271"/>
              <w:gridCol w:w="1850"/>
              <w:gridCol w:w="1866"/>
            </w:tblGrid>
            <w:tr w:rsidR="00D7652A" w:rsidRPr="00D7652A" w14:paraId="745C1867" w14:textId="77777777" w:rsidTr="008B5A7D">
              <w:tc>
                <w:tcPr>
                  <w:tcW w:w="3854" w:type="dxa"/>
                </w:tcPr>
                <w:p w14:paraId="22453506" w14:textId="6047C639" w:rsidR="005561C6" w:rsidRPr="00D7652A" w:rsidRDefault="005561C6" w:rsidP="005561C6">
                  <w:pPr>
                    <w:rPr>
                      <w:rStyle w:val="normaltextrun"/>
                      <w:rFonts w:ascii="Arial" w:hAnsi="Arial" w:cs="Arial"/>
                      <w:color w:val="000000"/>
                      <w:sz w:val="20"/>
                      <w:szCs w:val="20"/>
                      <w:shd w:val="clear" w:color="auto" w:fill="FFFFFF"/>
                    </w:rPr>
                  </w:pPr>
                  <w:r w:rsidRPr="00D7652A">
                    <w:rPr>
                      <w:rFonts w:ascii="Arial" w:hAnsi="Arial" w:cs="Arial"/>
                      <w:sz w:val="20"/>
                      <w:szCs w:val="20"/>
                      <w:lang w:val="en-US"/>
                    </w:rPr>
                    <w:t>---TRANSIT OPERATION</w:t>
                  </w:r>
                </w:p>
              </w:tc>
              <w:tc>
                <w:tcPr>
                  <w:tcW w:w="1271" w:type="dxa"/>
                </w:tcPr>
                <w:p w14:paraId="540FE359" w14:textId="3AD42061" w:rsidR="005561C6" w:rsidRPr="00D7652A" w:rsidRDefault="005561C6" w:rsidP="005561C6">
                  <w:pPr>
                    <w:rPr>
                      <w:rStyle w:val="normaltextrun"/>
                      <w:rFonts w:ascii="Arial" w:hAnsi="Arial" w:cs="Arial"/>
                      <w:color w:val="000000"/>
                      <w:sz w:val="20"/>
                      <w:szCs w:val="20"/>
                      <w:shd w:val="clear" w:color="auto" w:fill="FFFFFF"/>
                    </w:rPr>
                  </w:pPr>
                  <w:r w:rsidRPr="00D7652A">
                    <w:rPr>
                      <w:rFonts w:ascii="Arial" w:hAnsi="Arial" w:cs="Arial"/>
                      <w:sz w:val="20"/>
                      <w:szCs w:val="20"/>
                      <w:lang w:val="en-US"/>
                    </w:rPr>
                    <w:t>1x</w:t>
                  </w:r>
                </w:p>
              </w:tc>
              <w:tc>
                <w:tcPr>
                  <w:tcW w:w="1850" w:type="dxa"/>
                </w:tcPr>
                <w:p w14:paraId="0091A1B5" w14:textId="476678AE" w:rsidR="005561C6" w:rsidRPr="00D7652A" w:rsidRDefault="005561C6" w:rsidP="005561C6">
                  <w:pPr>
                    <w:rPr>
                      <w:rStyle w:val="normaltextrun"/>
                      <w:rFonts w:ascii="Arial" w:hAnsi="Arial" w:cs="Arial"/>
                      <w:sz w:val="20"/>
                      <w:szCs w:val="20"/>
                      <w:lang w:val="en-US"/>
                    </w:rPr>
                  </w:pPr>
                  <w:r w:rsidRPr="00D7652A">
                    <w:rPr>
                      <w:rFonts w:ascii="Arial" w:hAnsi="Arial" w:cs="Arial"/>
                      <w:sz w:val="20"/>
                      <w:szCs w:val="20"/>
                      <w:lang w:val="en-US"/>
                    </w:rPr>
                    <w:t>R</w:t>
                  </w:r>
                </w:p>
              </w:tc>
              <w:tc>
                <w:tcPr>
                  <w:tcW w:w="1866" w:type="dxa"/>
                </w:tcPr>
                <w:p w14:paraId="6DF53E18" w14:textId="6ECCABDA" w:rsidR="005561C6" w:rsidRPr="002951AB" w:rsidRDefault="00EB461B" w:rsidP="005561C6">
                  <w:pPr>
                    <w:rPr>
                      <w:rStyle w:val="normaltextrun"/>
                      <w:rFonts w:ascii="Arial" w:hAnsi="Arial" w:cs="Arial"/>
                      <w:color w:val="000000"/>
                      <w:sz w:val="20"/>
                      <w:szCs w:val="20"/>
                      <w:shd w:val="clear" w:color="auto" w:fill="FFFFFF"/>
                      <w:lang w:val="en-US"/>
                    </w:rPr>
                  </w:pPr>
                  <w:r w:rsidRPr="006E36EE">
                    <w:rPr>
                      <w:rFonts w:ascii="Arial" w:hAnsi="Arial" w:cs="Arial"/>
                      <w:b/>
                      <w:bCs/>
                      <w:sz w:val="20"/>
                      <w:szCs w:val="20"/>
                      <w:highlight w:val="yellow"/>
                      <w:lang w:val="en-US"/>
                    </w:rPr>
                    <w:t>G009</w:t>
                  </w:r>
                  <w:r w:rsidRPr="002951AB">
                    <w:rPr>
                      <w:rFonts w:ascii="Arial" w:hAnsi="Arial" w:cs="Arial"/>
                      <w:b/>
                      <w:bCs/>
                      <w:sz w:val="20"/>
                      <w:szCs w:val="20"/>
                      <w:highlight w:val="yellow"/>
                      <w:lang w:val="en-US"/>
                    </w:rPr>
                    <w:t>4</w:t>
                  </w:r>
                </w:p>
              </w:tc>
            </w:tr>
            <w:tr w:rsidR="00D7652A" w:rsidRPr="00D7652A" w14:paraId="130F07A9" w14:textId="77777777" w:rsidTr="008B5A7D">
              <w:tc>
                <w:tcPr>
                  <w:tcW w:w="3854" w:type="dxa"/>
                </w:tcPr>
                <w:p w14:paraId="0C210C33" w14:textId="257CB154" w:rsidR="00D7652A" w:rsidRPr="00D7652A" w:rsidRDefault="00D7652A" w:rsidP="00D7652A">
                  <w:pPr>
                    <w:rPr>
                      <w:rFonts w:ascii="Arial" w:hAnsi="Arial" w:cs="Arial"/>
                      <w:strike/>
                      <w:color w:val="FF0000"/>
                      <w:sz w:val="20"/>
                      <w:szCs w:val="20"/>
                    </w:rPr>
                  </w:pPr>
                  <w:r w:rsidRPr="00D7652A">
                    <w:rPr>
                      <w:rFonts w:ascii="Arial" w:hAnsi="Arial" w:cs="Arial"/>
                      <w:strike/>
                      <w:color w:val="FF0000"/>
                      <w:sz w:val="20"/>
                      <w:szCs w:val="20"/>
                    </w:rPr>
                    <w:t xml:space="preserve">------EXPORT OPERATION </w:t>
                  </w:r>
                </w:p>
              </w:tc>
              <w:tc>
                <w:tcPr>
                  <w:tcW w:w="1271" w:type="dxa"/>
                </w:tcPr>
                <w:p w14:paraId="6ADDBFD7" w14:textId="25BED84C" w:rsidR="00D7652A" w:rsidRPr="00D7652A" w:rsidRDefault="00D7652A" w:rsidP="00D7652A">
                  <w:pPr>
                    <w:rPr>
                      <w:rFonts w:ascii="Arial" w:hAnsi="Arial" w:cs="Arial"/>
                      <w:strike/>
                      <w:color w:val="FF0000"/>
                      <w:sz w:val="20"/>
                      <w:szCs w:val="20"/>
                    </w:rPr>
                  </w:pPr>
                  <w:r w:rsidRPr="00D7652A">
                    <w:rPr>
                      <w:rFonts w:ascii="Arial" w:hAnsi="Arial" w:cs="Arial"/>
                      <w:strike/>
                      <w:color w:val="FF0000"/>
                      <w:sz w:val="20"/>
                      <w:szCs w:val="20"/>
                    </w:rPr>
                    <w:t xml:space="preserve">99x </w:t>
                  </w:r>
                </w:p>
              </w:tc>
              <w:tc>
                <w:tcPr>
                  <w:tcW w:w="1850" w:type="dxa"/>
                </w:tcPr>
                <w:p w14:paraId="5815879A" w14:textId="617BD829" w:rsidR="00D7652A" w:rsidRPr="00D7652A" w:rsidRDefault="00D7652A" w:rsidP="00D7652A">
                  <w:pPr>
                    <w:rPr>
                      <w:rFonts w:ascii="Arial" w:hAnsi="Arial" w:cs="Arial"/>
                      <w:strike/>
                      <w:color w:val="FF0000"/>
                      <w:sz w:val="20"/>
                      <w:szCs w:val="20"/>
                    </w:rPr>
                  </w:pPr>
                  <w:r w:rsidRPr="00D7652A">
                    <w:rPr>
                      <w:rFonts w:ascii="Arial" w:hAnsi="Arial" w:cs="Arial"/>
                      <w:strike/>
                      <w:color w:val="FF0000"/>
                      <w:sz w:val="20"/>
                      <w:szCs w:val="20"/>
                    </w:rPr>
                    <w:t>R</w:t>
                  </w:r>
                </w:p>
              </w:tc>
              <w:tc>
                <w:tcPr>
                  <w:tcW w:w="1866" w:type="dxa"/>
                </w:tcPr>
                <w:p w14:paraId="4CFFF962" w14:textId="77777777" w:rsidR="00D7652A" w:rsidRPr="00D7652A" w:rsidRDefault="00D7652A" w:rsidP="00D7652A">
                  <w:pPr>
                    <w:rPr>
                      <w:rStyle w:val="normaltextrun"/>
                      <w:rFonts w:ascii="Arial" w:hAnsi="Arial" w:cs="Arial"/>
                      <w:color w:val="000000"/>
                      <w:sz w:val="20"/>
                      <w:szCs w:val="20"/>
                      <w:shd w:val="clear" w:color="auto" w:fill="FFFFFF"/>
                    </w:rPr>
                  </w:pPr>
                </w:p>
              </w:tc>
            </w:tr>
            <w:tr w:rsidR="00D7652A" w:rsidRPr="00D7652A" w14:paraId="7008A51C" w14:textId="77777777" w:rsidTr="008B5A7D">
              <w:tc>
                <w:tcPr>
                  <w:tcW w:w="3854" w:type="dxa"/>
                </w:tcPr>
                <w:p w14:paraId="42A596D1" w14:textId="3BABB590" w:rsidR="00D7652A" w:rsidRPr="00D7652A" w:rsidRDefault="00D7652A" w:rsidP="00D7652A">
                  <w:pPr>
                    <w:rPr>
                      <w:rStyle w:val="normaltextrun"/>
                      <w:rFonts w:ascii="Arial" w:hAnsi="Arial" w:cs="Arial"/>
                      <w:color w:val="000000"/>
                      <w:sz w:val="20"/>
                      <w:szCs w:val="20"/>
                      <w:shd w:val="clear" w:color="auto" w:fill="FFFFFF"/>
                      <w:lang w:val="en-US"/>
                    </w:rPr>
                  </w:pPr>
                  <w:r w:rsidRPr="00D7652A">
                    <w:rPr>
                      <w:rFonts w:ascii="Arial" w:hAnsi="Arial" w:cs="Arial"/>
                      <w:sz w:val="20"/>
                      <w:szCs w:val="20"/>
                      <w:lang w:val="en-US"/>
                    </w:rPr>
                    <w:t xml:space="preserve">---CUSTOMS OFFICE OF EXIT </w:t>
                  </w:r>
                </w:p>
              </w:tc>
              <w:tc>
                <w:tcPr>
                  <w:tcW w:w="1271" w:type="dxa"/>
                </w:tcPr>
                <w:p w14:paraId="6597A125" w14:textId="0A529B0A" w:rsidR="00D7652A" w:rsidRPr="00D7652A" w:rsidRDefault="00D7652A" w:rsidP="00D7652A">
                  <w:pPr>
                    <w:rPr>
                      <w:rStyle w:val="normaltextrun"/>
                      <w:rFonts w:ascii="Arial" w:hAnsi="Arial" w:cs="Arial"/>
                      <w:color w:val="000000"/>
                      <w:sz w:val="20"/>
                      <w:szCs w:val="20"/>
                      <w:shd w:val="clear" w:color="auto" w:fill="FFFFFF"/>
                    </w:rPr>
                  </w:pPr>
                  <w:r w:rsidRPr="00D7652A">
                    <w:rPr>
                      <w:rFonts w:ascii="Arial" w:hAnsi="Arial" w:cs="Arial"/>
                      <w:sz w:val="20"/>
                      <w:szCs w:val="20"/>
                      <w:lang w:val="en-US"/>
                    </w:rPr>
                    <w:t xml:space="preserve">1x </w:t>
                  </w:r>
                </w:p>
              </w:tc>
              <w:tc>
                <w:tcPr>
                  <w:tcW w:w="1850" w:type="dxa"/>
                </w:tcPr>
                <w:p w14:paraId="050E04C0" w14:textId="1E1276F2" w:rsidR="00D7652A" w:rsidRPr="00D7652A" w:rsidRDefault="00D7652A" w:rsidP="00D7652A">
                  <w:pPr>
                    <w:rPr>
                      <w:rStyle w:val="normaltextrun"/>
                      <w:rFonts w:ascii="Arial" w:hAnsi="Arial" w:cs="Arial"/>
                      <w:color w:val="000000"/>
                      <w:sz w:val="20"/>
                      <w:szCs w:val="20"/>
                      <w:shd w:val="clear" w:color="auto" w:fill="FFFFFF"/>
                    </w:rPr>
                  </w:pPr>
                  <w:r w:rsidRPr="00D7652A">
                    <w:rPr>
                      <w:rFonts w:ascii="Arial" w:hAnsi="Arial" w:cs="Arial"/>
                      <w:sz w:val="20"/>
                      <w:szCs w:val="20"/>
                      <w:lang w:val="en-US"/>
                    </w:rPr>
                    <w:t>R</w:t>
                  </w:r>
                </w:p>
              </w:tc>
              <w:tc>
                <w:tcPr>
                  <w:tcW w:w="1866" w:type="dxa"/>
                </w:tcPr>
                <w:p w14:paraId="05D8FA58" w14:textId="77777777" w:rsidR="00D7652A" w:rsidRPr="00D7652A" w:rsidRDefault="00D7652A" w:rsidP="00D7652A">
                  <w:pPr>
                    <w:rPr>
                      <w:rStyle w:val="normaltextrun"/>
                      <w:rFonts w:ascii="Arial" w:hAnsi="Arial" w:cs="Arial"/>
                      <w:color w:val="000000"/>
                      <w:sz w:val="20"/>
                      <w:szCs w:val="20"/>
                      <w:shd w:val="clear" w:color="auto" w:fill="FFFFFF"/>
                    </w:rPr>
                  </w:pPr>
                </w:p>
              </w:tc>
            </w:tr>
            <w:tr w:rsidR="00D7652A" w:rsidRPr="00D7652A" w14:paraId="19186DAF" w14:textId="77777777" w:rsidTr="008B5A7D">
              <w:tc>
                <w:tcPr>
                  <w:tcW w:w="3854" w:type="dxa"/>
                </w:tcPr>
                <w:p w14:paraId="16B30448" w14:textId="45612B2E" w:rsidR="00D7652A" w:rsidRPr="00D7652A" w:rsidRDefault="00D7652A" w:rsidP="00D7652A">
                  <w:pPr>
                    <w:rPr>
                      <w:rStyle w:val="normaltextrun"/>
                      <w:rFonts w:ascii="Arial" w:hAnsi="Arial" w:cs="Arial"/>
                      <w:color w:val="000000"/>
                      <w:sz w:val="20"/>
                      <w:szCs w:val="20"/>
                      <w:shd w:val="clear" w:color="auto" w:fill="FFFFFF"/>
                      <w:lang w:val="en-US"/>
                    </w:rPr>
                  </w:pPr>
                  <w:r w:rsidRPr="00D7652A">
                    <w:rPr>
                      <w:rFonts w:ascii="Arial" w:hAnsi="Arial" w:cs="Arial"/>
                      <w:sz w:val="20"/>
                      <w:szCs w:val="20"/>
                      <w:lang w:val="en-US"/>
                    </w:rPr>
                    <w:t xml:space="preserve">---CUSTOMS OFFICE OF DEPARTURE </w:t>
                  </w:r>
                </w:p>
              </w:tc>
              <w:tc>
                <w:tcPr>
                  <w:tcW w:w="1271" w:type="dxa"/>
                </w:tcPr>
                <w:p w14:paraId="6CB80137" w14:textId="336CF6B2" w:rsidR="00D7652A" w:rsidRPr="00D7652A" w:rsidRDefault="00D7652A" w:rsidP="00D7652A">
                  <w:pPr>
                    <w:rPr>
                      <w:rStyle w:val="normaltextrun"/>
                      <w:rFonts w:ascii="Arial" w:hAnsi="Arial" w:cs="Arial"/>
                      <w:color w:val="000000"/>
                      <w:sz w:val="20"/>
                      <w:szCs w:val="20"/>
                      <w:shd w:val="clear" w:color="auto" w:fill="FFFFFF"/>
                    </w:rPr>
                  </w:pPr>
                  <w:r w:rsidRPr="00D7652A">
                    <w:rPr>
                      <w:rFonts w:ascii="Arial" w:hAnsi="Arial" w:cs="Arial"/>
                      <w:sz w:val="20"/>
                      <w:szCs w:val="20"/>
                      <w:lang w:val="en-US"/>
                    </w:rPr>
                    <w:t xml:space="preserve">1x </w:t>
                  </w:r>
                </w:p>
              </w:tc>
              <w:tc>
                <w:tcPr>
                  <w:tcW w:w="1850" w:type="dxa"/>
                </w:tcPr>
                <w:p w14:paraId="6A138A9F" w14:textId="7640C721" w:rsidR="00D7652A" w:rsidRPr="00D7652A" w:rsidRDefault="00D7652A" w:rsidP="00D7652A">
                  <w:pPr>
                    <w:rPr>
                      <w:rStyle w:val="normaltextrun"/>
                      <w:rFonts w:ascii="Arial" w:hAnsi="Arial" w:cs="Arial"/>
                      <w:color w:val="000000"/>
                      <w:sz w:val="20"/>
                      <w:szCs w:val="20"/>
                      <w:shd w:val="clear" w:color="auto" w:fill="FFFFFF"/>
                    </w:rPr>
                  </w:pPr>
                  <w:r w:rsidRPr="00D7652A">
                    <w:rPr>
                      <w:rFonts w:ascii="Arial" w:hAnsi="Arial" w:cs="Arial"/>
                      <w:sz w:val="20"/>
                      <w:szCs w:val="20"/>
                      <w:lang w:val="en-US"/>
                    </w:rPr>
                    <w:t>R</w:t>
                  </w:r>
                </w:p>
              </w:tc>
              <w:tc>
                <w:tcPr>
                  <w:tcW w:w="1866" w:type="dxa"/>
                </w:tcPr>
                <w:p w14:paraId="0AB9E87B" w14:textId="77777777" w:rsidR="00D7652A" w:rsidRPr="00D7652A" w:rsidRDefault="00D7652A" w:rsidP="00D7652A">
                  <w:pPr>
                    <w:rPr>
                      <w:rStyle w:val="normaltextrun"/>
                      <w:rFonts w:ascii="Arial" w:hAnsi="Arial" w:cs="Arial"/>
                      <w:color w:val="000000"/>
                      <w:sz w:val="20"/>
                      <w:szCs w:val="20"/>
                      <w:shd w:val="clear" w:color="auto" w:fill="FFFFFF"/>
                    </w:rPr>
                  </w:pPr>
                </w:p>
              </w:tc>
            </w:tr>
            <w:tr w:rsidR="00D7652A" w:rsidRPr="00D7652A" w14:paraId="6290A1B6" w14:textId="77777777" w:rsidTr="008B5A7D">
              <w:tc>
                <w:tcPr>
                  <w:tcW w:w="3854" w:type="dxa"/>
                </w:tcPr>
                <w:p w14:paraId="5934927D" w14:textId="6F81FEB7" w:rsidR="00D7652A" w:rsidRPr="00D7652A" w:rsidRDefault="00D7652A" w:rsidP="00D7652A">
                  <w:pPr>
                    <w:rPr>
                      <w:rStyle w:val="normaltextrun"/>
                      <w:rFonts w:ascii="Arial" w:hAnsi="Arial" w:cs="Arial"/>
                      <w:color w:val="000000"/>
                      <w:sz w:val="20"/>
                      <w:szCs w:val="20"/>
                      <w:shd w:val="clear" w:color="auto" w:fill="FFFFFF"/>
                    </w:rPr>
                  </w:pPr>
                  <w:r w:rsidRPr="00D7652A">
                    <w:rPr>
                      <w:rFonts w:ascii="Arial" w:hAnsi="Arial" w:cs="Arial"/>
                      <w:sz w:val="20"/>
                      <w:szCs w:val="20"/>
                      <w:lang w:val="en-US"/>
                    </w:rPr>
                    <w:t xml:space="preserve">---CONSIGNMENT </w:t>
                  </w:r>
                </w:p>
              </w:tc>
              <w:tc>
                <w:tcPr>
                  <w:tcW w:w="1271" w:type="dxa"/>
                </w:tcPr>
                <w:p w14:paraId="50E49CED" w14:textId="58F62FDD" w:rsidR="00D7652A" w:rsidRPr="00D7652A" w:rsidRDefault="00D7652A" w:rsidP="00D7652A">
                  <w:pPr>
                    <w:rPr>
                      <w:rStyle w:val="normaltextrun"/>
                      <w:rFonts w:ascii="Arial" w:hAnsi="Arial" w:cs="Arial"/>
                      <w:color w:val="000000"/>
                      <w:sz w:val="20"/>
                      <w:szCs w:val="20"/>
                      <w:shd w:val="clear" w:color="auto" w:fill="FFFFFF"/>
                    </w:rPr>
                  </w:pPr>
                  <w:r w:rsidRPr="00D7652A">
                    <w:rPr>
                      <w:rFonts w:ascii="Arial" w:hAnsi="Arial" w:cs="Arial"/>
                      <w:sz w:val="20"/>
                      <w:szCs w:val="20"/>
                      <w:lang w:val="en-US"/>
                    </w:rPr>
                    <w:t xml:space="preserve">1x </w:t>
                  </w:r>
                </w:p>
              </w:tc>
              <w:tc>
                <w:tcPr>
                  <w:tcW w:w="1850" w:type="dxa"/>
                </w:tcPr>
                <w:p w14:paraId="6D650FEE" w14:textId="77971277" w:rsidR="00D7652A" w:rsidRPr="00D7652A" w:rsidRDefault="00D7652A" w:rsidP="00D7652A">
                  <w:pPr>
                    <w:rPr>
                      <w:rStyle w:val="normaltextrun"/>
                      <w:rFonts w:ascii="Arial" w:hAnsi="Arial" w:cs="Arial"/>
                      <w:color w:val="000000"/>
                      <w:sz w:val="20"/>
                      <w:szCs w:val="20"/>
                      <w:shd w:val="clear" w:color="auto" w:fill="FFFFFF"/>
                    </w:rPr>
                  </w:pPr>
                  <w:r w:rsidRPr="00D7652A">
                    <w:rPr>
                      <w:rFonts w:ascii="Arial" w:hAnsi="Arial" w:cs="Arial"/>
                      <w:sz w:val="20"/>
                      <w:szCs w:val="20"/>
                      <w:lang w:val="en-US"/>
                    </w:rPr>
                    <w:t>D</w:t>
                  </w:r>
                </w:p>
              </w:tc>
              <w:tc>
                <w:tcPr>
                  <w:tcW w:w="1866" w:type="dxa"/>
                </w:tcPr>
                <w:p w14:paraId="59210383" w14:textId="1B92FFC7" w:rsidR="00D7652A" w:rsidRPr="00D7652A" w:rsidRDefault="00D7652A" w:rsidP="00D7652A">
                  <w:pPr>
                    <w:rPr>
                      <w:rStyle w:val="normaltextrun"/>
                      <w:rFonts w:ascii="Arial" w:hAnsi="Arial" w:cs="Arial"/>
                      <w:color w:val="000000"/>
                      <w:sz w:val="20"/>
                      <w:szCs w:val="20"/>
                      <w:shd w:val="clear" w:color="auto" w:fill="FFFFFF"/>
                    </w:rPr>
                  </w:pPr>
                  <w:r w:rsidRPr="00D7652A">
                    <w:rPr>
                      <w:rFonts w:ascii="Arial" w:hAnsi="Arial" w:cs="Arial"/>
                      <w:sz w:val="20"/>
                      <w:szCs w:val="20"/>
                      <w:lang w:val="en-US"/>
                    </w:rPr>
                    <w:t>C0860</w:t>
                  </w:r>
                </w:p>
              </w:tc>
            </w:tr>
            <w:tr w:rsidR="00D7652A" w:rsidRPr="00D7652A" w14:paraId="0CE40A7F" w14:textId="77777777" w:rsidTr="008B5A7D">
              <w:tc>
                <w:tcPr>
                  <w:tcW w:w="3854" w:type="dxa"/>
                </w:tcPr>
                <w:p w14:paraId="41045B01" w14:textId="62777248" w:rsidR="00D7652A" w:rsidRPr="00D7652A" w:rsidRDefault="00D7652A" w:rsidP="00D7652A">
                  <w:pPr>
                    <w:rPr>
                      <w:rFonts w:ascii="Arial" w:hAnsi="Arial" w:cs="Arial"/>
                      <w:sz w:val="20"/>
                      <w:szCs w:val="20"/>
                      <w:lang w:val="en-US"/>
                    </w:rPr>
                  </w:pPr>
                  <w:r w:rsidRPr="00D7652A">
                    <w:rPr>
                      <w:rFonts w:ascii="Arial" w:hAnsi="Arial" w:cs="Arial"/>
                      <w:sz w:val="20"/>
                      <w:szCs w:val="20"/>
                      <w:lang w:val="en-US"/>
                    </w:rPr>
                    <w:t xml:space="preserve">------LOCATION OF GOODS </w:t>
                  </w:r>
                </w:p>
              </w:tc>
              <w:tc>
                <w:tcPr>
                  <w:tcW w:w="1271" w:type="dxa"/>
                </w:tcPr>
                <w:p w14:paraId="5F241C17" w14:textId="775DDEFC" w:rsidR="00D7652A" w:rsidRPr="00D7652A" w:rsidRDefault="00D7652A" w:rsidP="00D7652A">
                  <w:pPr>
                    <w:rPr>
                      <w:rStyle w:val="normaltextrun"/>
                      <w:rFonts w:ascii="Arial" w:hAnsi="Arial" w:cs="Arial"/>
                      <w:color w:val="000000"/>
                      <w:sz w:val="20"/>
                      <w:szCs w:val="20"/>
                      <w:shd w:val="clear" w:color="auto" w:fill="FFFFFF"/>
                    </w:rPr>
                  </w:pPr>
                  <w:r w:rsidRPr="00D7652A">
                    <w:rPr>
                      <w:rFonts w:ascii="Arial" w:hAnsi="Arial" w:cs="Arial"/>
                      <w:sz w:val="20"/>
                      <w:szCs w:val="20"/>
                      <w:lang w:val="en-US"/>
                    </w:rPr>
                    <w:t xml:space="preserve">1x </w:t>
                  </w:r>
                </w:p>
              </w:tc>
              <w:tc>
                <w:tcPr>
                  <w:tcW w:w="1850" w:type="dxa"/>
                </w:tcPr>
                <w:p w14:paraId="07567952" w14:textId="67407091" w:rsidR="00D7652A" w:rsidRPr="00D7652A" w:rsidRDefault="00D7652A" w:rsidP="00D7652A">
                  <w:pPr>
                    <w:rPr>
                      <w:rStyle w:val="normaltextrun"/>
                      <w:rFonts w:ascii="Arial" w:hAnsi="Arial" w:cs="Arial"/>
                      <w:color w:val="000000"/>
                      <w:sz w:val="20"/>
                      <w:szCs w:val="20"/>
                      <w:shd w:val="clear" w:color="auto" w:fill="FFFFFF"/>
                    </w:rPr>
                  </w:pPr>
                  <w:r w:rsidRPr="00D7652A">
                    <w:rPr>
                      <w:rFonts w:ascii="Arial" w:hAnsi="Arial" w:cs="Arial"/>
                      <w:sz w:val="20"/>
                      <w:szCs w:val="20"/>
                      <w:lang w:val="en-US"/>
                    </w:rPr>
                    <w:t>D</w:t>
                  </w:r>
                </w:p>
              </w:tc>
              <w:tc>
                <w:tcPr>
                  <w:tcW w:w="1866" w:type="dxa"/>
                </w:tcPr>
                <w:p w14:paraId="1B7905E6" w14:textId="70C9DC39" w:rsidR="00D7652A" w:rsidRPr="00D7652A" w:rsidRDefault="00D7652A" w:rsidP="00D7652A">
                  <w:pPr>
                    <w:rPr>
                      <w:rStyle w:val="normaltextrun"/>
                      <w:rFonts w:ascii="Arial" w:hAnsi="Arial" w:cs="Arial"/>
                      <w:color w:val="000000"/>
                      <w:sz w:val="20"/>
                      <w:szCs w:val="20"/>
                      <w:shd w:val="clear" w:color="auto" w:fill="FFFFFF"/>
                    </w:rPr>
                  </w:pPr>
                  <w:r w:rsidRPr="00D7652A">
                    <w:rPr>
                      <w:rFonts w:ascii="Arial" w:hAnsi="Arial" w:cs="Arial"/>
                      <w:sz w:val="20"/>
                      <w:szCs w:val="20"/>
                      <w:lang w:val="en-US"/>
                    </w:rPr>
                    <w:t>C0861</w:t>
                  </w:r>
                </w:p>
              </w:tc>
            </w:tr>
            <w:tr w:rsidR="00D7652A" w:rsidRPr="00D7652A" w14:paraId="4CA7DC22" w14:textId="77777777" w:rsidTr="008B5A7D">
              <w:tc>
                <w:tcPr>
                  <w:tcW w:w="3854" w:type="dxa"/>
                </w:tcPr>
                <w:p w14:paraId="072FA8AB" w14:textId="03F92AB9" w:rsidR="00D7652A" w:rsidRPr="00D7652A" w:rsidRDefault="00D7652A" w:rsidP="00D7652A">
                  <w:pPr>
                    <w:rPr>
                      <w:rFonts w:ascii="Arial" w:hAnsi="Arial" w:cs="Arial"/>
                      <w:sz w:val="20"/>
                      <w:szCs w:val="20"/>
                      <w:lang w:val="en-US"/>
                    </w:rPr>
                  </w:pPr>
                  <w:r w:rsidRPr="00D7652A">
                    <w:rPr>
                      <w:rFonts w:ascii="Arial" w:hAnsi="Arial" w:cs="Arial"/>
                      <w:sz w:val="20"/>
                      <w:szCs w:val="20"/>
                      <w:lang w:val="en-US"/>
                    </w:rPr>
                    <w:t xml:space="preserve">---------CUSTOMS OFFICE </w:t>
                  </w:r>
                </w:p>
              </w:tc>
              <w:tc>
                <w:tcPr>
                  <w:tcW w:w="1271" w:type="dxa"/>
                </w:tcPr>
                <w:p w14:paraId="4A664F3C" w14:textId="3FAD4CAA" w:rsidR="00D7652A" w:rsidRPr="00D7652A" w:rsidRDefault="00D7652A" w:rsidP="00D7652A">
                  <w:pPr>
                    <w:rPr>
                      <w:rStyle w:val="normaltextrun"/>
                      <w:rFonts w:ascii="Arial" w:hAnsi="Arial" w:cs="Arial"/>
                      <w:color w:val="000000"/>
                      <w:sz w:val="20"/>
                      <w:szCs w:val="20"/>
                      <w:shd w:val="clear" w:color="auto" w:fill="FFFFFF"/>
                    </w:rPr>
                  </w:pPr>
                  <w:r w:rsidRPr="00D7652A">
                    <w:rPr>
                      <w:rFonts w:ascii="Arial" w:hAnsi="Arial" w:cs="Arial"/>
                      <w:sz w:val="20"/>
                      <w:szCs w:val="20"/>
                      <w:lang w:val="en-US"/>
                    </w:rPr>
                    <w:t xml:space="preserve">1x </w:t>
                  </w:r>
                </w:p>
              </w:tc>
              <w:tc>
                <w:tcPr>
                  <w:tcW w:w="1850" w:type="dxa"/>
                </w:tcPr>
                <w:p w14:paraId="51FA8398" w14:textId="7662E9E6" w:rsidR="00D7652A" w:rsidRPr="00D7652A" w:rsidRDefault="00D7652A" w:rsidP="00D7652A">
                  <w:pPr>
                    <w:rPr>
                      <w:rStyle w:val="normaltextrun"/>
                      <w:rFonts w:ascii="Arial" w:hAnsi="Arial" w:cs="Arial"/>
                      <w:color w:val="000000"/>
                      <w:sz w:val="20"/>
                      <w:szCs w:val="20"/>
                      <w:shd w:val="clear" w:color="auto" w:fill="FFFFFF"/>
                    </w:rPr>
                  </w:pPr>
                  <w:r w:rsidRPr="00D7652A">
                    <w:rPr>
                      <w:rFonts w:ascii="Arial" w:hAnsi="Arial" w:cs="Arial"/>
                      <w:sz w:val="20"/>
                      <w:szCs w:val="20"/>
                      <w:lang w:val="en-US"/>
                    </w:rPr>
                    <w:t>D</w:t>
                  </w:r>
                </w:p>
              </w:tc>
              <w:tc>
                <w:tcPr>
                  <w:tcW w:w="1866" w:type="dxa"/>
                </w:tcPr>
                <w:p w14:paraId="12972D0C" w14:textId="57A63176" w:rsidR="00D7652A" w:rsidRPr="00D7652A" w:rsidRDefault="00D7652A" w:rsidP="00D7652A">
                  <w:pPr>
                    <w:rPr>
                      <w:rStyle w:val="normaltextrun"/>
                      <w:rFonts w:ascii="Arial" w:hAnsi="Arial" w:cs="Arial"/>
                      <w:color w:val="000000"/>
                      <w:sz w:val="20"/>
                      <w:szCs w:val="20"/>
                      <w:shd w:val="clear" w:color="auto" w:fill="FFFFFF"/>
                    </w:rPr>
                  </w:pPr>
                  <w:r w:rsidRPr="00D7652A">
                    <w:rPr>
                      <w:rFonts w:ascii="Arial" w:hAnsi="Arial" w:cs="Arial"/>
                      <w:sz w:val="20"/>
                      <w:szCs w:val="20"/>
                      <w:lang w:val="en-US"/>
                    </w:rPr>
                    <w:t>C0394</w:t>
                  </w:r>
                </w:p>
              </w:tc>
            </w:tr>
            <w:tr w:rsidR="00D7652A" w:rsidRPr="00D7652A" w14:paraId="18B2B2E8" w14:textId="77777777" w:rsidTr="008B5A7D">
              <w:tc>
                <w:tcPr>
                  <w:tcW w:w="3854" w:type="dxa"/>
                </w:tcPr>
                <w:p w14:paraId="4B02D500" w14:textId="310E515E" w:rsidR="00D7652A" w:rsidRPr="00D7652A" w:rsidRDefault="00D7652A" w:rsidP="00D7652A">
                  <w:pPr>
                    <w:rPr>
                      <w:rFonts w:ascii="Arial" w:hAnsi="Arial" w:cs="Arial"/>
                      <w:sz w:val="20"/>
                      <w:szCs w:val="20"/>
                    </w:rPr>
                  </w:pPr>
                  <w:r w:rsidRPr="00D7652A">
                    <w:rPr>
                      <w:rFonts w:ascii="Arial" w:hAnsi="Arial" w:cs="Arial"/>
                      <w:sz w:val="20"/>
                      <w:szCs w:val="20"/>
                      <w:lang w:val="en-US"/>
                    </w:rPr>
                    <w:t xml:space="preserve">---------GNSS </w:t>
                  </w:r>
                </w:p>
              </w:tc>
              <w:tc>
                <w:tcPr>
                  <w:tcW w:w="1271" w:type="dxa"/>
                </w:tcPr>
                <w:p w14:paraId="46B2384B" w14:textId="75C4F878" w:rsidR="00D7652A" w:rsidRPr="00D7652A" w:rsidRDefault="00D7652A" w:rsidP="00D7652A">
                  <w:pPr>
                    <w:rPr>
                      <w:rStyle w:val="normaltextrun"/>
                      <w:rFonts w:ascii="Arial" w:hAnsi="Arial" w:cs="Arial"/>
                      <w:color w:val="000000"/>
                      <w:sz w:val="20"/>
                      <w:szCs w:val="20"/>
                      <w:shd w:val="clear" w:color="auto" w:fill="FFFFFF"/>
                    </w:rPr>
                  </w:pPr>
                  <w:r w:rsidRPr="00D7652A">
                    <w:rPr>
                      <w:rFonts w:ascii="Arial" w:hAnsi="Arial" w:cs="Arial"/>
                      <w:sz w:val="20"/>
                      <w:szCs w:val="20"/>
                      <w:lang w:val="en-US"/>
                    </w:rPr>
                    <w:t xml:space="preserve">1x </w:t>
                  </w:r>
                </w:p>
              </w:tc>
              <w:tc>
                <w:tcPr>
                  <w:tcW w:w="1850" w:type="dxa"/>
                </w:tcPr>
                <w:p w14:paraId="3E26602D" w14:textId="207CFDC5" w:rsidR="00D7652A" w:rsidRPr="00D7652A" w:rsidRDefault="00D7652A" w:rsidP="00D7652A">
                  <w:pPr>
                    <w:rPr>
                      <w:rStyle w:val="normaltextrun"/>
                      <w:rFonts w:ascii="Arial" w:hAnsi="Arial" w:cs="Arial"/>
                      <w:color w:val="000000"/>
                      <w:sz w:val="20"/>
                      <w:szCs w:val="20"/>
                      <w:shd w:val="clear" w:color="auto" w:fill="FFFFFF"/>
                    </w:rPr>
                  </w:pPr>
                  <w:r w:rsidRPr="00D7652A">
                    <w:rPr>
                      <w:rFonts w:ascii="Arial" w:hAnsi="Arial" w:cs="Arial"/>
                      <w:sz w:val="20"/>
                      <w:szCs w:val="20"/>
                      <w:lang w:val="en-US"/>
                    </w:rPr>
                    <w:t>D</w:t>
                  </w:r>
                </w:p>
              </w:tc>
              <w:tc>
                <w:tcPr>
                  <w:tcW w:w="1866" w:type="dxa"/>
                </w:tcPr>
                <w:p w14:paraId="61446A66" w14:textId="1DC461EC" w:rsidR="00D7652A" w:rsidRPr="00D7652A" w:rsidRDefault="00D7652A" w:rsidP="00D7652A">
                  <w:pPr>
                    <w:rPr>
                      <w:rStyle w:val="normaltextrun"/>
                      <w:rFonts w:ascii="Arial" w:hAnsi="Arial" w:cs="Arial"/>
                      <w:color w:val="000000"/>
                      <w:sz w:val="20"/>
                      <w:szCs w:val="20"/>
                      <w:shd w:val="clear" w:color="auto" w:fill="FFFFFF"/>
                    </w:rPr>
                  </w:pPr>
                  <w:r w:rsidRPr="00D7652A">
                    <w:rPr>
                      <w:rFonts w:ascii="Arial" w:hAnsi="Arial" w:cs="Arial"/>
                      <w:sz w:val="20"/>
                      <w:szCs w:val="20"/>
                      <w:lang w:val="en-US"/>
                    </w:rPr>
                    <w:t>C0394</w:t>
                  </w:r>
                </w:p>
              </w:tc>
            </w:tr>
            <w:tr w:rsidR="00D7652A" w:rsidRPr="00D7652A" w14:paraId="1CDC1EE2" w14:textId="77777777" w:rsidTr="008B5A7D">
              <w:tc>
                <w:tcPr>
                  <w:tcW w:w="3854" w:type="dxa"/>
                </w:tcPr>
                <w:p w14:paraId="666240DD" w14:textId="2DA33B9D" w:rsidR="00D7652A" w:rsidRPr="00D7652A" w:rsidRDefault="00D7652A" w:rsidP="00D7652A">
                  <w:pPr>
                    <w:rPr>
                      <w:rFonts w:ascii="Arial" w:hAnsi="Arial" w:cs="Arial"/>
                      <w:sz w:val="20"/>
                      <w:szCs w:val="20"/>
                    </w:rPr>
                  </w:pPr>
                  <w:r w:rsidRPr="00D7652A">
                    <w:rPr>
                      <w:rFonts w:ascii="Arial" w:hAnsi="Arial" w:cs="Arial"/>
                      <w:sz w:val="20"/>
                      <w:szCs w:val="20"/>
                      <w:lang w:val="en-US"/>
                    </w:rPr>
                    <w:t xml:space="preserve">---------ECONOMIC OPERATOR </w:t>
                  </w:r>
                </w:p>
              </w:tc>
              <w:tc>
                <w:tcPr>
                  <w:tcW w:w="1271" w:type="dxa"/>
                </w:tcPr>
                <w:p w14:paraId="625F47DB" w14:textId="6B1995E5" w:rsidR="00D7652A" w:rsidRPr="00D7652A" w:rsidRDefault="00D7652A" w:rsidP="00D7652A">
                  <w:pPr>
                    <w:rPr>
                      <w:rStyle w:val="normaltextrun"/>
                      <w:rFonts w:ascii="Arial" w:hAnsi="Arial" w:cs="Arial"/>
                      <w:color w:val="000000"/>
                      <w:sz w:val="20"/>
                      <w:szCs w:val="20"/>
                      <w:shd w:val="clear" w:color="auto" w:fill="FFFFFF"/>
                    </w:rPr>
                  </w:pPr>
                  <w:r w:rsidRPr="00D7652A">
                    <w:rPr>
                      <w:rFonts w:ascii="Arial" w:hAnsi="Arial" w:cs="Arial"/>
                      <w:sz w:val="20"/>
                      <w:szCs w:val="20"/>
                      <w:lang w:val="en-US"/>
                    </w:rPr>
                    <w:t xml:space="preserve">1x </w:t>
                  </w:r>
                </w:p>
              </w:tc>
              <w:tc>
                <w:tcPr>
                  <w:tcW w:w="1850" w:type="dxa"/>
                </w:tcPr>
                <w:p w14:paraId="7C549A23" w14:textId="4F9869ED" w:rsidR="00D7652A" w:rsidRPr="00D7652A" w:rsidRDefault="00D7652A" w:rsidP="00D7652A">
                  <w:pPr>
                    <w:rPr>
                      <w:rStyle w:val="normaltextrun"/>
                      <w:rFonts w:ascii="Arial" w:hAnsi="Arial" w:cs="Arial"/>
                      <w:color w:val="000000"/>
                      <w:sz w:val="20"/>
                      <w:szCs w:val="20"/>
                      <w:shd w:val="clear" w:color="auto" w:fill="FFFFFF"/>
                    </w:rPr>
                  </w:pPr>
                  <w:r w:rsidRPr="00D7652A">
                    <w:rPr>
                      <w:rFonts w:ascii="Arial" w:hAnsi="Arial" w:cs="Arial"/>
                      <w:sz w:val="20"/>
                      <w:szCs w:val="20"/>
                      <w:lang w:val="en-US"/>
                    </w:rPr>
                    <w:t>D</w:t>
                  </w:r>
                </w:p>
              </w:tc>
              <w:tc>
                <w:tcPr>
                  <w:tcW w:w="1866" w:type="dxa"/>
                </w:tcPr>
                <w:p w14:paraId="54AA1B0A" w14:textId="11ED5D59" w:rsidR="00D7652A" w:rsidRPr="00D7652A" w:rsidRDefault="00D7652A" w:rsidP="00D7652A">
                  <w:pPr>
                    <w:rPr>
                      <w:rStyle w:val="normaltextrun"/>
                      <w:rFonts w:ascii="Arial" w:hAnsi="Arial" w:cs="Arial"/>
                      <w:color w:val="000000"/>
                      <w:sz w:val="20"/>
                      <w:szCs w:val="20"/>
                      <w:shd w:val="clear" w:color="auto" w:fill="FFFFFF"/>
                    </w:rPr>
                  </w:pPr>
                  <w:r w:rsidRPr="00D7652A">
                    <w:rPr>
                      <w:rFonts w:ascii="Arial" w:hAnsi="Arial" w:cs="Arial"/>
                      <w:sz w:val="20"/>
                      <w:szCs w:val="20"/>
                      <w:lang w:val="en-US"/>
                    </w:rPr>
                    <w:t>C0394</w:t>
                  </w:r>
                </w:p>
              </w:tc>
            </w:tr>
            <w:tr w:rsidR="00D7652A" w:rsidRPr="00D7652A" w14:paraId="7242EB4B" w14:textId="77777777" w:rsidTr="008B5A7D">
              <w:tc>
                <w:tcPr>
                  <w:tcW w:w="3854" w:type="dxa"/>
                </w:tcPr>
                <w:p w14:paraId="49C4B83E" w14:textId="07BE6131" w:rsidR="00D7652A" w:rsidRPr="00D7652A" w:rsidRDefault="00D7652A" w:rsidP="00D7652A">
                  <w:pPr>
                    <w:rPr>
                      <w:rFonts w:ascii="Arial" w:hAnsi="Arial" w:cs="Arial"/>
                      <w:sz w:val="20"/>
                      <w:szCs w:val="20"/>
                      <w:lang w:val="en-US"/>
                    </w:rPr>
                  </w:pPr>
                  <w:r w:rsidRPr="00D7652A">
                    <w:rPr>
                      <w:rFonts w:ascii="Arial" w:hAnsi="Arial" w:cs="Arial"/>
                      <w:sz w:val="20"/>
                      <w:szCs w:val="20"/>
                      <w:lang w:val="en-US"/>
                    </w:rPr>
                    <w:t xml:space="preserve">---------ADDRESS </w:t>
                  </w:r>
                </w:p>
              </w:tc>
              <w:tc>
                <w:tcPr>
                  <w:tcW w:w="1271" w:type="dxa"/>
                </w:tcPr>
                <w:p w14:paraId="1ADCEE47" w14:textId="34E6468C" w:rsidR="00D7652A" w:rsidRPr="00D7652A" w:rsidRDefault="00D7652A" w:rsidP="00D7652A">
                  <w:pPr>
                    <w:rPr>
                      <w:rStyle w:val="normaltextrun"/>
                      <w:rFonts w:ascii="Arial" w:hAnsi="Arial" w:cs="Arial"/>
                      <w:color w:val="000000"/>
                      <w:sz w:val="20"/>
                      <w:szCs w:val="20"/>
                      <w:shd w:val="clear" w:color="auto" w:fill="FFFFFF"/>
                    </w:rPr>
                  </w:pPr>
                  <w:r w:rsidRPr="00D7652A">
                    <w:rPr>
                      <w:rFonts w:ascii="Arial" w:hAnsi="Arial" w:cs="Arial"/>
                      <w:sz w:val="20"/>
                      <w:szCs w:val="20"/>
                      <w:lang w:val="en-US"/>
                    </w:rPr>
                    <w:t xml:space="preserve">1x </w:t>
                  </w:r>
                </w:p>
              </w:tc>
              <w:tc>
                <w:tcPr>
                  <w:tcW w:w="1850" w:type="dxa"/>
                </w:tcPr>
                <w:p w14:paraId="28ADE5C6" w14:textId="012D3896" w:rsidR="00D7652A" w:rsidRPr="00D7652A" w:rsidRDefault="00D7652A" w:rsidP="00D7652A">
                  <w:pPr>
                    <w:rPr>
                      <w:rStyle w:val="normaltextrun"/>
                      <w:rFonts w:ascii="Arial" w:hAnsi="Arial" w:cs="Arial"/>
                      <w:color w:val="000000"/>
                      <w:sz w:val="20"/>
                      <w:szCs w:val="20"/>
                      <w:shd w:val="clear" w:color="auto" w:fill="FFFFFF"/>
                    </w:rPr>
                  </w:pPr>
                  <w:r w:rsidRPr="00D7652A">
                    <w:rPr>
                      <w:rFonts w:ascii="Arial" w:hAnsi="Arial" w:cs="Arial"/>
                      <w:sz w:val="20"/>
                      <w:szCs w:val="20"/>
                      <w:lang w:val="en-US"/>
                    </w:rPr>
                    <w:t>D</w:t>
                  </w:r>
                </w:p>
              </w:tc>
              <w:tc>
                <w:tcPr>
                  <w:tcW w:w="1866" w:type="dxa"/>
                </w:tcPr>
                <w:p w14:paraId="32549773" w14:textId="5A22E52A" w:rsidR="00D7652A" w:rsidRPr="00D7652A" w:rsidRDefault="00D7652A" w:rsidP="00D7652A">
                  <w:pPr>
                    <w:rPr>
                      <w:rStyle w:val="normaltextrun"/>
                      <w:rFonts w:ascii="Arial" w:hAnsi="Arial" w:cs="Arial"/>
                      <w:color w:val="000000"/>
                      <w:sz w:val="20"/>
                      <w:szCs w:val="20"/>
                      <w:shd w:val="clear" w:color="auto" w:fill="FFFFFF"/>
                    </w:rPr>
                  </w:pPr>
                  <w:r w:rsidRPr="00D7652A">
                    <w:rPr>
                      <w:rFonts w:ascii="Arial" w:hAnsi="Arial" w:cs="Arial"/>
                      <w:sz w:val="20"/>
                      <w:szCs w:val="20"/>
                      <w:lang w:val="en-US"/>
                    </w:rPr>
                    <w:t>C0394</w:t>
                  </w:r>
                </w:p>
              </w:tc>
            </w:tr>
            <w:tr w:rsidR="00D7652A" w:rsidRPr="00D7652A" w14:paraId="0AD6B331" w14:textId="77777777" w:rsidTr="008B5A7D">
              <w:tc>
                <w:tcPr>
                  <w:tcW w:w="3854" w:type="dxa"/>
                </w:tcPr>
                <w:p w14:paraId="729FE40C" w14:textId="0D5456FF" w:rsidR="00D7652A" w:rsidRPr="00D7652A" w:rsidRDefault="00D7652A" w:rsidP="00D7652A">
                  <w:pPr>
                    <w:rPr>
                      <w:rFonts w:ascii="Arial" w:hAnsi="Arial" w:cs="Arial"/>
                      <w:sz w:val="20"/>
                      <w:szCs w:val="20"/>
                    </w:rPr>
                  </w:pPr>
                  <w:r w:rsidRPr="00D7652A">
                    <w:rPr>
                      <w:rFonts w:ascii="Arial" w:hAnsi="Arial" w:cs="Arial"/>
                      <w:sz w:val="20"/>
                      <w:szCs w:val="20"/>
                      <w:lang w:val="en-US"/>
                    </w:rPr>
                    <w:t xml:space="preserve">---------POSTCODE ADDRESS </w:t>
                  </w:r>
                </w:p>
              </w:tc>
              <w:tc>
                <w:tcPr>
                  <w:tcW w:w="1271" w:type="dxa"/>
                </w:tcPr>
                <w:p w14:paraId="7AFC8369" w14:textId="60CE598E" w:rsidR="00D7652A" w:rsidRPr="00D7652A" w:rsidRDefault="00D7652A" w:rsidP="00D7652A">
                  <w:pPr>
                    <w:rPr>
                      <w:rStyle w:val="normaltextrun"/>
                      <w:rFonts w:ascii="Arial" w:hAnsi="Arial" w:cs="Arial"/>
                      <w:color w:val="000000"/>
                      <w:sz w:val="20"/>
                      <w:szCs w:val="20"/>
                      <w:shd w:val="clear" w:color="auto" w:fill="FFFFFF"/>
                    </w:rPr>
                  </w:pPr>
                  <w:r w:rsidRPr="00D7652A">
                    <w:rPr>
                      <w:rFonts w:ascii="Arial" w:hAnsi="Arial" w:cs="Arial"/>
                      <w:sz w:val="20"/>
                      <w:szCs w:val="20"/>
                      <w:lang w:val="en-US"/>
                    </w:rPr>
                    <w:t xml:space="preserve">1x </w:t>
                  </w:r>
                </w:p>
              </w:tc>
              <w:tc>
                <w:tcPr>
                  <w:tcW w:w="1850" w:type="dxa"/>
                </w:tcPr>
                <w:p w14:paraId="444A5871" w14:textId="674E84CF" w:rsidR="00D7652A" w:rsidRPr="00D7652A" w:rsidRDefault="00D7652A" w:rsidP="00D7652A">
                  <w:pPr>
                    <w:rPr>
                      <w:rStyle w:val="normaltextrun"/>
                      <w:rFonts w:ascii="Arial" w:hAnsi="Arial" w:cs="Arial"/>
                      <w:color w:val="000000"/>
                      <w:sz w:val="20"/>
                      <w:szCs w:val="20"/>
                      <w:shd w:val="clear" w:color="auto" w:fill="FFFFFF"/>
                    </w:rPr>
                  </w:pPr>
                  <w:r w:rsidRPr="00D7652A">
                    <w:rPr>
                      <w:rFonts w:ascii="Arial" w:hAnsi="Arial" w:cs="Arial"/>
                      <w:sz w:val="20"/>
                      <w:szCs w:val="20"/>
                      <w:lang w:val="en-US"/>
                    </w:rPr>
                    <w:t>D</w:t>
                  </w:r>
                </w:p>
              </w:tc>
              <w:tc>
                <w:tcPr>
                  <w:tcW w:w="1866" w:type="dxa"/>
                </w:tcPr>
                <w:p w14:paraId="732FC648" w14:textId="51E13DD8" w:rsidR="00D7652A" w:rsidRPr="00D7652A" w:rsidRDefault="00D7652A" w:rsidP="00D7652A">
                  <w:pPr>
                    <w:rPr>
                      <w:rStyle w:val="normaltextrun"/>
                      <w:rFonts w:ascii="Arial" w:hAnsi="Arial" w:cs="Arial"/>
                      <w:color w:val="000000"/>
                      <w:sz w:val="20"/>
                      <w:szCs w:val="20"/>
                      <w:shd w:val="clear" w:color="auto" w:fill="FFFFFF"/>
                    </w:rPr>
                  </w:pPr>
                  <w:r w:rsidRPr="00D7652A">
                    <w:rPr>
                      <w:rFonts w:ascii="Arial" w:hAnsi="Arial" w:cs="Arial"/>
                      <w:sz w:val="20"/>
                      <w:szCs w:val="20"/>
                      <w:lang w:val="en-US"/>
                    </w:rPr>
                    <w:t>C0394</w:t>
                  </w:r>
                </w:p>
              </w:tc>
            </w:tr>
            <w:tr w:rsidR="00D7652A" w:rsidRPr="00D7652A" w14:paraId="0812A565" w14:textId="77777777" w:rsidTr="008B5A7D">
              <w:tc>
                <w:tcPr>
                  <w:tcW w:w="3854" w:type="dxa"/>
                </w:tcPr>
                <w:p w14:paraId="248E7E0E" w14:textId="664133F9" w:rsidR="00D7652A" w:rsidRPr="00D7652A" w:rsidRDefault="00D7652A" w:rsidP="00D7652A">
                  <w:pPr>
                    <w:rPr>
                      <w:rFonts w:ascii="Arial" w:hAnsi="Arial" w:cs="Arial"/>
                      <w:sz w:val="20"/>
                      <w:szCs w:val="20"/>
                      <w:lang w:val="en-US"/>
                    </w:rPr>
                  </w:pPr>
                  <w:r w:rsidRPr="00D7652A">
                    <w:rPr>
                      <w:rFonts w:ascii="Arial" w:hAnsi="Arial" w:cs="Arial"/>
                      <w:sz w:val="20"/>
                      <w:szCs w:val="20"/>
                      <w:lang w:val="en-US"/>
                    </w:rPr>
                    <w:t xml:space="preserve">---------CONTACT PERSON </w:t>
                  </w:r>
                </w:p>
              </w:tc>
              <w:tc>
                <w:tcPr>
                  <w:tcW w:w="1271" w:type="dxa"/>
                </w:tcPr>
                <w:p w14:paraId="0986975C" w14:textId="31CB46D9" w:rsidR="00D7652A" w:rsidRPr="00D7652A" w:rsidRDefault="00D7652A" w:rsidP="00D7652A">
                  <w:pPr>
                    <w:rPr>
                      <w:rStyle w:val="normaltextrun"/>
                      <w:rFonts w:ascii="Arial" w:hAnsi="Arial" w:cs="Arial"/>
                      <w:color w:val="000000"/>
                      <w:sz w:val="20"/>
                      <w:szCs w:val="20"/>
                      <w:shd w:val="clear" w:color="auto" w:fill="FFFFFF"/>
                    </w:rPr>
                  </w:pPr>
                  <w:r w:rsidRPr="00D7652A">
                    <w:rPr>
                      <w:rFonts w:ascii="Arial" w:hAnsi="Arial" w:cs="Arial"/>
                      <w:sz w:val="20"/>
                      <w:szCs w:val="20"/>
                      <w:lang w:val="en-US"/>
                    </w:rPr>
                    <w:t xml:space="preserve">1x </w:t>
                  </w:r>
                </w:p>
              </w:tc>
              <w:tc>
                <w:tcPr>
                  <w:tcW w:w="1850" w:type="dxa"/>
                </w:tcPr>
                <w:p w14:paraId="0B6967B6" w14:textId="7A238704" w:rsidR="00D7652A" w:rsidRPr="00D7652A" w:rsidRDefault="00D7652A" w:rsidP="00D7652A">
                  <w:pPr>
                    <w:rPr>
                      <w:rStyle w:val="normaltextrun"/>
                      <w:rFonts w:ascii="Arial" w:hAnsi="Arial" w:cs="Arial"/>
                      <w:color w:val="000000"/>
                      <w:sz w:val="20"/>
                      <w:szCs w:val="20"/>
                      <w:shd w:val="clear" w:color="auto" w:fill="FFFFFF"/>
                      <w:lang w:val="en-US"/>
                    </w:rPr>
                  </w:pPr>
                  <w:r w:rsidRPr="00D7652A">
                    <w:rPr>
                      <w:rFonts w:ascii="Arial" w:hAnsi="Arial" w:cs="Arial"/>
                      <w:sz w:val="20"/>
                      <w:szCs w:val="20"/>
                      <w:lang w:val="en-US"/>
                    </w:rPr>
                    <w:t>D</w:t>
                  </w:r>
                </w:p>
              </w:tc>
              <w:tc>
                <w:tcPr>
                  <w:tcW w:w="1866" w:type="dxa"/>
                </w:tcPr>
                <w:p w14:paraId="1FC4BA32" w14:textId="77777777" w:rsidR="00D7652A" w:rsidRPr="00D7652A" w:rsidRDefault="00D7652A" w:rsidP="00D7652A">
                  <w:pPr>
                    <w:rPr>
                      <w:rFonts w:ascii="Arial" w:hAnsi="Arial" w:cs="Arial"/>
                      <w:sz w:val="20"/>
                      <w:szCs w:val="20"/>
                      <w:lang w:val="en-US"/>
                    </w:rPr>
                  </w:pPr>
                  <w:r w:rsidRPr="00D7652A">
                    <w:rPr>
                      <w:rFonts w:ascii="Arial" w:hAnsi="Arial" w:cs="Arial"/>
                      <w:sz w:val="20"/>
                      <w:szCs w:val="20"/>
                      <w:lang w:val="en-US"/>
                    </w:rPr>
                    <w:t>C0394</w:t>
                  </w:r>
                </w:p>
                <w:p w14:paraId="65BC68F0" w14:textId="6E73B5A4" w:rsidR="00D7652A" w:rsidRPr="00D7652A" w:rsidRDefault="00D7652A" w:rsidP="00D7652A">
                  <w:pPr>
                    <w:rPr>
                      <w:rStyle w:val="normaltextrun"/>
                      <w:rFonts w:ascii="Arial" w:hAnsi="Arial" w:cs="Arial"/>
                      <w:sz w:val="20"/>
                      <w:szCs w:val="20"/>
                      <w:lang w:val="en-US"/>
                    </w:rPr>
                  </w:pPr>
                  <w:r w:rsidRPr="00D7652A">
                    <w:rPr>
                      <w:rFonts w:ascii="Arial" w:hAnsi="Arial" w:cs="Arial"/>
                      <w:sz w:val="20"/>
                      <w:szCs w:val="20"/>
                      <w:lang w:val="en-US"/>
                    </w:rPr>
                    <w:t>G0105</w:t>
                  </w:r>
                </w:p>
              </w:tc>
            </w:tr>
            <w:tr w:rsidR="00D7652A" w:rsidRPr="00D7652A" w14:paraId="3B6F9564" w14:textId="77777777" w:rsidTr="008B5A7D">
              <w:tc>
                <w:tcPr>
                  <w:tcW w:w="3854" w:type="dxa"/>
                </w:tcPr>
                <w:p w14:paraId="0B65AAA2" w14:textId="7561EF43" w:rsidR="00D7652A" w:rsidRPr="003E0E6B" w:rsidRDefault="00D7652A" w:rsidP="00D7652A">
                  <w:pPr>
                    <w:rPr>
                      <w:rFonts w:ascii="Arial" w:hAnsi="Arial" w:cs="Arial"/>
                      <w:sz w:val="20"/>
                      <w:szCs w:val="20"/>
                      <w:lang w:val="en-US"/>
                    </w:rPr>
                  </w:pPr>
                  <w:r w:rsidRPr="00D7652A">
                    <w:rPr>
                      <w:rFonts w:ascii="Arial" w:hAnsi="Arial" w:cs="Arial"/>
                      <w:sz w:val="20"/>
                      <w:szCs w:val="20"/>
                      <w:lang w:val="en-US"/>
                    </w:rPr>
                    <w:t xml:space="preserve">------HOUSE CONSIGNMENT </w:t>
                  </w:r>
                </w:p>
              </w:tc>
              <w:tc>
                <w:tcPr>
                  <w:tcW w:w="1271" w:type="dxa"/>
                </w:tcPr>
                <w:p w14:paraId="564FBAE7" w14:textId="48E41919" w:rsidR="00D7652A" w:rsidRPr="00D7652A" w:rsidRDefault="00D7652A" w:rsidP="00D7652A">
                  <w:pPr>
                    <w:rPr>
                      <w:rStyle w:val="normaltextrun"/>
                      <w:rFonts w:ascii="Arial" w:hAnsi="Arial" w:cs="Arial"/>
                      <w:color w:val="000000"/>
                      <w:sz w:val="20"/>
                      <w:szCs w:val="20"/>
                      <w:shd w:val="clear" w:color="auto" w:fill="FFFFFF"/>
                    </w:rPr>
                  </w:pPr>
                  <w:r w:rsidRPr="00D7652A">
                    <w:rPr>
                      <w:rFonts w:ascii="Arial" w:hAnsi="Arial" w:cs="Arial"/>
                      <w:strike/>
                      <w:color w:val="FF0000"/>
                      <w:sz w:val="20"/>
                      <w:szCs w:val="20"/>
                    </w:rPr>
                    <w:t xml:space="preserve">1x </w:t>
                  </w:r>
                  <w:r w:rsidRPr="00D7652A">
                    <w:rPr>
                      <w:rFonts w:ascii="Arial" w:hAnsi="Arial" w:cs="Arial"/>
                      <w:b/>
                      <w:bCs/>
                      <w:sz w:val="20"/>
                      <w:szCs w:val="20"/>
                      <w:highlight w:val="yellow"/>
                      <w:lang w:val="en-US"/>
                    </w:rPr>
                    <w:t>1999x</w:t>
                  </w:r>
                </w:p>
              </w:tc>
              <w:tc>
                <w:tcPr>
                  <w:tcW w:w="1850" w:type="dxa"/>
                </w:tcPr>
                <w:p w14:paraId="4BC216A5" w14:textId="38872A7F" w:rsidR="00D7652A" w:rsidRPr="00D7652A" w:rsidRDefault="00D7652A" w:rsidP="00D7652A">
                  <w:pPr>
                    <w:rPr>
                      <w:rStyle w:val="normaltextrun"/>
                      <w:rFonts w:ascii="Arial" w:hAnsi="Arial" w:cs="Arial"/>
                      <w:color w:val="000000"/>
                      <w:sz w:val="20"/>
                      <w:szCs w:val="20"/>
                      <w:shd w:val="clear" w:color="auto" w:fill="FFFFFF"/>
                    </w:rPr>
                  </w:pPr>
                  <w:r w:rsidRPr="00D7652A">
                    <w:rPr>
                      <w:rFonts w:ascii="Arial" w:hAnsi="Arial" w:cs="Arial"/>
                      <w:sz w:val="20"/>
                      <w:szCs w:val="20"/>
                      <w:lang w:val="en-US"/>
                    </w:rPr>
                    <w:t>R</w:t>
                  </w:r>
                </w:p>
              </w:tc>
              <w:tc>
                <w:tcPr>
                  <w:tcW w:w="1866" w:type="dxa"/>
                </w:tcPr>
                <w:p w14:paraId="6FEB92E7" w14:textId="77777777" w:rsidR="00D7652A" w:rsidRPr="00D7652A" w:rsidRDefault="00D7652A" w:rsidP="00D7652A">
                  <w:pPr>
                    <w:rPr>
                      <w:rStyle w:val="normaltextrun"/>
                      <w:rFonts w:ascii="Arial" w:hAnsi="Arial" w:cs="Arial"/>
                      <w:color w:val="000000"/>
                      <w:sz w:val="20"/>
                      <w:szCs w:val="20"/>
                      <w:shd w:val="clear" w:color="auto" w:fill="FFFFFF"/>
                    </w:rPr>
                  </w:pPr>
                </w:p>
              </w:tc>
            </w:tr>
            <w:tr w:rsidR="00D7652A" w:rsidRPr="00D7652A" w14:paraId="401C7BF3" w14:textId="77777777" w:rsidTr="008B5A7D">
              <w:tc>
                <w:tcPr>
                  <w:tcW w:w="3854" w:type="dxa"/>
                </w:tcPr>
                <w:p w14:paraId="52CD253F" w14:textId="3F08D850" w:rsidR="00D7652A" w:rsidRPr="00D7652A" w:rsidRDefault="00D7652A" w:rsidP="00D7652A">
                  <w:pPr>
                    <w:jc w:val="center"/>
                    <w:rPr>
                      <w:rFonts w:ascii="Arial" w:hAnsi="Arial" w:cs="Arial"/>
                      <w:sz w:val="20"/>
                      <w:szCs w:val="20"/>
                      <w:lang w:val="en-US"/>
                    </w:rPr>
                  </w:pPr>
                  <w:r w:rsidRPr="00D7652A">
                    <w:rPr>
                      <w:rFonts w:ascii="Arial" w:hAnsi="Arial" w:cs="Arial"/>
                      <w:b/>
                      <w:bCs/>
                      <w:sz w:val="20"/>
                      <w:szCs w:val="20"/>
                      <w:highlight w:val="yellow"/>
                      <w:lang w:val="en-US"/>
                    </w:rPr>
                    <w:t>Sequence number</w:t>
                  </w:r>
                </w:p>
              </w:tc>
              <w:tc>
                <w:tcPr>
                  <w:tcW w:w="1271" w:type="dxa"/>
                </w:tcPr>
                <w:p w14:paraId="231AC9AA" w14:textId="77777777" w:rsidR="00D7652A" w:rsidRPr="00D7652A" w:rsidRDefault="00D7652A" w:rsidP="00D7652A">
                  <w:pPr>
                    <w:rPr>
                      <w:rFonts w:ascii="Arial" w:hAnsi="Arial" w:cs="Arial"/>
                      <w:strike/>
                      <w:color w:val="FF0000"/>
                      <w:sz w:val="20"/>
                      <w:szCs w:val="20"/>
                    </w:rPr>
                  </w:pPr>
                </w:p>
              </w:tc>
              <w:tc>
                <w:tcPr>
                  <w:tcW w:w="1850" w:type="dxa"/>
                </w:tcPr>
                <w:p w14:paraId="55B74830" w14:textId="384EF498" w:rsidR="00D7652A" w:rsidRPr="00D7652A" w:rsidRDefault="00D7652A" w:rsidP="00D7652A">
                  <w:pPr>
                    <w:rPr>
                      <w:rFonts w:ascii="Arial" w:hAnsi="Arial" w:cs="Arial"/>
                      <w:sz w:val="20"/>
                      <w:szCs w:val="20"/>
                      <w:lang w:val="en-US"/>
                    </w:rPr>
                  </w:pPr>
                  <w:r w:rsidRPr="00D7652A">
                    <w:rPr>
                      <w:rFonts w:ascii="Arial" w:hAnsi="Arial" w:cs="Arial"/>
                      <w:b/>
                      <w:bCs/>
                      <w:sz w:val="20"/>
                      <w:szCs w:val="20"/>
                      <w:highlight w:val="yellow"/>
                      <w:lang w:val="en-US"/>
                    </w:rPr>
                    <w:t>R n..5</w:t>
                  </w:r>
                </w:p>
              </w:tc>
              <w:tc>
                <w:tcPr>
                  <w:tcW w:w="1866" w:type="dxa"/>
                </w:tcPr>
                <w:p w14:paraId="73593393" w14:textId="23C76788" w:rsidR="00D7652A" w:rsidRPr="002951AB" w:rsidRDefault="00D7652A" w:rsidP="00D7652A">
                  <w:pPr>
                    <w:rPr>
                      <w:rStyle w:val="normaltextrun"/>
                      <w:rFonts w:ascii="Arial" w:hAnsi="Arial" w:cs="Arial"/>
                      <w:color w:val="000000"/>
                      <w:sz w:val="20"/>
                      <w:szCs w:val="20"/>
                      <w:shd w:val="clear" w:color="auto" w:fill="FFFFFF"/>
                      <w:lang w:val="en-US"/>
                    </w:rPr>
                  </w:pPr>
                  <w:r w:rsidRPr="006E36EE">
                    <w:rPr>
                      <w:rFonts w:ascii="Arial" w:hAnsi="Arial" w:cs="Arial"/>
                      <w:b/>
                      <w:bCs/>
                      <w:sz w:val="20"/>
                      <w:szCs w:val="20"/>
                      <w:highlight w:val="yellow"/>
                      <w:lang w:val="en-US"/>
                    </w:rPr>
                    <w:t>G</w:t>
                  </w:r>
                  <w:r w:rsidR="006E36EE" w:rsidRPr="006E36EE">
                    <w:rPr>
                      <w:rFonts w:ascii="Arial" w:hAnsi="Arial" w:cs="Arial"/>
                      <w:b/>
                      <w:bCs/>
                      <w:sz w:val="20"/>
                      <w:szCs w:val="20"/>
                      <w:highlight w:val="yellow"/>
                      <w:lang w:val="en-US"/>
                    </w:rPr>
                    <w:t>0095</w:t>
                  </w:r>
                </w:p>
              </w:tc>
            </w:tr>
            <w:tr w:rsidR="00D7652A" w:rsidRPr="00D7652A" w14:paraId="779F6FE8" w14:textId="77777777" w:rsidTr="008B5A7D">
              <w:trPr>
                <w:trHeight w:val="203"/>
              </w:trPr>
              <w:tc>
                <w:tcPr>
                  <w:tcW w:w="3854" w:type="dxa"/>
                </w:tcPr>
                <w:p w14:paraId="532863C7" w14:textId="622EDC71" w:rsidR="00D7652A" w:rsidRPr="00D7652A" w:rsidRDefault="00D7652A" w:rsidP="00D7652A">
                  <w:pPr>
                    <w:rPr>
                      <w:rFonts w:ascii="Arial" w:hAnsi="Arial" w:cs="Arial"/>
                      <w:b/>
                      <w:bCs/>
                      <w:sz w:val="20"/>
                      <w:szCs w:val="20"/>
                      <w:highlight w:val="yellow"/>
                      <w:lang w:val="en-US"/>
                    </w:rPr>
                  </w:pPr>
                  <w:r w:rsidRPr="00D7652A">
                    <w:rPr>
                      <w:rFonts w:ascii="Arial" w:hAnsi="Arial" w:cs="Arial"/>
                      <w:b/>
                      <w:bCs/>
                      <w:sz w:val="20"/>
                      <w:szCs w:val="20"/>
                      <w:highlight w:val="yellow"/>
                      <w:lang w:val="en-US"/>
                    </w:rPr>
                    <w:t>---</w:t>
                  </w:r>
                  <w:r w:rsidR="008B5A7D">
                    <w:rPr>
                      <w:rFonts w:ascii="Arial" w:hAnsi="Arial" w:cs="Arial"/>
                      <w:b/>
                      <w:bCs/>
                      <w:sz w:val="20"/>
                      <w:szCs w:val="20"/>
                      <w:highlight w:val="yellow"/>
                      <w:lang w:val="en-US"/>
                    </w:rPr>
                    <w:t>---</w:t>
                  </w:r>
                  <w:r w:rsidRPr="00D7652A">
                    <w:rPr>
                      <w:rFonts w:ascii="Arial" w:hAnsi="Arial" w:cs="Arial"/>
                      <w:b/>
                      <w:bCs/>
                      <w:sz w:val="20"/>
                      <w:szCs w:val="20"/>
                      <w:highlight w:val="yellow"/>
                      <w:lang w:val="en-US"/>
                    </w:rPr>
                    <w:t>---EXPORT OPERATION</w:t>
                  </w:r>
                </w:p>
              </w:tc>
              <w:tc>
                <w:tcPr>
                  <w:tcW w:w="1271" w:type="dxa"/>
                </w:tcPr>
                <w:p w14:paraId="4F889EEF" w14:textId="1DEB00D4" w:rsidR="00D7652A" w:rsidRPr="00D7652A" w:rsidRDefault="00D7652A" w:rsidP="00D7652A">
                  <w:pPr>
                    <w:rPr>
                      <w:rFonts w:ascii="Arial" w:hAnsi="Arial" w:cs="Arial"/>
                      <w:b/>
                      <w:bCs/>
                      <w:sz w:val="20"/>
                      <w:szCs w:val="20"/>
                      <w:highlight w:val="yellow"/>
                      <w:lang w:val="en-US"/>
                    </w:rPr>
                  </w:pPr>
                  <w:r w:rsidRPr="00D7652A">
                    <w:rPr>
                      <w:rFonts w:ascii="Arial" w:hAnsi="Arial" w:cs="Arial"/>
                      <w:b/>
                      <w:bCs/>
                      <w:sz w:val="20"/>
                      <w:szCs w:val="20"/>
                      <w:highlight w:val="yellow"/>
                      <w:lang w:val="en-US"/>
                    </w:rPr>
                    <w:t xml:space="preserve">1x </w:t>
                  </w:r>
                </w:p>
              </w:tc>
              <w:tc>
                <w:tcPr>
                  <w:tcW w:w="1850" w:type="dxa"/>
                </w:tcPr>
                <w:p w14:paraId="47462844" w14:textId="5B8B8B5F" w:rsidR="00D7652A" w:rsidRPr="00D7652A" w:rsidRDefault="00D7652A" w:rsidP="00D7652A">
                  <w:pPr>
                    <w:rPr>
                      <w:rFonts w:ascii="Arial" w:hAnsi="Arial" w:cs="Arial"/>
                      <w:b/>
                      <w:bCs/>
                      <w:sz w:val="20"/>
                      <w:szCs w:val="20"/>
                      <w:highlight w:val="yellow"/>
                      <w:lang w:val="en-US"/>
                    </w:rPr>
                  </w:pPr>
                  <w:r w:rsidRPr="00D7652A">
                    <w:rPr>
                      <w:rFonts w:ascii="Arial" w:hAnsi="Arial" w:cs="Arial"/>
                      <w:b/>
                      <w:bCs/>
                      <w:sz w:val="20"/>
                      <w:szCs w:val="20"/>
                      <w:highlight w:val="yellow"/>
                      <w:lang w:val="en-US"/>
                    </w:rPr>
                    <w:t>R</w:t>
                  </w:r>
                </w:p>
              </w:tc>
              <w:tc>
                <w:tcPr>
                  <w:tcW w:w="1866" w:type="dxa"/>
                </w:tcPr>
                <w:p w14:paraId="698392B1" w14:textId="77777777" w:rsidR="00D7652A" w:rsidRPr="00D7652A" w:rsidRDefault="00D7652A" w:rsidP="00D7652A">
                  <w:pPr>
                    <w:rPr>
                      <w:rStyle w:val="normaltextrun"/>
                      <w:rFonts w:ascii="Arial" w:hAnsi="Arial" w:cs="Arial"/>
                      <w:color w:val="000000"/>
                      <w:sz w:val="20"/>
                      <w:szCs w:val="20"/>
                      <w:shd w:val="clear" w:color="auto" w:fill="FFFFFF"/>
                    </w:rPr>
                  </w:pPr>
                </w:p>
              </w:tc>
            </w:tr>
            <w:tr w:rsidR="00D7652A" w:rsidRPr="00D7652A" w14:paraId="1E77E1A8" w14:textId="77777777" w:rsidTr="008B5A7D">
              <w:tc>
                <w:tcPr>
                  <w:tcW w:w="3854" w:type="dxa"/>
                </w:tcPr>
                <w:p w14:paraId="3A43EEDF" w14:textId="51281FD8" w:rsidR="00D7652A" w:rsidRPr="00D7652A" w:rsidRDefault="00D7652A" w:rsidP="008B5A7D">
                  <w:pPr>
                    <w:ind w:left="200"/>
                    <w:jc w:val="center"/>
                    <w:rPr>
                      <w:rFonts w:ascii="Arial" w:hAnsi="Arial" w:cs="Arial"/>
                      <w:strike/>
                      <w:sz w:val="20"/>
                      <w:szCs w:val="20"/>
                      <w:highlight w:val="yellow"/>
                      <w:lang w:val="en-US"/>
                    </w:rPr>
                  </w:pPr>
                  <w:r w:rsidRPr="00D7652A">
                    <w:rPr>
                      <w:rFonts w:ascii="Arial" w:hAnsi="Arial" w:cs="Arial"/>
                      <w:strike/>
                      <w:color w:val="FF0000"/>
                      <w:sz w:val="20"/>
                      <w:szCs w:val="20"/>
                      <w:lang w:val="en-US"/>
                    </w:rPr>
                    <w:t xml:space="preserve">Sequence number </w:t>
                  </w:r>
                </w:p>
              </w:tc>
              <w:tc>
                <w:tcPr>
                  <w:tcW w:w="1271" w:type="dxa"/>
                </w:tcPr>
                <w:p w14:paraId="5B2FBAC6" w14:textId="613C0223" w:rsidR="00D7652A" w:rsidRPr="00D7652A" w:rsidRDefault="008B5A7D" w:rsidP="00D7652A">
                  <w:pPr>
                    <w:rPr>
                      <w:rFonts w:ascii="Arial" w:hAnsi="Arial" w:cs="Arial"/>
                      <w:b/>
                      <w:bCs/>
                      <w:sz w:val="20"/>
                      <w:szCs w:val="20"/>
                      <w:highlight w:val="yellow"/>
                      <w:lang w:val="en-US"/>
                    </w:rPr>
                  </w:pPr>
                  <w:r w:rsidRPr="00D7652A">
                    <w:rPr>
                      <w:rFonts w:ascii="Arial" w:hAnsi="Arial" w:cs="Arial"/>
                      <w:strike/>
                      <w:color w:val="FF0000"/>
                      <w:sz w:val="20"/>
                      <w:szCs w:val="20"/>
                      <w:lang w:val="en-US"/>
                    </w:rPr>
                    <w:t>R</w:t>
                  </w:r>
                </w:p>
              </w:tc>
              <w:tc>
                <w:tcPr>
                  <w:tcW w:w="1850" w:type="dxa"/>
                </w:tcPr>
                <w:p w14:paraId="511D2EFF" w14:textId="6550A0F7" w:rsidR="00D7652A" w:rsidRPr="00D7652A" w:rsidRDefault="00D7652A" w:rsidP="00D7652A">
                  <w:pPr>
                    <w:rPr>
                      <w:rFonts w:ascii="Arial" w:hAnsi="Arial" w:cs="Arial"/>
                      <w:b/>
                      <w:bCs/>
                      <w:sz w:val="20"/>
                      <w:szCs w:val="20"/>
                      <w:highlight w:val="yellow"/>
                      <w:lang w:val="en-US"/>
                    </w:rPr>
                  </w:pPr>
                  <w:r w:rsidRPr="00D7652A">
                    <w:rPr>
                      <w:rFonts w:ascii="Arial" w:hAnsi="Arial" w:cs="Arial"/>
                      <w:strike/>
                      <w:color w:val="FF0000"/>
                      <w:sz w:val="20"/>
                      <w:szCs w:val="20"/>
                      <w:lang w:val="en-US"/>
                    </w:rPr>
                    <w:t>n..5</w:t>
                  </w:r>
                </w:p>
              </w:tc>
              <w:tc>
                <w:tcPr>
                  <w:tcW w:w="1866" w:type="dxa"/>
                </w:tcPr>
                <w:p w14:paraId="67A0CA25" w14:textId="0B5A723F" w:rsidR="00D7652A" w:rsidRPr="00D7652A" w:rsidRDefault="00D7652A" w:rsidP="00D7652A">
                  <w:pPr>
                    <w:rPr>
                      <w:rStyle w:val="normaltextrun"/>
                      <w:rFonts w:ascii="Arial" w:hAnsi="Arial" w:cs="Arial"/>
                      <w:color w:val="000000"/>
                      <w:sz w:val="20"/>
                      <w:szCs w:val="20"/>
                      <w:shd w:val="clear" w:color="auto" w:fill="FFFFFF"/>
                    </w:rPr>
                  </w:pPr>
                  <w:r w:rsidRPr="00D7652A">
                    <w:rPr>
                      <w:rFonts w:ascii="Arial" w:hAnsi="Arial" w:cs="Arial"/>
                      <w:strike/>
                      <w:color w:val="FF0000"/>
                      <w:sz w:val="20"/>
                      <w:szCs w:val="20"/>
                      <w:lang w:val="en-US"/>
                    </w:rPr>
                    <w:t>R0987</w:t>
                  </w:r>
                </w:p>
              </w:tc>
            </w:tr>
            <w:tr w:rsidR="00EB461B" w:rsidRPr="00D7652A" w14:paraId="68BEEBE3" w14:textId="77777777" w:rsidTr="008B5A7D">
              <w:tc>
                <w:tcPr>
                  <w:tcW w:w="3854" w:type="dxa"/>
                </w:tcPr>
                <w:p w14:paraId="2E4136E4" w14:textId="1D499E35" w:rsidR="00EB461B" w:rsidRPr="00EB461B" w:rsidRDefault="00EB461B" w:rsidP="008B5A7D">
                  <w:pPr>
                    <w:ind w:left="1050"/>
                    <w:rPr>
                      <w:rFonts w:ascii="Arial" w:hAnsi="Arial" w:cs="Arial"/>
                      <w:b/>
                      <w:bCs/>
                      <w:sz w:val="20"/>
                      <w:szCs w:val="20"/>
                      <w:highlight w:val="yellow"/>
                      <w:lang w:val="en-US"/>
                    </w:rPr>
                  </w:pPr>
                  <w:r w:rsidRPr="00EB461B">
                    <w:rPr>
                      <w:rFonts w:ascii="Arial" w:hAnsi="Arial" w:cs="Arial"/>
                      <w:b/>
                      <w:bCs/>
                      <w:sz w:val="20"/>
                      <w:szCs w:val="20"/>
                      <w:highlight w:val="yellow"/>
                      <w:lang w:val="en-US"/>
                    </w:rPr>
                    <w:t xml:space="preserve">MRN </w:t>
                  </w:r>
                </w:p>
              </w:tc>
              <w:tc>
                <w:tcPr>
                  <w:tcW w:w="1271" w:type="dxa"/>
                </w:tcPr>
                <w:p w14:paraId="16E3A6B7" w14:textId="3DA85845" w:rsidR="00EB461B" w:rsidRPr="00D7652A" w:rsidRDefault="008B5A7D" w:rsidP="00EB461B">
                  <w:pPr>
                    <w:rPr>
                      <w:rFonts w:ascii="Arial" w:hAnsi="Arial" w:cs="Arial"/>
                      <w:b/>
                      <w:bCs/>
                      <w:sz w:val="20"/>
                      <w:szCs w:val="20"/>
                      <w:highlight w:val="yellow"/>
                      <w:lang w:val="en-US"/>
                    </w:rPr>
                  </w:pPr>
                  <w:r w:rsidRPr="00EB461B">
                    <w:rPr>
                      <w:rFonts w:ascii="Arial" w:hAnsi="Arial" w:cs="Arial"/>
                      <w:b/>
                      <w:bCs/>
                      <w:sz w:val="20"/>
                      <w:szCs w:val="20"/>
                      <w:highlight w:val="yellow"/>
                      <w:lang w:val="en-US"/>
                    </w:rPr>
                    <w:t>R</w:t>
                  </w:r>
                </w:p>
              </w:tc>
              <w:tc>
                <w:tcPr>
                  <w:tcW w:w="1850" w:type="dxa"/>
                </w:tcPr>
                <w:p w14:paraId="367F84CF" w14:textId="4982E56D" w:rsidR="00EB461B" w:rsidRPr="00EB461B" w:rsidRDefault="00EB461B" w:rsidP="00EB461B">
                  <w:pPr>
                    <w:rPr>
                      <w:rFonts w:ascii="Arial" w:hAnsi="Arial" w:cs="Arial"/>
                      <w:b/>
                      <w:bCs/>
                      <w:sz w:val="20"/>
                      <w:szCs w:val="20"/>
                      <w:highlight w:val="yellow"/>
                      <w:lang w:val="en-US"/>
                    </w:rPr>
                  </w:pPr>
                  <w:r w:rsidRPr="00EB461B">
                    <w:rPr>
                      <w:rFonts w:ascii="Arial" w:hAnsi="Arial" w:cs="Arial"/>
                      <w:b/>
                      <w:bCs/>
                      <w:sz w:val="20"/>
                      <w:szCs w:val="20"/>
                      <w:highlight w:val="yellow"/>
                      <w:lang w:val="en-US"/>
                    </w:rPr>
                    <w:t>an18</w:t>
                  </w:r>
                </w:p>
              </w:tc>
              <w:tc>
                <w:tcPr>
                  <w:tcW w:w="1866" w:type="dxa"/>
                </w:tcPr>
                <w:p w14:paraId="5516DA3B" w14:textId="6EBC32B1" w:rsidR="00EB461B" w:rsidRPr="00EB461B" w:rsidRDefault="00EB461B" w:rsidP="00EB461B">
                  <w:pPr>
                    <w:rPr>
                      <w:rFonts w:ascii="Arial" w:hAnsi="Arial" w:cs="Arial"/>
                      <w:b/>
                      <w:bCs/>
                      <w:sz w:val="20"/>
                      <w:szCs w:val="20"/>
                      <w:highlight w:val="yellow"/>
                      <w:lang w:val="en-US"/>
                    </w:rPr>
                  </w:pPr>
                  <w:r w:rsidRPr="00EB461B">
                    <w:rPr>
                      <w:rFonts w:ascii="Arial" w:hAnsi="Arial" w:cs="Arial"/>
                      <w:b/>
                      <w:bCs/>
                      <w:sz w:val="20"/>
                      <w:szCs w:val="20"/>
                      <w:highlight w:val="yellow"/>
                      <w:lang w:val="en-US"/>
                    </w:rPr>
                    <w:t>G0002</w:t>
                  </w:r>
                </w:p>
              </w:tc>
            </w:tr>
            <w:tr w:rsidR="00EB461B" w:rsidRPr="00D7652A" w14:paraId="6B93ADF9" w14:textId="77777777" w:rsidTr="008B5A7D">
              <w:tc>
                <w:tcPr>
                  <w:tcW w:w="3854" w:type="dxa"/>
                </w:tcPr>
                <w:p w14:paraId="6671CD8C" w14:textId="0BFA2125" w:rsidR="00EB461B" w:rsidRPr="00EB461B" w:rsidRDefault="00EB461B" w:rsidP="00EB461B">
                  <w:pPr>
                    <w:jc w:val="right"/>
                    <w:rPr>
                      <w:rFonts w:ascii="Arial" w:hAnsi="Arial" w:cs="Arial"/>
                      <w:b/>
                      <w:bCs/>
                      <w:sz w:val="20"/>
                      <w:szCs w:val="20"/>
                      <w:highlight w:val="yellow"/>
                      <w:lang w:val="en-US"/>
                    </w:rPr>
                  </w:pPr>
                  <w:r w:rsidRPr="00EB461B">
                    <w:rPr>
                      <w:rFonts w:ascii="Arial" w:hAnsi="Arial" w:cs="Arial"/>
                      <w:b/>
                      <w:bCs/>
                      <w:sz w:val="20"/>
                      <w:szCs w:val="20"/>
                      <w:highlight w:val="yellow"/>
                      <w:lang w:val="en-US"/>
                    </w:rPr>
                    <w:t xml:space="preserve">Transit procedure category </w:t>
                  </w:r>
                </w:p>
              </w:tc>
              <w:tc>
                <w:tcPr>
                  <w:tcW w:w="1271" w:type="dxa"/>
                </w:tcPr>
                <w:p w14:paraId="36E74FDF" w14:textId="5B4E8158" w:rsidR="00EB461B" w:rsidRPr="00D7652A" w:rsidRDefault="008B5A7D" w:rsidP="00EB461B">
                  <w:pPr>
                    <w:rPr>
                      <w:rFonts w:ascii="Arial" w:hAnsi="Arial" w:cs="Arial"/>
                      <w:b/>
                      <w:bCs/>
                      <w:sz w:val="20"/>
                      <w:szCs w:val="20"/>
                      <w:highlight w:val="yellow"/>
                      <w:lang w:val="en-US"/>
                    </w:rPr>
                  </w:pPr>
                  <w:r w:rsidRPr="00EB461B">
                    <w:rPr>
                      <w:rFonts w:ascii="Arial" w:hAnsi="Arial" w:cs="Arial"/>
                      <w:b/>
                      <w:bCs/>
                      <w:sz w:val="20"/>
                      <w:szCs w:val="20"/>
                      <w:highlight w:val="yellow"/>
                      <w:lang w:val="en-US"/>
                    </w:rPr>
                    <w:t>R</w:t>
                  </w:r>
                </w:p>
              </w:tc>
              <w:tc>
                <w:tcPr>
                  <w:tcW w:w="1850" w:type="dxa"/>
                </w:tcPr>
                <w:p w14:paraId="62EFF9F2" w14:textId="342FE518" w:rsidR="00EB461B" w:rsidRPr="00EB461B" w:rsidRDefault="00EB461B" w:rsidP="00EB461B">
                  <w:pPr>
                    <w:rPr>
                      <w:rFonts w:ascii="Arial" w:hAnsi="Arial" w:cs="Arial"/>
                      <w:b/>
                      <w:bCs/>
                      <w:sz w:val="20"/>
                      <w:szCs w:val="20"/>
                      <w:highlight w:val="yellow"/>
                      <w:lang w:val="en-US"/>
                    </w:rPr>
                  </w:pPr>
                  <w:r w:rsidRPr="00EB461B">
                    <w:rPr>
                      <w:rFonts w:ascii="Arial" w:hAnsi="Arial" w:cs="Arial"/>
                      <w:b/>
                      <w:bCs/>
                      <w:sz w:val="20"/>
                      <w:szCs w:val="20"/>
                      <w:highlight w:val="yellow"/>
                      <w:lang w:val="en-US"/>
                    </w:rPr>
                    <w:t>n1      CL166</w:t>
                  </w:r>
                </w:p>
              </w:tc>
              <w:tc>
                <w:tcPr>
                  <w:tcW w:w="1866" w:type="dxa"/>
                </w:tcPr>
                <w:p w14:paraId="68B92017" w14:textId="77777777" w:rsidR="00EB461B" w:rsidRPr="00EB461B" w:rsidRDefault="00EB461B" w:rsidP="00EB461B">
                  <w:pPr>
                    <w:rPr>
                      <w:rFonts w:ascii="Arial" w:hAnsi="Arial" w:cs="Arial"/>
                      <w:b/>
                      <w:bCs/>
                      <w:sz w:val="20"/>
                      <w:szCs w:val="20"/>
                      <w:highlight w:val="yellow"/>
                      <w:lang w:val="en-US"/>
                    </w:rPr>
                  </w:pPr>
                  <w:r w:rsidRPr="00EB461B">
                    <w:rPr>
                      <w:rFonts w:ascii="Arial" w:hAnsi="Arial" w:cs="Arial"/>
                      <w:b/>
                      <w:bCs/>
                      <w:sz w:val="20"/>
                      <w:szCs w:val="20"/>
                      <w:highlight w:val="yellow"/>
                      <w:lang w:val="en-US"/>
                    </w:rPr>
                    <w:t>G0073</w:t>
                  </w:r>
                </w:p>
                <w:p w14:paraId="2B54B43F" w14:textId="16D35159" w:rsidR="00EB461B" w:rsidRPr="00EB461B" w:rsidRDefault="00EB461B" w:rsidP="00EB461B">
                  <w:pPr>
                    <w:rPr>
                      <w:rFonts w:ascii="Arial" w:hAnsi="Arial" w:cs="Arial"/>
                      <w:b/>
                      <w:bCs/>
                      <w:sz w:val="20"/>
                      <w:szCs w:val="20"/>
                      <w:highlight w:val="yellow"/>
                      <w:lang w:val="en-US"/>
                    </w:rPr>
                  </w:pPr>
                  <w:r w:rsidRPr="00EB461B">
                    <w:rPr>
                      <w:rFonts w:ascii="Arial" w:hAnsi="Arial" w:cs="Arial"/>
                      <w:b/>
                      <w:bCs/>
                      <w:sz w:val="20"/>
                      <w:szCs w:val="20"/>
                      <w:highlight w:val="yellow"/>
                      <w:lang w:val="en-US"/>
                    </w:rPr>
                    <w:t>R0720</w:t>
                  </w:r>
                </w:p>
              </w:tc>
            </w:tr>
            <w:tr w:rsidR="00EB461B" w:rsidRPr="00D7652A" w14:paraId="74FE51E6" w14:textId="77777777" w:rsidTr="008B5A7D">
              <w:tc>
                <w:tcPr>
                  <w:tcW w:w="3854" w:type="dxa"/>
                </w:tcPr>
                <w:p w14:paraId="1B383F65" w14:textId="75285A29" w:rsidR="00EB461B" w:rsidRPr="003E0E6B" w:rsidRDefault="00EB461B" w:rsidP="00EB461B">
                  <w:pPr>
                    <w:rPr>
                      <w:rFonts w:ascii="Arial" w:hAnsi="Arial" w:cs="Arial"/>
                      <w:sz w:val="20"/>
                      <w:szCs w:val="20"/>
                      <w:lang w:val="en-US"/>
                    </w:rPr>
                  </w:pPr>
                  <w:r w:rsidRPr="00D7652A">
                    <w:rPr>
                      <w:rFonts w:ascii="Arial" w:hAnsi="Arial" w:cs="Arial"/>
                      <w:sz w:val="20"/>
                      <w:szCs w:val="20"/>
                      <w:lang w:val="en-US"/>
                    </w:rPr>
                    <w:t xml:space="preserve">---------CONSIGNMENT ITEM </w:t>
                  </w:r>
                </w:p>
              </w:tc>
              <w:tc>
                <w:tcPr>
                  <w:tcW w:w="1271" w:type="dxa"/>
                </w:tcPr>
                <w:p w14:paraId="57E4CB13" w14:textId="180C3877" w:rsidR="00EB461B" w:rsidRPr="00D7652A" w:rsidRDefault="00EB461B" w:rsidP="00EB461B">
                  <w:pPr>
                    <w:rPr>
                      <w:rStyle w:val="normaltextrun"/>
                      <w:rFonts w:ascii="Arial" w:hAnsi="Arial" w:cs="Arial"/>
                      <w:color w:val="000000"/>
                      <w:sz w:val="20"/>
                      <w:szCs w:val="20"/>
                      <w:shd w:val="clear" w:color="auto" w:fill="FFFFFF"/>
                    </w:rPr>
                  </w:pPr>
                  <w:r w:rsidRPr="00D7652A">
                    <w:rPr>
                      <w:rFonts w:ascii="Arial" w:hAnsi="Arial" w:cs="Arial"/>
                      <w:sz w:val="20"/>
                      <w:szCs w:val="20"/>
                      <w:lang w:val="en-US"/>
                    </w:rPr>
                    <w:t xml:space="preserve">999x </w:t>
                  </w:r>
                </w:p>
              </w:tc>
              <w:tc>
                <w:tcPr>
                  <w:tcW w:w="1850" w:type="dxa"/>
                </w:tcPr>
                <w:p w14:paraId="7F4F7961" w14:textId="27DEF3D1" w:rsidR="00EB461B" w:rsidRPr="00D7652A" w:rsidRDefault="00EB461B" w:rsidP="00EB461B">
                  <w:pPr>
                    <w:rPr>
                      <w:rStyle w:val="normaltextrun"/>
                      <w:rFonts w:ascii="Arial" w:hAnsi="Arial" w:cs="Arial"/>
                      <w:color w:val="000000"/>
                      <w:sz w:val="20"/>
                      <w:szCs w:val="20"/>
                      <w:shd w:val="clear" w:color="auto" w:fill="FFFFFF"/>
                    </w:rPr>
                  </w:pPr>
                  <w:r w:rsidRPr="00D7652A">
                    <w:rPr>
                      <w:rFonts w:ascii="Arial" w:hAnsi="Arial" w:cs="Arial"/>
                      <w:sz w:val="20"/>
                      <w:szCs w:val="20"/>
                      <w:lang w:val="en-US"/>
                    </w:rPr>
                    <w:t>R</w:t>
                  </w:r>
                </w:p>
              </w:tc>
              <w:tc>
                <w:tcPr>
                  <w:tcW w:w="1866" w:type="dxa"/>
                </w:tcPr>
                <w:p w14:paraId="26F08A82" w14:textId="77777777" w:rsidR="00EB461B" w:rsidRPr="00D7652A" w:rsidRDefault="00EB461B" w:rsidP="00EB461B">
                  <w:pPr>
                    <w:rPr>
                      <w:rStyle w:val="normaltextrun"/>
                      <w:rFonts w:ascii="Arial" w:hAnsi="Arial" w:cs="Arial"/>
                      <w:color w:val="000000"/>
                      <w:sz w:val="20"/>
                      <w:szCs w:val="20"/>
                      <w:shd w:val="clear" w:color="auto" w:fill="FFFFFF"/>
                    </w:rPr>
                  </w:pPr>
                </w:p>
              </w:tc>
            </w:tr>
            <w:tr w:rsidR="00EB461B" w:rsidRPr="00D7652A" w14:paraId="2B2F9D50" w14:textId="77777777" w:rsidTr="008B5A7D">
              <w:tc>
                <w:tcPr>
                  <w:tcW w:w="3854" w:type="dxa"/>
                </w:tcPr>
                <w:p w14:paraId="54CDAD3F" w14:textId="407F677F" w:rsidR="00EB461B" w:rsidRPr="003E0E6B" w:rsidRDefault="00EB461B" w:rsidP="00EB461B">
                  <w:pPr>
                    <w:rPr>
                      <w:rFonts w:ascii="Arial" w:hAnsi="Arial" w:cs="Arial"/>
                      <w:sz w:val="20"/>
                      <w:szCs w:val="20"/>
                      <w:lang w:val="en-US"/>
                    </w:rPr>
                  </w:pPr>
                  <w:r w:rsidRPr="00D7652A">
                    <w:rPr>
                      <w:rFonts w:ascii="Arial" w:hAnsi="Arial" w:cs="Arial"/>
                      <w:sz w:val="20"/>
                      <w:szCs w:val="20"/>
                      <w:lang w:val="en-US"/>
                    </w:rPr>
                    <w:t xml:space="preserve">------------COMMODITY </w:t>
                  </w:r>
                </w:p>
              </w:tc>
              <w:tc>
                <w:tcPr>
                  <w:tcW w:w="1271" w:type="dxa"/>
                </w:tcPr>
                <w:p w14:paraId="717C2958" w14:textId="636EA5B1" w:rsidR="00EB461B" w:rsidRPr="00D7652A" w:rsidRDefault="00EB461B" w:rsidP="00EB461B">
                  <w:pPr>
                    <w:rPr>
                      <w:rStyle w:val="normaltextrun"/>
                      <w:rFonts w:ascii="Arial" w:hAnsi="Arial" w:cs="Arial"/>
                      <w:color w:val="000000"/>
                      <w:sz w:val="20"/>
                      <w:szCs w:val="20"/>
                      <w:shd w:val="clear" w:color="auto" w:fill="FFFFFF"/>
                    </w:rPr>
                  </w:pPr>
                  <w:r w:rsidRPr="00D7652A">
                    <w:rPr>
                      <w:rFonts w:ascii="Arial" w:hAnsi="Arial" w:cs="Arial"/>
                      <w:sz w:val="20"/>
                      <w:szCs w:val="20"/>
                      <w:lang w:val="en-US"/>
                    </w:rPr>
                    <w:t xml:space="preserve">1x </w:t>
                  </w:r>
                </w:p>
              </w:tc>
              <w:tc>
                <w:tcPr>
                  <w:tcW w:w="1850" w:type="dxa"/>
                </w:tcPr>
                <w:p w14:paraId="434AFE8B" w14:textId="26D76F43" w:rsidR="00EB461B" w:rsidRPr="00D7652A" w:rsidRDefault="00EB461B" w:rsidP="00EB461B">
                  <w:pPr>
                    <w:rPr>
                      <w:rStyle w:val="normaltextrun"/>
                      <w:rFonts w:ascii="Arial" w:hAnsi="Arial" w:cs="Arial"/>
                      <w:color w:val="000000"/>
                      <w:sz w:val="20"/>
                      <w:szCs w:val="20"/>
                      <w:shd w:val="clear" w:color="auto" w:fill="FFFFFF"/>
                    </w:rPr>
                  </w:pPr>
                  <w:r w:rsidRPr="00D7652A">
                    <w:rPr>
                      <w:rFonts w:ascii="Arial" w:hAnsi="Arial" w:cs="Arial"/>
                      <w:sz w:val="20"/>
                      <w:szCs w:val="20"/>
                      <w:lang w:val="en-US"/>
                    </w:rPr>
                    <w:t>R</w:t>
                  </w:r>
                </w:p>
              </w:tc>
              <w:tc>
                <w:tcPr>
                  <w:tcW w:w="1866" w:type="dxa"/>
                </w:tcPr>
                <w:p w14:paraId="2F13F1CA" w14:textId="77777777" w:rsidR="00EB461B" w:rsidRPr="00D7652A" w:rsidRDefault="00EB461B" w:rsidP="00EB461B">
                  <w:pPr>
                    <w:rPr>
                      <w:rStyle w:val="normaltextrun"/>
                      <w:rFonts w:ascii="Arial" w:hAnsi="Arial" w:cs="Arial"/>
                      <w:color w:val="000000"/>
                      <w:sz w:val="20"/>
                      <w:szCs w:val="20"/>
                      <w:shd w:val="clear" w:color="auto" w:fill="FFFFFF"/>
                    </w:rPr>
                  </w:pPr>
                </w:p>
              </w:tc>
            </w:tr>
            <w:tr w:rsidR="00EB461B" w:rsidRPr="00D7652A" w14:paraId="320DA49C" w14:textId="77777777" w:rsidTr="008B5A7D">
              <w:tc>
                <w:tcPr>
                  <w:tcW w:w="3854" w:type="dxa"/>
                </w:tcPr>
                <w:p w14:paraId="7DAFBDC4" w14:textId="5B52E6A9" w:rsidR="00EB461B" w:rsidRPr="00D7652A" w:rsidRDefault="00EB461B" w:rsidP="00EB461B">
                  <w:pPr>
                    <w:rPr>
                      <w:rFonts w:ascii="Arial" w:hAnsi="Arial" w:cs="Arial"/>
                      <w:sz w:val="20"/>
                      <w:szCs w:val="20"/>
                    </w:rPr>
                  </w:pPr>
                  <w:r w:rsidRPr="00D7652A">
                    <w:rPr>
                      <w:rFonts w:ascii="Arial" w:hAnsi="Arial" w:cs="Arial"/>
                      <w:sz w:val="20"/>
                      <w:szCs w:val="20"/>
                      <w:lang w:val="en-US"/>
                    </w:rPr>
                    <w:t xml:space="preserve">---------------COMMODITY CODE </w:t>
                  </w:r>
                </w:p>
              </w:tc>
              <w:tc>
                <w:tcPr>
                  <w:tcW w:w="1271" w:type="dxa"/>
                </w:tcPr>
                <w:p w14:paraId="5A101032" w14:textId="0710F2DB" w:rsidR="00EB461B" w:rsidRPr="00D7652A" w:rsidRDefault="00EB461B" w:rsidP="00EB461B">
                  <w:pPr>
                    <w:rPr>
                      <w:rStyle w:val="normaltextrun"/>
                      <w:rFonts w:ascii="Arial" w:hAnsi="Arial" w:cs="Arial"/>
                      <w:color w:val="000000"/>
                      <w:sz w:val="20"/>
                      <w:szCs w:val="20"/>
                      <w:shd w:val="clear" w:color="auto" w:fill="FFFFFF"/>
                    </w:rPr>
                  </w:pPr>
                  <w:r w:rsidRPr="00D7652A">
                    <w:rPr>
                      <w:rFonts w:ascii="Arial" w:hAnsi="Arial" w:cs="Arial"/>
                      <w:sz w:val="20"/>
                      <w:szCs w:val="20"/>
                      <w:lang w:val="en-US"/>
                    </w:rPr>
                    <w:t xml:space="preserve">1x </w:t>
                  </w:r>
                </w:p>
              </w:tc>
              <w:tc>
                <w:tcPr>
                  <w:tcW w:w="1850" w:type="dxa"/>
                </w:tcPr>
                <w:p w14:paraId="354A4214" w14:textId="30417C86" w:rsidR="00EB461B" w:rsidRPr="00D7652A" w:rsidRDefault="00EB461B" w:rsidP="00EB461B">
                  <w:pPr>
                    <w:rPr>
                      <w:rStyle w:val="normaltextrun"/>
                      <w:rFonts w:ascii="Arial" w:hAnsi="Arial" w:cs="Arial"/>
                      <w:color w:val="000000"/>
                      <w:sz w:val="20"/>
                      <w:szCs w:val="20"/>
                      <w:shd w:val="clear" w:color="auto" w:fill="FFFFFF"/>
                    </w:rPr>
                  </w:pPr>
                  <w:r w:rsidRPr="00D7652A">
                    <w:rPr>
                      <w:rFonts w:ascii="Arial" w:hAnsi="Arial" w:cs="Arial"/>
                      <w:sz w:val="20"/>
                      <w:szCs w:val="20"/>
                      <w:lang w:val="en-US"/>
                    </w:rPr>
                    <w:t>R</w:t>
                  </w:r>
                </w:p>
              </w:tc>
              <w:tc>
                <w:tcPr>
                  <w:tcW w:w="1866" w:type="dxa"/>
                </w:tcPr>
                <w:p w14:paraId="7CD5D307" w14:textId="77777777" w:rsidR="00EB461B" w:rsidRPr="00D7652A" w:rsidRDefault="00EB461B" w:rsidP="00EB461B">
                  <w:pPr>
                    <w:rPr>
                      <w:rStyle w:val="normaltextrun"/>
                      <w:rFonts w:ascii="Arial" w:hAnsi="Arial" w:cs="Arial"/>
                      <w:color w:val="000000"/>
                      <w:sz w:val="20"/>
                      <w:szCs w:val="20"/>
                      <w:shd w:val="clear" w:color="auto" w:fill="FFFFFF"/>
                    </w:rPr>
                  </w:pPr>
                </w:p>
              </w:tc>
            </w:tr>
            <w:tr w:rsidR="00EB461B" w:rsidRPr="00D7652A" w14:paraId="6EFD9DC0" w14:textId="77777777" w:rsidTr="008B5A7D">
              <w:tc>
                <w:tcPr>
                  <w:tcW w:w="3854" w:type="dxa"/>
                </w:tcPr>
                <w:p w14:paraId="6198BD40" w14:textId="782BF588" w:rsidR="00EB461B" w:rsidRPr="003E0E6B" w:rsidRDefault="00EB461B" w:rsidP="00EB461B">
                  <w:pPr>
                    <w:rPr>
                      <w:rStyle w:val="normaltextrun"/>
                      <w:rFonts w:ascii="Arial" w:hAnsi="Arial" w:cs="Arial"/>
                      <w:sz w:val="20"/>
                      <w:szCs w:val="20"/>
                      <w:lang w:val="en-US"/>
                    </w:rPr>
                  </w:pPr>
                  <w:r w:rsidRPr="00D7652A">
                    <w:rPr>
                      <w:rFonts w:ascii="Arial" w:hAnsi="Arial" w:cs="Arial"/>
                      <w:sz w:val="20"/>
                      <w:szCs w:val="20"/>
                      <w:lang w:val="en-US"/>
                    </w:rPr>
                    <w:t>---------------GOODS MEASURE</w:t>
                  </w:r>
                </w:p>
              </w:tc>
              <w:tc>
                <w:tcPr>
                  <w:tcW w:w="1271" w:type="dxa"/>
                </w:tcPr>
                <w:p w14:paraId="3BA11CF0" w14:textId="4099C9B8" w:rsidR="00EB461B" w:rsidRPr="00D7652A" w:rsidRDefault="00EB461B" w:rsidP="00EB461B">
                  <w:pPr>
                    <w:rPr>
                      <w:rStyle w:val="normaltextrun"/>
                      <w:rFonts w:ascii="Arial" w:hAnsi="Arial" w:cs="Arial"/>
                      <w:color w:val="000000"/>
                      <w:sz w:val="20"/>
                      <w:szCs w:val="20"/>
                      <w:shd w:val="clear" w:color="auto" w:fill="FFFFFF"/>
                    </w:rPr>
                  </w:pPr>
                  <w:r w:rsidRPr="00D7652A">
                    <w:rPr>
                      <w:rFonts w:ascii="Arial" w:hAnsi="Arial" w:cs="Arial"/>
                      <w:sz w:val="20"/>
                      <w:szCs w:val="20"/>
                      <w:lang w:val="en-US"/>
                    </w:rPr>
                    <w:t xml:space="preserve">1x </w:t>
                  </w:r>
                </w:p>
              </w:tc>
              <w:tc>
                <w:tcPr>
                  <w:tcW w:w="1850" w:type="dxa"/>
                </w:tcPr>
                <w:p w14:paraId="2EDFF11D" w14:textId="66DC7A6E" w:rsidR="00EB461B" w:rsidRPr="00D7652A" w:rsidRDefault="00EB461B" w:rsidP="00EB461B">
                  <w:pPr>
                    <w:rPr>
                      <w:rStyle w:val="normaltextrun"/>
                      <w:rFonts w:ascii="Arial" w:hAnsi="Arial" w:cs="Arial"/>
                      <w:color w:val="000000"/>
                      <w:sz w:val="20"/>
                      <w:szCs w:val="20"/>
                      <w:shd w:val="clear" w:color="auto" w:fill="FFFFFF"/>
                    </w:rPr>
                  </w:pPr>
                  <w:r w:rsidRPr="00D7652A">
                    <w:rPr>
                      <w:rFonts w:ascii="Arial" w:hAnsi="Arial" w:cs="Arial"/>
                      <w:sz w:val="20"/>
                      <w:szCs w:val="20"/>
                      <w:lang w:val="en-US"/>
                    </w:rPr>
                    <w:t>R</w:t>
                  </w:r>
                </w:p>
              </w:tc>
              <w:tc>
                <w:tcPr>
                  <w:tcW w:w="1866" w:type="dxa"/>
                </w:tcPr>
                <w:p w14:paraId="6031BBC7" w14:textId="77777777" w:rsidR="00EB461B" w:rsidRPr="00D7652A" w:rsidRDefault="00EB461B" w:rsidP="00EB461B">
                  <w:pPr>
                    <w:rPr>
                      <w:rStyle w:val="normaltextrun"/>
                      <w:rFonts w:ascii="Arial" w:hAnsi="Arial" w:cs="Arial"/>
                      <w:color w:val="000000"/>
                      <w:sz w:val="20"/>
                      <w:szCs w:val="20"/>
                      <w:shd w:val="clear" w:color="auto" w:fill="FFFFFF"/>
                    </w:rPr>
                  </w:pPr>
                </w:p>
              </w:tc>
            </w:tr>
          </w:tbl>
          <w:p w14:paraId="66B21886" w14:textId="5595F5D3" w:rsidR="00EF7CEC" w:rsidRDefault="00EF7CEC" w:rsidP="0005247D">
            <w:pPr>
              <w:rPr>
                <w:ins w:id="16" w:author="SDEV" w:date="2025-06-13T16:41:00Z"/>
                <w:rFonts w:asciiTheme="minorHAnsi" w:hAnsiTheme="minorHAnsi" w:cstheme="minorHAnsi"/>
                <w:sz w:val="22"/>
                <w:szCs w:val="22"/>
                <w:lang w:val="en-US"/>
              </w:rPr>
            </w:pPr>
            <w:ins w:id="17" w:author="SDEV" w:date="2025-06-13T16:41:00Z">
              <w:r>
                <w:rPr>
                  <w:rFonts w:asciiTheme="minorHAnsi" w:hAnsiTheme="minorHAnsi" w:cstheme="minorHAnsi"/>
                  <w:sz w:val="22"/>
                  <w:szCs w:val="22"/>
                  <w:lang w:val="en-US"/>
                </w:rPr>
                <w:t>(…)</w:t>
              </w:r>
            </w:ins>
            <w:r w:rsidR="0005247D" w:rsidRPr="00EC100B">
              <w:rPr>
                <w:rFonts w:asciiTheme="minorHAnsi" w:hAnsiTheme="minorHAnsi" w:cstheme="minorHAnsi"/>
                <w:sz w:val="22"/>
                <w:szCs w:val="22"/>
                <w:lang w:val="en-US"/>
              </w:rPr>
              <w:t xml:space="preserve"> </w:t>
            </w:r>
            <w:ins w:id="18" w:author="SDEV" w:date="2025-06-13T16:41:00Z">
              <w:r w:rsidRPr="00EC100B">
                <w:rPr>
                  <w:rFonts w:asciiTheme="minorHAnsi" w:hAnsiTheme="minorHAnsi" w:cstheme="minorHAnsi"/>
                  <w:sz w:val="22"/>
                  <w:szCs w:val="22"/>
                  <w:lang w:val="en-US"/>
                </w:rPr>
                <w:t>(…)</w:t>
              </w:r>
            </w:ins>
          </w:p>
          <w:p w14:paraId="6F2646E3" w14:textId="77777777" w:rsidR="00EB461B" w:rsidRDefault="00EB461B" w:rsidP="00EB461B">
            <w:pPr>
              <w:rPr>
                <w:rFonts w:asciiTheme="minorHAnsi" w:hAnsiTheme="minorHAnsi" w:cstheme="minorHAnsi"/>
                <w:b/>
                <w:bCs/>
                <w:sz w:val="22"/>
                <w:szCs w:val="22"/>
                <w:lang w:val="en-US"/>
              </w:rPr>
            </w:pPr>
          </w:p>
          <w:p w14:paraId="30AE6306" w14:textId="77777777" w:rsidR="0005247D" w:rsidRPr="002951AB" w:rsidRDefault="0005247D" w:rsidP="00EB461B">
            <w:pPr>
              <w:rPr>
                <w:rFonts w:asciiTheme="minorHAnsi" w:hAnsiTheme="minorHAnsi" w:cstheme="minorHAnsi"/>
                <w:b/>
                <w:bCs/>
                <w:sz w:val="22"/>
                <w:szCs w:val="22"/>
                <w:lang w:val="en-US"/>
              </w:rPr>
            </w:pPr>
          </w:p>
          <w:p w14:paraId="47507AE4" w14:textId="3CE9C48E" w:rsidR="00EB461B" w:rsidRPr="00236F09" w:rsidRDefault="00EB461B" w:rsidP="00EB461B">
            <w:pPr>
              <w:rPr>
                <w:rFonts w:asciiTheme="minorHAnsi" w:hAnsiTheme="minorHAnsi" w:cstheme="minorHAnsi"/>
                <w:b/>
                <w:bCs/>
                <w:sz w:val="22"/>
                <w:szCs w:val="22"/>
                <w:lang w:val="en-US"/>
              </w:rPr>
            </w:pPr>
            <w:r>
              <w:rPr>
                <w:rFonts w:asciiTheme="minorHAnsi" w:hAnsiTheme="minorHAnsi" w:cstheme="minorHAnsi"/>
                <w:b/>
                <w:bCs/>
                <w:sz w:val="22"/>
                <w:szCs w:val="22"/>
                <w:lang w:val="en-US"/>
              </w:rPr>
              <w:lastRenderedPageBreak/>
              <w:t xml:space="preserve">Guideline G0094 </w:t>
            </w:r>
            <w:r w:rsidRPr="008B5A7D">
              <w:rPr>
                <w:rFonts w:asciiTheme="minorHAnsi" w:hAnsiTheme="minorHAnsi" w:cstheme="minorHAnsi"/>
                <w:sz w:val="22"/>
                <w:szCs w:val="22"/>
                <w:lang w:val="en-US"/>
              </w:rPr>
              <w:t>will be introduced in the specifications and be attached on DG ‘/CC190C/Transit Operation’, with the following wording:</w:t>
            </w:r>
          </w:p>
          <w:p w14:paraId="75875F81" w14:textId="77777777" w:rsidR="00EB461B" w:rsidRPr="00236F09" w:rsidRDefault="00EB461B" w:rsidP="00EB461B">
            <w:pPr>
              <w:rPr>
                <w:rFonts w:asciiTheme="minorHAnsi" w:hAnsiTheme="minorHAnsi" w:cstheme="minorHAnsi"/>
                <w:b/>
                <w:bCs/>
                <w:sz w:val="22"/>
                <w:szCs w:val="22"/>
                <w:lang w:val="en-US"/>
              </w:rPr>
            </w:pPr>
          </w:p>
          <w:p w14:paraId="6567E088" w14:textId="77777777" w:rsidR="00EB461B" w:rsidRPr="00EE66FC" w:rsidRDefault="00EB461B" w:rsidP="00EB461B">
            <w:pPr>
              <w:rPr>
                <w:rFonts w:asciiTheme="minorHAnsi" w:hAnsiTheme="minorHAnsi" w:cstheme="minorHAnsi"/>
                <w:b/>
                <w:bCs/>
                <w:sz w:val="22"/>
                <w:szCs w:val="22"/>
                <w:highlight w:val="yellow"/>
                <w:lang w:val="en-US"/>
              </w:rPr>
            </w:pPr>
            <w:r w:rsidRPr="00EE66FC">
              <w:rPr>
                <w:rFonts w:asciiTheme="minorHAnsi" w:hAnsiTheme="minorHAnsi" w:cstheme="minorHAnsi"/>
                <w:b/>
                <w:bCs/>
                <w:sz w:val="22"/>
                <w:szCs w:val="22"/>
                <w:highlight w:val="yellow"/>
                <w:lang w:val="en-US"/>
              </w:rPr>
              <w:t>Technical Description</w:t>
            </w:r>
          </w:p>
          <w:p w14:paraId="5D1DA73B" w14:textId="77777777" w:rsidR="00EB461B" w:rsidRPr="00EE66FC" w:rsidRDefault="00EB461B" w:rsidP="00EB461B">
            <w:pPr>
              <w:rPr>
                <w:rFonts w:asciiTheme="minorHAnsi" w:hAnsiTheme="minorHAnsi" w:cstheme="minorHAnsi"/>
                <w:b/>
                <w:bCs/>
                <w:sz w:val="22"/>
                <w:szCs w:val="22"/>
                <w:highlight w:val="yellow"/>
                <w:lang w:val="en-US"/>
              </w:rPr>
            </w:pPr>
            <w:r w:rsidRPr="00EE66FC">
              <w:rPr>
                <w:rFonts w:asciiTheme="minorHAnsi" w:hAnsiTheme="minorHAnsi" w:cstheme="minorHAnsi"/>
                <w:b/>
                <w:bCs/>
                <w:sz w:val="22"/>
                <w:szCs w:val="22"/>
                <w:highlight w:val="yellow"/>
                <w:lang w:val="en-US"/>
              </w:rPr>
              <w:t>N/A</w:t>
            </w:r>
          </w:p>
          <w:p w14:paraId="55A57CDE" w14:textId="77777777" w:rsidR="00EB461B" w:rsidRPr="00EE66FC" w:rsidRDefault="00EB461B" w:rsidP="00EB461B">
            <w:pPr>
              <w:rPr>
                <w:rFonts w:asciiTheme="minorHAnsi" w:hAnsiTheme="minorHAnsi" w:cstheme="minorHAnsi"/>
                <w:b/>
                <w:bCs/>
                <w:sz w:val="22"/>
                <w:szCs w:val="22"/>
                <w:highlight w:val="yellow"/>
                <w:lang w:val="en-US"/>
              </w:rPr>
            </w:pPr>
            <w:r w:rsidRPr="00EE66FC">
              <w:rPr>
                <w:rFonts w:asciiTheme="minorHAnsi" w:hAnsiTheme="minorHAnsi" w:cstheme="minorHAnsi"/>
                <w:b/>
                <w:bCs/>
                <w:sz w:val="22"/>
                <w:szCs w:val="22"/>
                <w:highlight w:val="yellow"/>
                <w:lang w:val="en-US"/>
              </w:rPr>
              <w:t>Functional Description</w:t>
            </w:r>
          </w:p>
          <w:p w14:paraId="48B422D8" w14:textId="77777777" w:rsidR="00EB461B" w:rsidRPr="00EE66FC" w:rsidRDefault="00EB461B" w:rsidP="00EB461B">
            <w:pPr>
              <w:rPr>
                <w:rFonts w:asciiTheme="minorHAnsi" w:hAnsiTheme="minorHAnsi" w:cstheme="minorHAnsi"/>
                <w:b/>
                <w:bCs/>
                <w:sz w:val="22"/>
                <w:szCs w:val="22"/>
                <w:highlight w:val="yellow"/>
              </w:rPr>
            </w:pPr>
            <w:r w:rsidRPr="00EE66FC">
              <w:rPr>
                <w:rFonts w:asciiTheme="minorHAnsi" w:hAnsiTheme="minorHAnsi" w:cstheme="minorHAnsi"/>
                <w:b/>
                <w:bCs/>
                <w:sz w:val="22"/>
                <w:szCs w:val="22"/>
                <w:highlight w:val="yellow"/>
              </w:rPr>
              <w:t xml:space="preserve">One ‘Transit Presentation Notification’ (CC190C) message </w:t>
            </w:r>
            <w:r>
              <w:rPr>
                <w:rFonts w:asciiTheme="minorHAnsi" w:hAnsiTheme="minorHAnsi" w:cstheme="minorHAnsi"/>
                <w:b/>
                <w:bCs/>
                <w:sz w:val="22"/>
                <w:szCs w:val="22"/>
                <w:highlight w:val="yellow"/>
              </w:rPr>
              <w:t>shall be</w:t>
            </w:r>
            <w:r w:rsidRPr="00EE66FC">
              <w:rPr>
                <w:rFonts w:asciiTheme="minorHAnsi" w:hAnsiTheme="minorHAnsi" w:cstheme="minorHAnsi"/>
                <w:b/>
                <w:bCs/>
                <w:sz w:val="22"/>
                <w:szCs w:val="22"/>
                <w:highlight w:val="yellow"/>
              </w:rPr>
              <w:t xml:space="preserve"> sent by NCTS to AES containing all Export MRNs that are referenced in the transit declaration.</w:t>
            </w:r>
          </w:p>
          <w:p w14:paraId="41A99C46" w14:textId="77777777" w:rsidR="00EB461B" w:rsidRPr="00EE66FC" w:rsidRDefault="00EB461B" w:rsidP="00EB461B">
            <w:pPr>
              <w:rPr>
                <w:rFonts w:asciiTheme="minorHAnsi" w:hAnsiTheme="minorHAnsi" w:cstheme="minorHAnsi"/>
                <w:b/>
                <w:bCs/>
                <w:sz w:val="22"/>
                <w:szCs w:val="22"/>
              </w:rPr>
            </w:pPr>
            <w:r w:rsidRPr="003B711F">
              <w:rPr>
                <w:rFonts w:asciiTheme="minorHAnsi" w:hAnsiTheme="minorHAnsi" w:cstheme="minorHAnsi"/>
                <w:b/>
                <w:bCs/>
                <w:sz w:val="22"/>
                <w:szCs w:val="22"/>
                <w:highlight w:val="yellow"/>
              </w:rPr>
              <w:t>The structure also supports sending a separate 'Transit Presentation Notification' (CC190C) message from NCTS to AES for each Export MRN referenced in the transit declaration. </w:t>
            </w:r>
            <w:r w:rsidRPr="003B711F">
              <w:rPr>
                <w:rFonts w:asciiTheme="minorHAnsi" w:hAnsiTheme="minorHAnsi" w:cstheme="minorHAnsi"/>
                <w:b/>
                <w:bCs/>
                <w:sz w:val="22"/>
                <w:szCs w:val="22"/>
                <w:highlight w:val="yellow"/>
              </w:rPr>
              <w:br/>
              <w:t>NOTE: This structure allows each National Administration (NA) to adapt the EFBT process to meet their specific national requirements.</w:t>
            </w:r>
          </w:p>
          <w:p w14:paraId="305EFE59" w14:textId="77777777" w:rsidR="00EB461B" w:rsidRPr="00EB461B" w:rsidRDefault="00EB461B" w:rsidP="00F56344">
            <w:pPr>
              <w:rPr>
                <w:rFonts w:asciiTheme="minorHAnsi" w:hAnsiTheme="minorHAnsi" w:cstheme="minorHAnsi"/>
                <w:b/>
                <w:bCs/>
                <w:sz w:val="22"/>
                <w:szCs w:val="22"/>
              </w:rPr>
            </w:pPr>
          </w:p>
          <w:p w14:paraId="60C40B8C" w14:textId="26E59146" w:rsidR="00D7652A" w:rsidRPr="00F56344" w:rsidRDefault="008B5A7D" w:rsidP="00F56344">
            <w:pPr>
              <w:rPr>
                <w:rFonts w:asciiTheme="minorHAnsi" w:hAnsiTheme="minorHAnsi" w:cstheme="minorHAnsi"/>
                <w:b/>
                <w:bCs/>
                <w:sz w:val="22"/>
                <w:szCs w:val="22"/>
                <w:lang w:val="en-US"/>
              </w:rPr>
            </w:pPr>
            <w:r>
              <w:rPr>
                <w:rFonts w:asciiTheme="minorHAnsi" w:hAnsiTheme="minorHAnsi" w:cstheme="minorHAnsi"/>
                <w:b/>
                <w:bCs/>
                <w:sz w:val="22"/>
                <w:szCs w:val="22"/>
                <w:lang w:val="en-US"/>
              </w:rPr>
              <w:t xml:space="preserve">Guideline </w:t>
            </w:r>
            <w:r w:rsidR="00F56344" w:rsidRPr="00F56344">
              <w:rPr>
                <w:rFonts w:asciiTheme="minorHAnsi" w:hAnsiTheme="minorHAnsi" w:cstheme="minorHAnsi"/>
                <w:b/>
                <w:bCs/>
                <w:sz w:val="22"/>
                <w:szCs w:val="22"/>
                <w:lang w:val="en-US"/>
              </w:rPr>
              <w:t>G</w:t>
            </w:r>
            <w:r w:rsidR="006E36EE" w:rsidRPr="006E36EE">
              <w:rPr>
                <w:rFonts w:asciiTheme="minorHAnsi" w:hAnsiTheme="minorHAnsi" w:cstheme="minorHAnsi"/>
                <w:b/>
                <w:bCs/>
                <w:sz w:val="22"/>
                <w:szCs w:val="22"/>
                <w:lang w:val="en-US"/>
              </w:rPr>
              <w:t>0095</w:t>
            </w:r>
            <w:r w:rsidR="00F56344">
              <w:rPr>
                <w:rFonts w:asciiTheme="minorHAnsi" w:hAnsiTheme="minorHAnsi" w:cstheme="minorHAnsi"/>
                <w:b/>
                <w:bCs/>
                <w:sz w:val="22"/>
                <w:szCs w:val="22"/>
                <w:lang w:val="en-US"/>
              </w:rPr>
              <w:t xml:space="preserve"> </w:t>
            </w:r>
            <w:r w:rsidR="00F56344" w:rsidRPr="00F56344">
              <w:rPr>
                <w:rFonts w:asciiTheme="minorHAnsi" w:hAnsiTheme="minorHAnsi" w:cstheme="minorHAnsi"/>
                <w:sz w:val="22"/>
                <w:szCs w:val="22"/>
                <w:lang w:val="en-US"/>
              </w:rPr>
              <w:t>wording shall be the following</w:t>
            </w:r>
            <w:r w:rsidR="00F56344" w:rsidRPr="00F56344">
              <w:rPr>
                <w:rFonts w:asciiTheme="minorHAnsi" w:hAnsiTheme="minorHAnsi" w:cstheme="minorHAnsi"/>
                <w:b/>
                <w:bCs/>
                <w:sz w:val="22"/>
                <w:szCs w:val="22"/>
                <w:lang w:val="en-US"/>
              </w:rPr>
              <w:t>:</w:t>
            </w:r>
          </w:p>
          <w:p w14:paraId="539BE7BA" w14:textId="77777777" w:rsidR="00F56344" w:rsidRPr="006C1498" w:rsidRDefault="00F56344" w:rsidP="00F56344">
            <w:pPr>
              <w:rPr>
                <w:rFonts w:asciiTheme="minorHAnsi" w:hAnsiTheme="minorHAnsi" w:cstheme="minorHAnsi"/>
                <w:b/>
                <w:bCs/>
                <w:sz w:val="22"/>
                <w:szCs w:val="22"/>
                <w:highlight w:val="yellow"/>
                <w:lang w:val="en-US"/>
              </w:rPr>
            </w:pPr>
            <w:r w:rsidRPr="006C1498">
              <w:rPr>
                <w:rFonts w:asciiTheme="minorHAnsi" w:hAnsiTheme="minorHAnsi" w:cstheme="minorHAnsi"/>
                <w:b/>
                <w:bCs/>
                <w:sz w:val="22"/>
                <w:szCs w:val="22"/>
                <w:highlight w:val="yellow"/>
                <w:lang w:val="en-US"/>
              </w:rPr>
              <w:t>Technical Description:</w:t>
            </w:r>
          </w:p>
          <w:p w14:paraId="1F15B4E5" w14:textId="77777777" w:rsidR="00F56344" w:rsidRPr="006C1498" w:rsidRDefault="00F56344" w:rsidP="00F56344">
            <w:pPr>
              <w:rPr>
                <w:rFonts w:asciiTheme="minorHAnsi" w:hAnsiTheme="minorHAnsi" w:cstheme="minorHAnsi"/>
                <w:b/>
                <w:bCs/>
                <w:sz w:val="22"/>
                <w:szCs w:val="22"/>
                <w:highlight w:val="yellow"/>
                <w:lang w:val="en-US"/>
              </w:rPr>
            </w:pPr>
            <w:r w:rsidRPr="006C1498">
              <w:rPr>
                <w:rFonts w:asciiTheme="minorHAnsi" w:hAnsiTheme="minorHAnsi" w:cstheme="minorHAnsi"/>
                <w:b/>
                <w:bCs/>
                <w:sz w:val="22"/>
                <w:szCs w:val="22"/>
                <w:highlight w:val="yellow"/>
                <w:lang w:val="en-US"/>
              </w:rPr>
              <w:t>N/A</w:t>
            </w:r>
          </w:p>
          <w:p w14:paraId="0693A1DD" w14:textId="01FEDC9B" w:rsidR="00102812" w:rsidRPr="00CE59E4" w:rsidRDefault="00F56344" w:rsidP="00F56344">
            <w:pPr>
              <w:rPr>
                <w:rFonts w:asciiTheme="minorHAnsi" w:hAnsiTheme="minorHAnsi" w:cstheme="minorHAnsi"/>
                <w:b/>
                <w:bCs/>
                <w:sz w:val="22"/>
                <w:szCs w:val="22"/>
                <w:highlight w:val="yellow"/>
                <w:lang w:val="en-US"/>
              </w:rPr>
            </w:pPr>
            <w:r w:rsidRPr="00CE59E4">
              <w:rPr>
                <w:rFonts w:asciiTheme="minorHAnsi" w:hAnsiTheme="minorHAnsi" w:cstheme="minorHAnsi"/>
                <w:b/>
                <w:bCs/>
                <w:sz w:val="22"/>
                <w:szCs w:val="22"/>
                <w:highlight w:val="yellow"/>
                <w:lang w:val="en-US"/>
              </w:rPr>
              <w:t>Functional Description:</w:t>
            </w:r>
          </w:p>
          <w:p w14:paraId="60ED0D3D" w14:textId="09C33B25" w:rsidR="006E36EE" w:rsidRPr="006C1498" w:rsidRDefault="00CE59E4" w:rsidP="006E36EE">
            <w:pPr>
              <w:rPr>
                <w:rFonts w:asciiTheme="minorHAnsi" w:hAnsiTheme="minorHAnsi" w:cstheme="minorHAnsi"/>
                <w:b/>
                <w:bCs/>
                <w:sz w:val="22"/>
                <w:szCs w:val="22"/>
                <w:lang w:val="en-US"/>
              </w:rPr>
            </w:pPr>
            <w:r w:rsidRPr="00CE59E4">
              <w:rPr>
                <w:rFonts w:asciiTheme="minorHAnsi" w:hAnsiTheme="minorHAnsi" w:cstheme="minorHAnsi"/>
                <w:b/>
                <w:bCs/>
                <w:sz w:val="22"/>
                <w:szCs w:val="22"/>
                <w:highlight w:val="yellow"/>
                <w:lang w:val="en-US"/>
              </w:rPr>
              <w:t xml:space="preserve">The value of the data item &lt;CC190C-CONSIGNMENT-HOUSE </w:t>
            </w:r>
            <w:proofErr w:type="spellStart"/>
            <w:r w:rsidRPr="00CE59E4">
              <w:rPr>
                <w:rFonts w:asciiTheme="minorHAnsi" w:hAnsiTheme="minorHAnsi" w:cstheme="minorHAnsi"/>
                <w:b/>
                <w:bCs/>
                <w:sz w:val="22"/>
                <w:szCs w:val="22"/>
                <w:highlight w:val="yellow"/>
                <w:lang w:val="en-US"/>
              </w:rPr>
              <w:t>CONSIGNMENT.Sequence</w:t>
            </w:r>
            <w:proofErr w:type="spellEnd"/>
            <w:r w:rsidRPr="00CE59E4">
              <w:rPr>
                <w:rFonts w:asciiTheme="minorHAnsi" w:hAnsiTheme="minorHAnsi" w:cstheme="minorHAnsi"/>
                <w:b/>
                <w:bCs/>
                <w:sz w:val="22"/>
                <w:szCs w:val="22"/>
                <w:highlight w:val="yellow"/>
                <w:lang w:val="en-US"/>
              </w:rPr>
              <w:t xml:space="preserve"> number&gt; is populated using the corresponding value from the data item &lt;CC015C/CCA15D-CONSIGNMENT-HOUSE </w:t>
            </w:r>
            <w:proofErr w:type="spellStart"/>
            <w:r w:rsidRPr="00CE59E4">
              <w:rPr>
                <w:rFonts w:asciiTheme="minorHAnsi" w:hAnsiTheme="minorHAnsi" w:cstheme="minorHAnsi"/>
                <w:b/>
                <w:bCs/>
                <w:sz w:val="22"/>
                <w:szCs w:val="22"/>
                <w:highlight w:val="yellow"/>
                <w:lang w:val="en-US"/>
              </w:rPr>
              <w:t>CONSIGNMENT.Sequence</w:t>
            </w:r>
            <w:proofErr w:type="spellEnd"/>
            <w:r w:rsidRPr="00CE59E4">
              <w:rPr>
                <w:rFonts w:asciiTheme="minorHAnsi" w:hAnsiTheme="minorHAnsi" w:cstheme="minorHAnsi"/>
                <w:b/>
                <w:bCs/>
                <w:sz w:val="22"/>
                <w:szCs w:val="22"/>
                <w:highlight w:val="yellow"/>
                <w:lang w:val="en-US"/>
              </w:rPr>
              <w:t xml:space="preserve"> number&gt; in the Transit Declaration data, specifically referencing the instance of the House Consignment that contains the relevant Export MRN.</w:t>
            </w:r>
            <w:r w:rsidR="006E36EE">
              <w:rPr>
                <w:rFonts w:asciiTheme="minorHAnsi" w:hAnsiTheme="minorHAnsi" w:cstheme="minorHAnsi"/>
                <w:b/>
                <w:bCs/>
                <w:sz w:val="22"/>
                <w:szCs w:val="22"/>
                <w:highlight w:val="yellow"/>
                <w:lang w:val="en-US"/>
              </w:rPr>
              <w:t xml:space="preserve"> As a </w:t>
            </w:r>
            <w:proofErr w:type="gramStart"/>
            <w:r w:rsidR="006E36EE">
              <w:rPr>
                <w:rFonts w:asciiTheme="minorHAnsi" w:hAnsiTheme="minorHAnsi" w:cstheme="minorHAnsi"/>
                <w:b/>
                <w:bCs/>
                <w:sz w:val="22"/>
                <w:szCs w:val="22"/>
                <w:highlight w:val="yellow"/>
                <w:lang w:val="en-US"/>
              </w:rPr>
              <w:t>result</w:t>
            </w:r>
            <w:proofErr w:type="gramEnd"/>
            <w:r w:rsidR="006E36EE" w:rsidRPr="00EE66FC">
              <w:rPr>
                <w:rFonts w:asciiTheme="minorHAnsi" w:hAnsiTheme="minorHAnsi" w:cstheme="minorHAnsi"/>
                <w:b/>
                <w:bCs/>
                <w:sz w:val="22"/>
                <w:szCs w:val="22"/>
                <w:highlight w:val="yellow"/>
                <w:lang w:val="en-US"/>
              </w:rPr>
              <w:t xml:space="preserve"> </w:t>
            </w:r>
            <w:r w:rsidR="006E36EE" w:rsidRPr="008207A2">
              <w:rPr>
                <w:rFonts w:asciiTheme="minorHAnsi" w:hAnsiTheme="minorHAnsi" w:cstheme="minorHAnsi"/>
                <w:b/>
                <w:bCs/>
                <w:sz w:val="22"/>
                <w:szCs w:val="22"/>
                <w:highlight w:val="yellow"/>
                <w:lang w:val="en-US"/>
              </w:rPr>
              <w:t xml:space="preserve">&lt;CC190C-CONSIGNMENT-HOUSE </w:t>
            </w:r>
            <w:proofErr w:type="spellStart"/>
            <w:r w:rsidR="006E36EE" w:rsidRPr="008207A2">
              <w:rPr>
                <w:rFonts w:asciiTheme="minorHAnsi" w:hAnsiTheme="minorHAnsi" w:cstheme="minorHAnsi"/>
                <w:b/>
                <w:bCs/>
                <w:sz w:val="22"/>
                <w:szCs w:val="22"/>
                <w:highlight w:val="yellow"/>
                <w:lang w:val="en-US"/>
              </w:rPr>
              <w:t>CONSIGNMENT.Sequence</w:t>
            </w:r>
            <w:proofErr w:type="spellEnd"/>
            <w:r w:rsidR="006E36EE" w:rsidRPr="008207A2">
              <w:rPr>
                <w:rFonts w:asciiTheme="minorHAnsi" w:hAnsiTheme="minorHAnsi" w:cstheme="minorHAnsi"/>
                <w:b/>
                <w:bCs/>
                <w:sz w:val="22"/>
                <w:szCs w:val="22"/>
                <w:highlight w:val="yellow"/>
                <w:lang w:val="en-US"/>
              </w:rPr>
              <w:t xml:space="preserve"> number&gt;</w:t>
            </w:r>
            <w:r w:rsidR="006E36EE" w:rsidRPr="00EE66FC">
              <w:rPr>
                <w:rFonts w:asciiTheme="minorHAnsi" w:hAnsiTheme="minorHAnsi" w:cstheme="minorHAnsi"/>
                <w:b/>
                <w:bCs/>
                <w:sz w:val="22"/>
                <w:szCs w:val="22"/>
                <w:highlight w:val="yellow"/>
                <w:lang w:val="en-US"/>
              </w:rPr>
              <w:t xml:space="preserve"> is not necessarily starting from the value ‘1’. </w:t>
            </w:r>
          </w:p>
          <w:p w14:paraId="750A03FD" w14:textId="43EF6D76" w:rsidR="0021411D" w:rsidRPr="00BA144D" w:rsidRDefault="0021411D" w:rsidP="0021411D">
            <w:pPr>
              <w:rPr>
                <w:rFonts w:asciiTheme="minorHAnsi" w:hAnsiTheme="minorHAnsi" w:cstheme="minorHAnsi"/>
                <w:sz w:val="22"/>
                <w:szCs w:val="22"/>
                <w:lang w:val="en-US"/>
              </w:rPr>
            </w:pPr>
          </w:p>
          <w:p w14:paraId="32D87887" w14:textId="2BFFBB0D" w:rsidR="00832AA8" w:rsidRPr="00832AA8" w:rsidRDefault="00B4484F" w:rsidP="00832AA8">
            <w:pPr>
              <w:rPr>
                <w:rFonts w:asciiTheme="minorHAnsi" w:hAnsiTheme="minorHAnsi" w:cstheme="minorHAnsi"/>
                <w:sz w:val="22"/>
                <w:szCs w:val="22"/>
                <w:lang w:val="en-US"/>
              </w:rPr>
            </w:pPr>
            <w:r w:rsidRPr="00F00A8A">
              <w:rPr>
                <w:rFonts w:asciiTheme="minorHAnsi" w:hAnsiTheme="minorHAnsi" w:cstheme="minorHAnsi"/>
                <w:sz w:val="22"/>
                <w:szCs w:val="22"/>
                <w:highlight w:val="green"/>
                <w:lang w:val="en-US"/>
              </w:rPr>
              <w:t xml:space="preserve">To </w:t>
            </w:r>
            <w:proofErr w:type="gramStart"/>
            <w:r w:rsidRPr="00F00A8A">
              <w:rPr>
                <w:rFonts w:asciiTheme="minorHAnsi" w:hAnsiTheme="minorHAnsi" w:cstheme="minorHAnsi"/>
                <w:sz w:val="22"/>
                <w:szCs w:val="22"/>
                <w:highlight w:val="green"/>
                <w:lang w:val="en-US"/>
              </w:rPr>
              <w:t>take into account</w:t>
            </w:r>
            <w:proofErr w:type="gramEnd"/>
            <w:r w:rsidRPr="00F00A8A">
              <w:rPr>
                <w:rFonts w:asciiTheme="minorHAnsi" w:hAnsiTheme="minorHAnsi" w:cstheme="minorHAnsi"/>
                <w:sz w:val="22"/>
                <w:szCs w:val="22"/>
                <w:highlight w:val="green"/>
                <w:lang w:val="en-US"/>
              </w:rPr>
              <w:t xml:space="preserve"> the new structure</w:t>
            </w:r>
            <w:r w:rsidR="0005247D">
              <w:rPr>
                <w:rFonts w:asciiTheme="minorHAnsi" w:hAnsiTheme="minorHAnsi" w:cstheme="minorHAnsi"/>
                <w:sz w:val="22"/>
                <w:szCs w:val="22"/>
                <w:highlight w:val="green"/>
                <w:lang w:val="en-US"/>
              </w:rPr>
              <w:t xml:space="preserve"> of CC190C</w:t>
            </w:r>
            <w:r w:rsidRPr="00F00A8A">
              <w:rPr>
                <w:rFonts w:asciiTheme="minorHAnsi" w:hAnsiTheme="minorHAnsi" w:cstheme="minorHAnsi"/>
                <w:sz w:val="22"/>
                <w:szCs w:val="22"/>
                <w:highlight w:val="green"/>
                <w:lang w:val="en-US"/>
              </w:rPr>
              <w:t xml:space="preserve">, the wording of </w:t>
            </w:r>
            <w:r w:rsidR="00832AA8" w:rsidRPr="00F00A8A">
              <w:rPr>
                <w:rFonts w:asciiTheme="minorHAnsi" w:hAnsiTheme="minorHAnsi" w:cstheme="minorHAnsi"/>
                <w:b/>
                <w:bCs/>
                <w:sz w:val="22"/>
                <w:szCs w:val="22"/>
                <w:highlight w:val="green"/>
                <w:lang w:val="en-US"/>
              </w:rPr>
              <w:t>Rule R0720</w:t>
            </w:r>
            <w:r w:rsidR="00832AA8" w:rsidRPr="00F00A8A">
              <w:rPr>
                <w:rFonts w:asciiTheme="minorHAnsi" w:hAnsiTheme="minorHAnsi" w:cstheme="minorHAnsi"/>
                <w:sz w:val="22"/>
                <w:szCs w:val="22"/>
                <w:highlight w:val="green"/>
                <w:lang w:val="en-US"/>
              </w:rPr>
              <w:t xml:space="preserve"> </w:t>
            </w:r>
            <w:r w:rsidR="0005247D">
              <w:rPr>
                <w:rFonts w:asciiTheme="minorHAnsi" w:hAnsiTheme="minorHAnsi" w:cstheme="minorHAnsi"/>
                <w:sz w:val="22"/>
                <w:szCs w:val="22"/>
                <w:highlight w:val="green"/>
                <w:lang w:val="en-US"/>
              </w:rPr>
              <w:t xml:space="preserve">will </w:t>
            </w:r>
            <w:r w:rsidR="00832AA8" w:rsidRPr="00F00A8A">
              <w:rPr>
                <w:rFonts w:asciiTheme="minorHAnsi" w:hAnsiTheme="minorHAnsi" w:cstheme="minorHAnsi"/>
                <w:sz w:val="22"/>
                <w:szCs w:val="22"/>
                <w:highlight w:val="green"/>
                <w:lang w:val="en-US"/>
              </w:rPr>
              <w:t>be updated as follows:</w:t>
            </w:r>
          </w:p>
          <w:p w14:paraId="5889A053" w14:textId="77777777" w:rsidR="00832AA8" w:rsidRPr="00BA144D" w:rsidRDefault="00832AA8" w:rsidP="0021411D">
            <w:pPr>
              <w:rPr>
                <w:rFonts w:asciiTheme="minorHAnsi" w:hAnsiTheme="minorHAnsi" w:cstheme="minorHAnsi"/>
                <w:sz w:val="22"/>
                <w:szCs w:val="22"/>
                <w:lang w:val="en-US"/>
              </w:rPr>
            </w:pPr>
          </w:p>
          <w:p w14:paraId="6DBFD506" w14:textId="77777777" w:rsidR="00832AA8" w:rsidRPr="00F00A8A" w:rsidRDefault="00832AA8" w:rsidP="00832AA8">
            <w:pPr>
              <w:rPr>
                <w:rFonts w:asciiTheme="minorHAnsi" w:hAnsiTheme="minorHAnsi" w:cstheme="minorHAnsi"/>
                <w:b/>
                <w:bCs/>
                <w:sz w:val="22"/>
                <w:szCs w:val="22"/>
                <w:lang w:val="en-US"/>
              </w:rPr>
            </w:pPr>
            <w:r w:rsidRPr="00F00A8A">
              <w:rPr>
                <w:rFonts w:asciiTheme="minorHAnsi" w:hAnsiTheme="minorHAnsi" w:cstheme="minorHAnsi"/>
                <w:b/>
                <w:bCs/>
                <w:sz w:val="22"/>
                <w:szCs w:val="22"/>
                <w:highlight w:val="green"/>
                <w:lang w:val="en-US"/>
              </w:rPr>
              <w:t>Technical Description:</w:t>
            </w:r>
          </w:p>
          <w:p w14:paraId="735C420F" w14:textId="77777777" w:rsidR="00832AA8" w:rsidRPr="00832AA8" w:rsidRDefault="00832AA8" w:rsidP="00832AA8">
            <w:pPr>
              <w:rPr>
                <w:rFonts w:asciiTheme="minorHAnsi" w:hAnsiTheme="minorHAnsi" w:cstheme="minorHAnsi"/>
                <w:sz w:val="22"/>
                <w:szCs w:val="22"/>
                <w:lang w:val="en-US"/>
              </w:rPr>
            </w:pPr>
            <w:r w:rsidRPr="00832AA8">
              <w:rPr>
                <w:rFonts w:asciiTheme="minorHAnsi" w:hAnsiTheme="minorHAnsi" w:cstheme="minorHAnsi"/>
                <w:sz w:val="22"/>
                <w:szCs w:val="22"/>
                <w:lang w:val="en-US"/>
              </w:rPr>
              <w:t>IF (/CC015C/</w:t>
            </w:r>
            <w:proofErr w:type="spellStart"/>
            <w:r w:rsidRPr="00832AA8">
              <w:rPr>
                <w:rFonts w:asciiTheme="minorHAnsi" w:hAnsiTheme="minorHAnsi" w:cstheme="minorHAnsi"/>
                <w:sz w:val="22"/>
                <w:szCs w:val="22"/>
                <w:lang w:val="en-US"/>
              </w:rPr>
              <w:t>TransitOperation</w:t>
            </w:r>
            <w:proofErr w:type="spellEnd"/>
            <w:r w:rsidRPr="00832AA8">
              <w:rPr>
                <w:rFonts w:asciiTheme="minorHAnsi" w:hAnsiTheme="minorHAnsi" w:cstheme="minorHAnsi"/>
                <w:sz w:val="22"/>
                <w:szCs w:val="22"/>
                <w:lang w:val="en-US"/>
              </w:rPr>
              <w:t>/</w:t>
            </w:r>
            <w:proofErr w:type="spellStart"/>
            <w:r w:rsidRPr="00832AA8">
              <w:rPr>
                <w:rFonts w:asciiTheme="minorHAnsi" w:hAnsiTheme="minorHAnsi" w:cstheme="minorHAnsi"/>
                <w:sz w:val="22"/>
                <w:szCs w:val="22"/>
                <w:lang w:val="en-US"/>
              </w:rPr>
              <w:t>declarationType</w:t>
            </w:r>
            <w:proofErr w:type="spellEnd"/>
            <w:r w:rsidRPr="00832AA8">
              <w:rPr>
                <w:rFonts w:asciiTheme="minorHAnsi" w:hAnsiTheme="minorHAnsi" w:cstheme="minorHAnsi"/>
                <w:sz w:val="22"/>
                <w:szCs w:val="22"/>
                <w:lang w:val="en-US"/>
              </w:rPr>
              <w:t xml:space="preserve"> is in SET {T1, TIR} OR</w:t>
            </w:r>
          </w:p>
          <w:p w14:paraId="355F3575" w14:textId="77777777" w:rsidR="00832AA8" w:rsidRPr="00832AA8" w:rsidRDefault="00832AA8" w:rsidP="00832AA8">
            <w:pPr>
              <w:rPr>
                <w:rFonts w:asciiTheme="minorHAnsi" w:hAnsiTheme="minorHAnsi" w:cstheme="minorHAnsi"/>
                <w:sz w:val="22"/>
                <w:szCs w:val="22"/>
                <w:lang w:val="en-US"/>
              </w:rPr>
            </w:pPr>
            <w:r w:rsidRPr="00832AA8">
              <w:rPr>
                <w:rFonts w:asciiTheme="minorHAnsi" w:hAnsiTheme="minorHAnsi" w:cstheme="minorHAnsi"/>
                <w:sz w:val="22"/>
                <w:szCs w:val="22"/>
                <w:lang w:val="en-US"/>
              </w:rPr>
              <w:t>/CCA15D/</w:t>
            </w:r>
            <w:proofErr w:type="spellStart"/>
            <w:r w:rsidRPr="00832AA8">
              <w:rPr>
                <w:rFonts w:asciiTheme="minorHAnsi" w:hAnsiTheme="minorHAnsi" w:cstheme="minorHAnsi"/>
                <w:sz w:val="22"/>
                <w:szCs w:val="22"/>
                <w:lang w:val="en-US"/>
              </w:rPr>
              <w:t>TransitOperation</w:t>
            </w:r>
            <w:proofErr w:type="spellEnd"/>
            <w:r w:rsidRPr="00832AA8">
              <w:rPr>
                <w:rFonts w:asciiTheme="minorHAnsi" w:hAnsiTheme="minorHAnsi" w:cstheme="minorHAnsi"/>
                <w:sz w:val="22"/>
                <w:szCs w:val="22"/>
                <w:lang w:val="en-US"/>
              </w:rPr>
              <w:t>/</w:t>
            </w:r>
            <w:proofErr w:type="spellStart"/>
            <w:r w:rsidRPr="00832AA8">
              <w:rPr>
                <w:rFonts w:asciiTheme="minorHAnsi" w:hAnsiTheme="minorHAnsi" w:cstheme="minorHAnsi"/>
                <w:sz w:val="22"/>
                <w:szCs w:val="22"/>
                <w:lang w:val="en-US"/>
              </w:rPr>
              <w:t>declarationType</w:t>
            </w:r>
            <w:proofErr w:type="spellEnd"/>
            <w:r w:rsidRPr="00832AA8">
              <w:rPr>
                <w:rFonts w:asciiTheme="minorHAnsi" w:hAnsiTheme="minorHAnsi" w:cstheme="minorHAnsi"/>
                <w:sz w:val="22"/>
                <w:szCs w:val="22"/>
                <w:lang w:val="en-US"/>
              </w:rPr>
              <w:t xml:space="preserve"> is in SET {T1, TIR})</w:t>
            </w:r>
          </w:p>
          <w:p w14:paraId="209294A9" w14:textId="729B7604" w:rsidR="00832AA8" w:rsidRPr="00832AA8" w:rsidRDefault="00832AA8" w:rsidP="00832AA8">
            <w:pPr>
              <w:rPr>
                <w:rFonts w:asciiTheme="minorHAnsi" w:hAnsiTheme="minorHAnsi" w:cstheme="minorHAnsi"/>
                <w:sz w:val="22"/>
                <w:szCs w:val="22"/>
                <w:lang w:val="en-US"/>
              </w:rPr>
            </w:pPr>
            <w:r w:rsidRPr="00832AA8">
              <w:rPr>
                <w:rFonts w:asciiTheme="minorHAnsi" w:hAnsiTheme="minorHAnsi" w:cstheme="minorHAnsi"/>
                <w:sz w:val="22"/>
                <w:szCs w:val="22"/>
                <w:lang w:val="en-US"/>
              </w:rPr>
              <w:t>THEN /CC190C</w:t>
            </w:r>
            <w:r w:rsidRPr="00832AA8">
              <w:rPr>
                <w:rFonts w:asciiTheme="minorHAnsi" w:hAnsiTheme="minorHAnsi" w:cstheme="minorHAnsi"/>
                <w:strike/>
                <w:color w:val="FF0000"/>
                <w:sz w:val="22"/>
                <w:szCs w:val="22"/>
                <w:lang w:val="en-US"/>
              </w:rPr>
              <w:t>/</w:t>
            </w:r>
            <w:proofErr w:type="spellStart"/>
            <w:r w:rsidRPr="00832AA8">
              <w:rPr>
                <w:rFonts w:asciiTheme="minorHAnsi" w:hAnsiTheme="minorHAnsi" w:cstheme="minorHAnsi"/>
                <w:strike/>
                <w:color w:val="FF0000"/>
                <w:sz w:val="22"/>
                <w:szCs w:val="22"/>
                <w:lang w:val="en-US"/>
              </w:rPr>
              <w:t>TransitOperation</w:t>
            </w:r>
            <w:proofErr w:type="spellEnd"/>
            <w:r w:rsidRPr="00832AA8">
              <w:rPr>
                <w:rFonts w:asciiTheme="minorHAnsi" w:hAnsiTheme="minorHAnsi" w:cstheme="minorHAnsi"/>
                <w:sz w:val="22"/>
                <w:szCs w:val="22"/>
                <w:highlight w:val="yellow"/>
                <w:lang w:val="en-US"/>
              </w:rPr>
              <w:t>/</w:t>
            </w:r>
            <w:r w:rsidRPr="00F00A8A">
              <w:rPr>
                <w:rFonts w:asciiTheme="minorHAnsi" w:hAnsiTheme="minorHAnsi" w:cstheme="minorHAnsi"/>
                <w:b/>
                <w:bCs/>
                <w:sz w:val="22"/>
                <w:szCs w:val="22"/>
                <w:highlight w:val="yellow"/>
                <w:lang w:val="en-US"/>
              </w:rPr>
              <w:t>Consignment/</w:t>
            </w:r>
            <w:proofErr w:type="spellStart"/>
            <w:r w:rsidRPr="00F00A8A">
              <w:rPr>
                <w:rFonts w:asciiTheme="minorHAnsi" w:hAnsiTheme="minorHAnsi" w:cstheme="minorHAnsi"/>
                <w:b/>
                <w:bCs/>
                <w:sz w:val="22"/>
                <w:szCs w:val="22"/>
                <w:highlight w:val="yellow"/>
                <w:lang w:val="en-US"/>
              </w:rPr>
              <w:t>HouseConsignment</w:t>
            </w:r>
            <w:proofErr w:type="spellEnd"/>
            <w:r w:rsidRPr="00F00A8A">
              <w:rPr>
                <w:rFonts w:asciiTheme="minorHAnsi" w:hAnsiTheme="minorHAnsi" w:cstheme="minorHAnsi"/>
                <w:b/>
                <w:bCs/>
                <w:sz w:val="22"/>
                <w:szCs w:val="22"/>
                <w:highlight w:val="yellow"/>
                <w:lang w:val="en-US"/>
              </w:rPr>
              <w:t>/</w:t>
            </w:r>
            <w:r w:rsidRPr="00832AA8">
              <w:rPr>
                <w:rFonts w:asciiTheme="minorHAnsi" w:hAnsiTheme="minorHAnsi" w:cstheme="minorHAnsi"/>
                <w:sz w:val="22"/>
                <w:szCs w:val="22"/>
                <w:lang w:val="en-US"/>
              </w:rPr>
              <w:t xml:space="preserve"> </w:t>
            </w:r>
            <w:proofErr w:type="spellStart"/>
            <w:r w:rsidRPr="00832AA8">
              <w:rPr>
                <w:rFonts w:asciiTheme="minorHAnsi" w:hAnsiTheme="minorHAnsi" w:cstheme="minorHAnsi"/>
                <w:sz w:val="22"/>
                <w:szCs w:val="22"/>
                <w:lang w:val="en-US"/>
              </w:rPr>
              <w:t>ExportOperation</w:t>
            </w:r>
            <w:proofErr w:type="spellEnd"/>
            <w:r w:rsidRPr="00832AA8">
              <w:rPr>
                <w:rFonts w:asciiTheme="minorHAnsi" w:hAnsiTheme="minorHAnsi" w:cstheme="minorHAnsi"/>
                <w:sz w:val="22"/>
                <w:szCs w:val="22"/>
                <w:lang w:val="en-US"/>
              </w:rPr>
              <w:t>/</w:t>
            </w:r>
            <w:proofErr w:type="spellStart"/>
            <w:r w:rsidRPr="00832AA8">
              <w:rPr>
                <w:rFonts w:asciiTheme="minorHAnsi" w:hAnsiTheme="minorHAnsi" w:cstheme="minorHAnsi"/>
                <w:sz w:val="22"/>
                <w:szCs w:val="22"/>
                <w:lang w:val="en-US"/>
              </w:rPr>
              <w:t>transitProcedureCategory</w:t>
            </w:r>
            <w:proofErr w:type="spellEnd"/>
            <w:r w:rsidRPr="00832AA8">
              <w:rPr>
                <w:rFonts w:asciiTheme="minorHAnsi" w:hAnsiTheme="minorHAnsi" w:cstheme="minorHAnsi"/>
                <w:sz w:val="22"/>
                <w:szCs w:val="22"/>
                <w:lang w:val="en-US"/>
              </w:rPr>
              <w:t xml:space="preserve"> is EQUAL to '1'</w:t>
            </w:r>
          </w:p>
          <w:p w14:paraId="325DD1FD" w14:textId="77777777" w:rsidR="00832AA8" w:rsidRPr="00832AA8" w:rsidRDefault="00832AA8" w:rsidP="00832AA8">
            <w:pPr>
              <w:rPr>
                <w:rFonts w:asciiTheme="minorHAnsi" w:hAnsiTheme="minorHAnsi" w:cstheme="minorHAnsi"/>
                <w:sz w:val="22"/>
                <w:szCs w:val="22"/>
                <w:lang w:val="en-US"/>
              </w:rPr>
            </w:pPr>
            <w:r w:rsidRPr="00832AA8">
              <w:rPr>
                <w:rFonts w:asciiTheme="minorHAnsi" w:hAnsiTheme="minorHAnsi" w:cstheme="minorHAnsi"/>
                <w:sz w:val="22"/>
                <w:szCs w:val="22"/>
                <w:lang w:val="en-US"/>
              </w:rPr>
              <w:t>ELSE IF (/CC015C/</w:t>
            </w:r>
            <w:proofErr w:type="spellStart"/>
            <w:r w:rsidRPr="00832AA8">
              <w:rPr>
                <w:rFonts w:asciiTheme="minorHAnsi" w:hAnsiTheme="minorHAnsi" w:cstheme="minorHAnsi"/>
                <w:sz w:val="22"/>
                <w:szCs w:val="22"/>
                <w:lang w:val="en-US"/>
              </w:rPr>
              <w:t>TransitOperation</w:t>
            </w:r>
            <w:proofErr w:type="spellEnd"/>
            <w:r w:rsidRPr="00832AA8">
              <w:rPr>
                <w:rFonts w:asciiTheme="minorHAnsi" w:hAnsiTheme="minorHAnsi" w:cstheme="minorHAnsi"/>
                <w:sz w:val="22"/>
                <w:szCs w:val="22"/>
                <w:lang w:val="en-US"/>
              </w:rPr>
              <w:t>/</w:t>
            </w:r>
            <w:proofErr w:type="spellStart"/>
            <w:r w:rsidRPr="00832AA8">
              <w:rPr>
                <w:rFonts w:asciiTheme="minorHAnsi" w:hAnsiTheme="minorHAnsi" w:cstheme="minorHAnsi"/>
                <w:sz w:val="22"/>
                <w:szCs w:val="22"/>
                <w:lang w:val="en-US"/>
              </w:rPr>
              <w:t>declarationType</w:t>
            </w:r>
            <w:proofErr w:type="spellEnd"/>
            <w:r w:rsidRPr="00832AA8">
              <w:rPr>
                <w:rFonts w:asciiTheme="minorHAnsi" w:hAnsiTheme="minorHAnsi" w:cstheme="minorHAnsi"/>
                <w:sz w:val="22"/>
                <w:szCs w:val="22"/>
                <w:lang w:val="en-US"/>
              </w:rPr>
              <w:t xml:space="preserve"> is in SET {T2, T2F, T2SM} OR</w:t>
            </w:r>
          </w:p>
          <w:p w14:paraId="544DB266" w14:textId="77777777" w:rsidR="00832AA8" w:rsidRPr="00832AA8" w:rsidRDefault="00832AA8" w:rsidP="00832AA8">
            <w:pPr>
              <w:rPr>
                <w:rFonts w:asciiTheme="minorHAnsi" w:hAnsiTheme="minorHAnsi" w:cstheme="minorHAnsi"/>
                <w:sz w:val="22"/>
                <w:szCs w:val="22"/>
                <w:lang w:val="en-US"/>
              </w:rPr>
            </w:pPr>
            <w:r w:rsidRPr="00832AA8">
              <w:rPr>
                <w:rFonts w:asciiTheme="minorHAnsi" w:hAnsiTheme="minorHAnsi" w:cstheme="minorHAnsi"/>
                <w:sz w:val="22"/>
                <w:szCs w:val="22"/>
                <w:lang w:val="en-US"/>
              </w:rPr>
              <w:t>/CCA15D/</w:t>
            </w:r>
            <w:proofErr w:type="spellStart"/>
            <w:r w:rsidRPr="00832AA8">
              <w:rPr>
                <w:rFonts w:asciiTheme="minorHAnsi" w:hAnsiTheme="minorHAnsi" w:cstheme="minorHAnsi"/>
                <w:sz w:val="22"/>
                <w:szCs w:val="22"/>
                <w:lang w:val="en-US"/>
              </w:rPr>
              <w:t>TransitOperation</w:t>
            </w:r>
            <w:proofErr w:type="spellEnd"/>
            <w:r w:rsidRPr="00832AA8">
              <w:rPr>
                <w:rFonts w:asciiTheme="minorHAnsi" w:hAnsiTheme="minorHAnsi" w:cstheme="minorHAnsi"/>
                <w:sz w:val="22"/>
                <w:szCs w:val="22"/>
                <w:lang w:val="en-US"/>
              </w:rPr>
              <w:t>/</w:t>
            </w:r>
            <w:proofErr w:type="spellStart"/>
            <w:r w:rsidRPr="00832AA8">
              <w:rPr>
                <w:rFonts w:asciiTheme="minorHAnsi" w:hAnsiTheme="minorHAnsi" w:cstheme="minorHAnsi"/>
                <w:sz w:val="22"/>
                <w:szCs w:val="22"/>
                <w:lang w:val="en-US"/>
              </w:rPr>
              <w:t>declarationType</w:t>
            </w:r>
            <w:proofErr w:type="spellEnd"/>
            <w:r w:rsidRPr="00832AA8">
              <w:rPr>
                <w:rFonts w:asciiTheme="minorHAnsi" w:hAnsiTheme="minorHAnsi" w:cstheme="minorHAnsi"/>
                <w:sz w:val="22"/>
                <w:szCs w:val="22"/>
                <w:lang w:val="en-US"/>
              </w:rPr>
              <w:t xml:space="preserve"> is in SET {T2, T2F, T2SM})</w:t>
            </w:r>
          </w:p>
          <w:p w14:paraId="43C1C494" w14:textId="572AE95F" w:rsidR="00832AA8" w:rsidRPr="00832AA8" w:rsidRDefault="00832AA8" w:rsidP="00832AA8">
            <w:pPr>
              <w:rPr>
                <w:rFonts w:asciiTheme="minorHAnsi" w:hAnsiTheme="minorHAnsi" w:cstheme="minorHAnsi"/>
                <w:sz w:val="22"/>
                <w:szCs w:val="22"/>
                <w:lang w:val="en-US"/>
              </w:rPr>
            </w:pPr>
            <w:r w:rsidRPr="00832AA8">
              <w:rPr>
                <w:rFonts w:asciiTheme="minorHAnsi" w:hAnsiTheme="minorHAnsi" w:cstheme="minorHAnsi"/>
                <w:sz w:val="22"/>
                <w:szCs w:val="22"/>
                <w:lang w:val="en-US"/>
              </w:rPr>
              <w:t>THEN /CC190C</w:t>
            </w:r>
            <w:r w:rsidRPr="00832AA8">
              <w:rPr>
                <w:rFonts w:asciiTheme="minorHAnsi" w:hAnsiTheme="minorHAnsi" w:cstheme="minorHAnsi"/>
                <w:strike/>
                <w:color w:val="FF0000"/>
                <w:sz w:val="22"/>
                <w:szCs w:val="22"/>
                <w:lang w:val="en-US"/>
              </w:rPr>
              <w:t>/TransitOperation</w:t>
            </w:r>
            <w:r w:rsidRPr="00832AA8">
              <w:rPr>
                <w:rFonts w:asciiTheme="minorHAnsi" w:hAnsiTheme="minorHAnsi" w:cstheme="minorHAnsi"/>
                <w:sz w:val="22"/>
                <w:szCs w:val="22"/>
                <w:highlight w:val="yellow"/>
                <w:lang w:val="en-US"/>
              </w:rPr>
              <w:t>/</w:t>
            </w:r>
            <w:r w:rsidRPr="00F00A8A">
              <w:rPr>
                <w:rFonts w:asciiTheme="minorHAnsi" w:hAnsiTheme="minorHAnsi" w:cstheme="minorHAnsi"/>
                <w:b/>
                <w:bCs/>
                <w:sz w:val="22"/>
                <w:szCs w:val="22"/>
                <w:highlight w:val="yellow"/>
                <w:lang w:val="en-US"/>
              </w:rPr>
              <w:t>Consignment/HouseConsignment/</w:t>
            </w:r>
            <w:r w:rsidRPr="00832AA8">
              <w:rPr>
                <w:rFonts w:asciiTheme="minorHAnsi" w:hAnsiTheme="minorHAnsi" w:cstheme="minorHAnsi"/>
                <w:sz w:val="22"/>
                <w:szCs w:val="22"/>
                <w:lang w:val="en-US"/>
              </w:rPr>
              <w:t xml:space="preserve">ExportOperation/ </w:t>
            </w:r>
            <w:proofErr w:type="spellStart"/>
            <w:r w:rsidRPr="00832AA8">
              <w:rPr>
                <w:rFonts w:asciiTheme="minorHAnsi" w:hAnsiTheme="minorHAnsi" w:cstheme="minorHAnsi"/>
                <w:sz w:val="22"/>
                <w:szCs w:val="22"/>
                <w:lang w:val="en-US"/>
              </w:rPr>
              <w:t>transitProcedureCategory</w:t>
            </w:r>
            <w:proofErr w:type="spellEnd"/>
            <w:r w:rsidRPr="00832AA8">
              <w:rPr>
                <w:rFonts w:asciiTheme="minorHAnsi" w:hAnsiTheme="minorHAnsi" w:cstheme="minorHAnsi"/>
                <w:sz w:val="22"/>
                <w:szCs w:val="22"/>
                <w:lang w:val="en-US"/>
              </w:rPr>
              <w:t xml:space="preserve"> is EQUAL to '2'</w:t>
            </w:r>
          </w:p>
          <w:p w14:paraId="7B9F2D37" w14:textId="77777777" w:rsidR="00832AA8" w:rsidRPr="00832AA8" w:rsidRDefault="00832AA8" w:rsidP="00832AA8">
            <w:pPr>
              <w:rPr>
                <w:rFonts w:asciiTheme="minorHAnsi" w:hAnsiTheme="minorHAnsi" w:cstheme="minorHAnsi"/>
                <w:sz w:val="22"/>
                <w:szCs w:val="22"/>
                <w:lang w:val="en-US"/>
              </w:rPr>
            </w:pPr>
            <w:r w:rsidRPr="00832AA8">
              <w:rPr>
                <w:rFonts w:asciiTheme="minorHAnsi" w:hAnsiTheme="minorHAnsi" w:cstheme="minorHAnsi"/>
                <w:sz w:val="22"/>
                <w:szCs w:val="22"/>
                <w:lang w:val="en-US"/>
              </w:rPr>
              <w:t>ELSE IF at least one consignment item for the specific</w:t>
            </w:r>
          </w:p>
          <w:p w14:paraId="249693D0" w14:textId="00142B96" w:rsidR="00832AA8" w:rsidRPr="00832AA8" w:rsidRDefault="00832AA8" w:rsidP="00832AA8">
            <w:pPr>
              <w:rPr>
                <w:rFonts w:asciiTheme="minorHAnsi" w:hAnsiTheme="minorHAnsi" w:cstheme="minorHAnsi"/>
                <w:sz w:val="22"/>
                <w:szCs w:val="22"/>
                <w:lang w:val="en-US"/>
              </w:rPr>
            </w:pPr>
            <w:r w:rsidRPr="00832AA8">
              <w:rPr>
                <w:rFonts w:asciiTheme="minorHAnsi" w:hAnsiTheme="minorHAnsi" w:cstheme="minorHAnsi"/>
                <w:sz w:val="22"/>
                <w:szCs w:val="22"/>
                <w:lang w:val="en-US"/>
              </w:rPr>
              <w:t>/CC190C</w:t>
            </w:r>
            <w:r w:rsidRPr="00832AA8">
              <w:rPr>
                <w:rFonts w:asciiTheme="minorHAnsi" w:hAnsiTheme="minorHAnsi" w:cstheme="minorHAnsi"/>
                <w:strike/>
                <w:color w:val="FF0000"/>
                <w:sz w:val="22"/>
                <w:szCs w:val="22"/>
                <w:lang w:val="en-US"/>
              </w:rPr>
              <w:t>/TransitOperation</w:t>
            </w:r>
            <w:r w:rsidRPr="00832AA8">
              <w:rPr>
                <w:rFonts w:asciiTheme="minorHAnsi" w:hAnsiTheme="minorHAnsi" w:cstheme="minorHAnsi"/>
                <w:sz w:val="22"/>
                <w:szCs w:val="22"/>
                <w:highlight w:val="yellow"/>
                <w:lang w:val="en-US"/>
              </w:rPr>
              <w:t>/</w:t>
            </w:r>
            <w:r w:rsidRPr="00F00A8A">
              <w:rPr>
                <w:rFonts w:asciiTheme="minorHAnsi" w:hAnsiTheme="minorHAnsi" w:cstheme="minorHAnsi"/>
                <w:b/>
                <w:bCs/>
                <w:sz w:val="22"/>
                <w:szCs w:val="22"/>
                <w:highlight w:val="yellow"/>
                <w:lang w:val="en-US"/>
              </w:rPr>
              <w:t>Consignment/HouseConsignment/</w:t>
            </w:r>
            <w:r w:rsidRPr="00832AA8">
              <w:rPr>
                <w:rFonts w:asciiTheme="minorHAnsi" w:hAnsiTheme="minorHAnsi" w:cstheme="minorHAnsi"/>
                <w:sz w:val="22"/>
                <w:szCs w:val="22"/>
                <w:lang w:val="en-US"/>
              </w:rPr>
              <w:t>ExportOperation/MRN has</w:t>
            </w:r>
          </w:p>
          <w:p w14:paraId="3FB15DB7" w14:textId="77777777" w:rsidR="00832AA8" w:rsidRPr="00832AA8" w:rsidRDefault="00832AA8" w:rsidP="00832AA8">
            <w:pPr>
              <w:rPr>
                <w:rFonts w:asciiTheme="minorHAnsi" w:hAnsiTheme="minorHAnsi" w:cstheme="minorHAnsi"/>
                <w:sz w:val="22"/>
                <w:szCs w:val="22"/>
                <w:lang w:val="en-US"/>
              </w:rPr>
            </w:pPr>
            <w:r w:rsidRPr="00832AA8">
              <w:rPr>
                <w:rFonts w:asciiTheme="minorHAnsi" w:hAnsiTheme="minorHAnsi" w:cstheme="minorHAnsi"/>
                <w:sz w:val="22"/>
                <w:szCs w:val="22"/>
                <w:lang w:val="en-US"/>
              </w:rPr>
              <w:t>(/CC015C/Consignment/HouseConsignment/ConsignmentItem/declarationType EQUAL to 'T1' OR</w:t>
            </w:r>
          </w:p>
          <w:p w14:paraId="12651671" w14:textId="77777777" w:rsidR="00832AA8" w:rsidRPr="00832AA8" w:rsidRDefault="00832AA8" w:rsidP="00832AA8">
            <w:pPr>
              <w:rPr>
                <w:rFonts w:asciiTheme="minorHAnsi" w:hAnsiTheme="minorHAnsi" w:cstheme="minorHAnsi"/>
                <w:sz w:val="22"/>
                <w:szCs w:val="22"/>
                <w:lang w:val="en-US"/>
              </w:rPr>
            </w:pPr>
            <w:r w:rsidRPr="00832AA8">
              <w:rPr>
                <w:rFonts w:asciiTheme="minorHAnsi" w:hAnsiTheme="minorHAnsi" w:cstheme="minorHAnsi"/>
                <w:sz w:val="22"/>
                <w:szCs w:val="22"/>
                <w:lang w:val="en-US"/>
              </w:rPr>
              <w:t>/CCA15D/Consignment/HouseConsignment/ConsignmentItem/declarationType EQUAL to 'T1')</w:t>
            </w:r>
          </w:p>
          <w:p w14:paraId="4B1AA22D" w14:textId="5C2173FA" w:rsidR="00832AA8" w:rsidRPr="00832AA8" w:rsidRDefault="00832AA8" w:rsidP="00832AA8">
            <w:pPr>
              <w:rPr>
                <w:rFonts w:asciiTheme="minorHAnsi" w:hAnsiTheme="minorHAnsi" w:cstheme="minorHAnsi"/>
                <w:sz w:val="22"/>
                <w:szCs w:val="22"/>
                <w:lang w:val="en-US"/>
              </w:rPr>
            </w:pPr>
            <w:r w:rsidRPr="00832AA8">
              <w:rPr>
                <w:rFonts w:asciiTheme="minorHAnsi" w:hAnsiTheme="minorHAnsi" w:cstheme="minorHAnsi"/>
                <w:sz w:val="22"/>
                <w:szCs w:val="22"/>
                <w:lang w:val="en-US"/>
              </w:rPr>
              <w:t>THEN /CC190C</w:t>
            </w:r>
            <w:r w:rsidRPr="00832AA8">
              <w:rPr>
                <w:rFonts w:asciiTheme="minorHAnsi" w:hAnsiTheme="minorHAnsi" w:cstheme="minorHAnsi"/>
                <w:strike/>
                <w:color w:val="FF0000"/>
                <w:sz w:val="22"/>
                <w:szCs w:val="22"/>
                <w:lang w:val="en-US"/>
              </w:rPr>
              <w:t>/TransitOperation/</w:t>
            </w:r>
            <w:r w:rsidRPr="00CE1823">
              <w:rPr>
                <w:rFonts w:asciiTheme="minorHAnsi" w:hAnsiTheme="minorHAnsi" w:cstheme="minorHAnsi"/>
                <w:sz w:val="22"/>
                <w:szCs w:val="22"/>
                <w:lang w:val="en-US"/>
              </w:rPr>
              <w:t>/</w:t>
            </w:r>
            <w:r w:rsidRPr="00F00A8A">
              <w:rPr>
                <w:rFonts w:asciiTheme="minorHAnsi" w:hAnsiTheme="minorHAnsi" w:cstheme="minorHAnsi"/>
                <w:b/>
                <w:bCs/>
                <w:sz w:val="22"/>
                <w:szCs w:val="22"/>
                <w:highlight w:val="yellow"/>
                <w:lang w:val="en-US"/>
              </w:rPr>
              <w:t>Consignment/HouseConsignment/</w:t>
            </w:r>
            <w:r w:rsidRPr="00832AA8">
              <w:rPr>
                <w:rFonts w:asciiTheme="minorHAnsi" w:hAnsiTheme="minorHAnsi" w:cstheme="minorHAnsi"/>
                <w:sz w:val="22"/>
                <w:szCs w:val="22"/>
                <w:lang w:val="en-US"/>
              </w:rPr>
              <w:t xml:space="preserve">ExportOperation/ </w:t>
            </w:r>
            <w:proofErr w:type="spellStart"/>
            <w:r w:rsidRPr="00832AA8">
              <w:rPr>
                <w:rFonts w:asciiTheme="minorHAnsi" w:hAnsiTheme="minorHAnsi" w:cstheme="minorHAnsi"/>
                <w:sz w:val="22"/>
                <w:szCs w:val="22"/>
                <w:lang w:val="en-US"/>
              </w:rPr>
              <w:t>transitProcedureCategory</w:t>
            </w:r>
            <w:proofErr w:type="spellEnd"/>
            <w:r w:rsidRPr="00832AA8">
              <w:rPr>
                <w:rFonts w:asciiTheme="minorHAnsi" w:hAnsiTheme="minorHAnsi" w:cstheme="minorHAnsi"/>
                <w:sz w:val="22"/>
                <w:szCs w:val="22"/>
                <w:lang w:val="en-US"/>
              </w:rPr>
              <w:t xml:space="preserve"> is EQUAL to '1'</w:t>
            </w:r>
          </w:p>
          <w:p w14:paraId="57CC69DE" w14:textId="575B32C9" w:rsidR="00832AA8" w:rsidRPr="00BA144D" w:rsidRDefault="00832AA8" w:rsidP="00832AA8">
            <w:pPr>
              <w:rPr>
                <w:rFonts w:asciiTheme="minorHAnsi" w:hAnsiTheme="minorHAnsi" w:cstheme="minorHAnsi"/>
                <w:sz w:val="22"/>
                <w:szCs w:val="22"/>
                <w:lang w:val="en-US"/>
              </w:rPr>
            </w:pPr>
            <w:r w:rsidRPr="00832AA8">
              <w:rPr>
                <w:rFonts w:asciiTheme="minorHAnsi" w:hAnsiTheme="minorHAnsi" w:cstheme="minorHAnsi"/>
                <w:sz w:val="22"/>
                <w:szCs w:val="22"/>
                <w:lang w:val="en-US"/>
              </w:rPr>
              <w:t>ELSE /CC190C</w:t>
            </w:r>
            <w:r w:rsidRPr="00832AA8">
              <w:rPr>
                <w:rFonts w:asciiTheme="minorHAnsi" w:hAnsiTheme="minorHAnsi" w:cstheme="minorHAnsi"/>
                <w:strike/>
                <w:color w:val="FF0000"/>
                <w:sz w:val="22"/>
                <w:szCs w:val="22"/>
                <w:lang w:val="en-US"/>
              </w:rPr>
              <w:t>/TransitOperation/</w:t>
            </w:r>
            <w:r w:rsidRPr="00CE1823">
              <w:rPr>
                <w:rFonts w:asciiTheme="minorHAnsi" w:hAnsiTheme="minorHAnsi" w:cstheme="minorHAnsi"/>
                <w:sz w:val="22"/>
                <w:szCs w:val="22"/>
                <w:highlight w:val="yellow"/>
                <w:lang w:val="en-US"/>
              </w:rPr>
              <w:t>/</w:t>
            </w:r>
            <w:r w:rsidRPr="00F00A8A">
              <w:rPr>
                <w:rFonts w:asciiTheme="minorHAnsi" w:hAnsiTheme="minorHAnsi" w:cstheme="minorHAnsi"/>
                <w:b/>
                <w:bCs/>
                <w:sz w:val="22"/>
                <w:szCs w:val="22"/>
                <w:highlight w:val="yellow"/>
                <w:lang w:val="en-US"/>
              </w:rPr>
              <w:t>Consignment/HouseConsignment/</w:t>
            </w:r>
            <w:r w:rsidRPr="00832AA8">
              <w:rPr>
                <w:rFonts w:asciiTheme="minorHAnsi" w:hAnsiTheme="minorHAnsi" w:cstheme="minorHAnsi"/>
                <w:sz w:val="22"/>
                <w:szCs w:val="22"/>
                <w:lang w:val="en-US"/>
              </w:rPr>
              <w:t>ExportOperation/</w:t>
            </w:r>
            <w:r w:rsidR="00B4484F">
              <w:rPr>
                <w:rFonts w:asciiTheme="minorHAnsi" w:hAnsiTheme="minorHAnsi" w:cstheme="minorHAnsi"/>
                <w:sz w:val="22"/>
                <w:szCs w:val="22"/>
                <w:lang w:val="en-US"/>
              </w:rPr>
              <w:t xml:space="preserve"> </w:t>
            </w:r>
            <w:proofErr w:type="spellStart"/>
            <w:r w:rsidRPr="00832AA8">
              <w:rPr>
                <w:rFonts w:asciiTheme="minorHAnsi" w:hAnsiTheme="minorHAnsi" w:cstheme="minorHAnsi"/>
                <w:sz w:val="22"/>
                <w:szCs w:val="22"/>
                <w:lang w:val="en-US"/>
              </w:rPr>
              <w:t>transitProcedureCategory</w:t>
            </w:r>
            <w:proofErr w:type="spellEnd"/>
            <w:r w:rsidRPr="00832AA8">
              <w:rPr>
                <w:rFonts w:asciiTheme="minorHAnsi" w:hAnsiTheme="minorHAnsi" w:cstheme="minorHAnsi"/>
                <w:sz w:val="22"/>
                <w:szCs w:val="22"/>
                <w:lang w:val="en-US"/>
              </w:rPr>
              <w:t xml:space="preserve"> is EQUAL to '2'</w:t>
            </w:r>
          </w:p>
          <w:p w14:paraId="0EAD72A5" w14:textId="77777777" w:rsidR="00832AA8" w:rsidRPr="00BA144D" w:rsidRDefault="00832AA8" w:rsidP="00832AA8">
            <w:pPr>
              <w:rPr>
                <w:rFonts w:asciiTheme="minorHAnsi" w:hAnsiTheme="minorHAnsi" w:cstheme="minorHAnsi"/>
                <w:sz w:val="22"/>
                <w:szCs w:val="22"/>
                <w:lang w:val="en-US"/>
              </w:rPr>
            </w:pPr>
          </w:p>
          <w:p w14:paraId="58065B77" w14:textId="77777777" w:rsidR="00832AA8" w:rsidRPr="00F00A8A" w:rsidRDefault="00832AA8" w:rsidP="00832AA8">
            <w:pPr>
              <w:rPr>
                <w:rFonts w:asciiTheme="minorHAnsi" w:hAnsiTheme="minorHAnsi" w:cstheme="minorHAnsi"/>
                <w:b/>
                <w:bCs/>
                <w:sz w:val="22"/>
                <w:szCs w:val="22"/>
                <w:lang w:val="en-US"/>
              </w:rPr>
            </w:pPr>
            <w:r w:rsidRPr="00F00A8A">
              <w:rPr>
                <w:rFonts w:asciiTheme="minorHAnsi" w:hAnsiTheme="minorHAnsi" w:cstheme="minorHAnsi"/>
                <w:b/>
                <w:bCs/>
                <w:sz w:val="22"/>
                <w:szCs w:val="22"/>
                <w:highlight w:val="green"/>
                <w:lang w:val="en-US"/>
              </w:rPr>
              <w:t>Functional Description:</w:t>
            </w:r>
          </w:p>
          <w:p w14:paraId="06EFBAB4" w14:textId="77777777" w:rsidR="00832AA8" w:rsidRPr="00832AA8" w:rsidRDefault="00832AA8" w:rsidP="00832AA8">
            <w:pPr>
              <w:rPr>
                <w:rFonts w:asciiTheme="minorHAnsi" w:hAnsiTheme="minorHAnsi" w:cstheme="minorHAnsi"/>
                <w:sz w:val="22"/>
                <w:szCs w:val="22"/>
                <w:lang w:val="en-US"/>
              </w:rPr>
            </w:pPr>
            <w:r w:rsidRPr="00832AA8">
              <w:rPr>
                <w:rFonts w:asciiTheme="minorHAnsi" w:hAnsiTheme="minorHAnsi" w:cstheme="minorHAnsi"/>
                <w:sz w:val="22"/>
                <w:szCs w:val="22"/>
                <w:lang w:val="en-US"/>
              </w:rPr>
              <w:t xml:space="preserve">IF (&lt;CC015C-TRANSIT </w:t>
            </w:r>
            <w:proofErr w:type="spellStart"/>
            <w:r w:rsidRPr="00832AA8">
              <w:rPr>
                <w:rFonts w:asciiTheme="minorHAnsi" w:hAnsiTheme="minorHAnsi" w:cstheme="minorHAnsi"/>
                <w:sz w:val="22"/>
                <w:szCs w:val="22"/>
                <w:lang w:val="en-US"/>
              </w:rPr>
              <w:t>OPERATION.Declaration</w:t>
            </w:r>
            <w:proofErr w:type="spellEnd"/>
            <w:r w:rsidRPr="00832AA8">
              <w:rPr>
                <w:rFonts w:asciiTheme="minorHAnsi" w:hAnsiTheme="minorHAnsi" w:cstheme="minorHAnsi"/>
                <w:sz w:val="22"/>
                <w:szCs w:val="22"/>
                <w:lang w:val="en-US"/>
              </w:rPr>
              <w:t xml:space="preserve"> type&gt; is in SET {T1, TIR} OR &lt;CCA15D-TRANSIT</w:t>
            </w:r>
          </w:p>
          <w:p w14:paraId="35DA3008" w14:textId="77777777" w:rsidR="00832AA8" w:rsidRPr="00832AA8" w:rsidRDefault="00832AA8" w:rsidP="00832AA8">
            <w:pPr>
              <w:rPr>
                <w:rFonts w:asciiTheme="minorHAnsi" w:hAnsiTheme="minorHAnsi" w:cstheme="minorHAnsi"/>
                <w:sz w:val="22"/>
                <w:szCs w:val="22"/>
                <w:lang w:val="en-US"/>
              </w:rPr>
            </w:pPr>
            <w:proofErr w:type="spellStart"/>
            <w:r w:rsidRPr="00832AA8">
              <w:rPr>
                <w:rFonts w:asciiTheme="minorHAnsi" w:hAnsiTheme="minorHAnsi" w:cstheme="minorHAnsi"/>
                <w:sz w:val="22"/>
                <w:szCs w:val="22"/>
                <w:lang w:val="en-US"/>
              </w:rPr>
              <w:t>OPERATION.Declaration</w:t>
            </w:r>
            <w:proofErr w:type="spellEnd"/>
            <w:r w:rsidRPr="00832AA8">
              <w:rPr>
                <w:rFonts w:asciiTheme="minorHAnsi" w:hAnsiTheme="minorHAnsi" w:cstheme="minorHAnsi"/>
                <w:sz w:val="22"/>
                <w:szCs w:val="22"/>
                <w:lang w:val="en-US"/>
              </w:rPr>
              <w:t xml:space="preserve"> type&gt; is in SET {T1, TIR})</w:t>
            </w:r>
          </w:p>
          <w:p w14:paraId="31C5E8D4" w14:textId="34E5D8EB" w:rsidR="00832AA8" w:rsidRPr="00832AA8" w:rsidRDefault="00832AA8" w:rsidP="00832AA8">
            <w:pPr>
              <w:rPr>
                <w:rFonts w:asciiTheme="minorHAnsi" w:hAnsiTheme="minorHAnsi" w:cstheme="minorHAnsi"/>
                <w:sz w:val="22"/>
                <w:szCs w:val="22"/>
                <w:lang w:val="en-US"/>
              </w:rPr>
            </w:pPr>
            <w:r w:rsidRPr="00832AA8">
              <w:rPr>
                <w:rFonts w:asciiTheme="minorHAnsi" w:hAnsiTheme="minorHAnsi" w:cstheme="minorHAnsi"/>
                <w:sz w:val="22"/>
                <w:szCs w:val="22"/>
                <w:lang w:val="en-US"/>
              </w:rPr>
              <w:t>THEN &lt;CC190C-</w:t>
            </w:r>
            <w:r w:rsidRPr="00832AA8">
              <w:rPr>
                <w:rFonts w:asciiTheme="minorHAnsi" w:hAnsiTheme="minorHAnsi" w:cstheme="minorHAnsi"/>
                <w:strike/>
                <w:color w:val="FF0000"/>
                <w:sz w:val="22"/>
                <w:szCs w:val="22"/>
                <w:lang w:val="en-US"/>
              </w:rPr>
              <w:t>TRANSIT OPERATION</w:t>
            </w:r>
            <w:bookmarkStart w:id="19" w:name="_Hlk200027062"/>
            <w:r w:rsidRPr="00F00A8A">
              <w:rPr>
                <w:rFonts w:asciiTheme="minorHAnsi" w:hAnsiTheme="minorHAnsi" w:cstheme="minorHAnsi"/>
                <w:b/>
                <w:bCs/>
                <w:sz w:val="22"/>
                <w:szCs w:val="22"/>
                <w:highlight w:val="yellow"/>
                <w:lang w:val="en-US"/>
              </w:rPr>
              <w:t>CONSIGNMENT-HOUSE CONSIGNMENT</w:t>
            </w:r>
            <w:bookmarkEnd w:id="19"/>
            <w:r w:rsidRPr="00832AA8">
              <w:rPr>
                <w:rFonts w:asciiTheme="minorHAnsi" w:hAnsiTheme="minorHAnsi" w:cstheme="minorHAnsi"/>
                <w:sz w:val="22"/>
                <w:szCs w:val="22"/>
                <w:lang w:val="en-US"/>
              </w:rPr>
              <w:t xml:space="preserve">-EXPORT </w:t>
            </w:r>
            <w:proofErr w:type="spellStart"/>
            <w:r w:rsidRPr="00832AA8">
              <w:rPr>
                <w:rFonts w:asciiTheme="minorHAnsi" w:hAnsiTheme="minorHAnsi" w:cstheme="minorHAnsi"/>
                <w:sz w:val="22"/>
                <w:szCs w:val="22"/>
                <w:lang w:val="en-US"/>
              </w:rPr>
              <w:t>OPERATION.Transit</w:t>
            </w:r>
            <w:proofErr w:type="spellEnd"/>
            <w:r w:rsidRPr="00832AA8">
              <w:rPr>
                <w:rFonts w:asciiTheme="minorHAnsi" w:hAnsiTheme="minorHAnsi" w:cstheme="minorHAnsi"/>
                <w:sz w:val="22"/>
                <w:szCs w:val="22"/>
                <w:lang w:val="en-US"/>
              </w:rPr>
              <w:t xml:space="preserve"> procedure category&gt; is</w:t>
            </w:r>
            <w:r w:rsidR="00642B43">
              <w:rPr>
                <w:rFonts w:asciiTheme="minorHAnsi" w:hAnsiTheme="minorHAnsi" w:cstheme="minorHAnsi"/>
                <w:sz w:val="22"/>
                <w:szCs w:val="22"/>
                <w:lang w:val="en-US"/>
              </w:rPr>
              <w:t xml:space="preserve"> </w:t>
            </w:r>
            <w:r w:rsidRPr="00832AA8">
              <w:rPr>
                <w:rFonts w:asciiTheme="minorHAnsi" w:hAnsiTheme="minorHAnsi" w:cstheme="minorHAnsi"/>
                <w:sz w:val="22"/>
                <w:szCs w:val="22"/>
                <w:lang w:val="en-US"/>
              </w:rPr>
              <w:t>EQUAL to '1'</w:t>
            </w:r>
          </w:p>
          <w:p w14:paraId="1081DDCB" w14:textId="77777777" w:rsidR="00832AA8" w:rsidRPr="00832AA8" w:rsidRDefault="00832AA8" w:rsidP="00832AA8">
            <w:pPr>
              <w:rPr>
                <w:rFonts w:asciiTheme="minorHAnsi" w:hAnsiTheme="minorHAnsi" w:cstheme="minorHAnsi"/>
                <w:sz w:val="22"/>
                <w:szCs w:val="22"/>
                <w:lang w:val="en-US"/>
              </w:rPr>
            </w:pPr>
            <w:r w:rsidRPr="00832AA8">
              <w:rPr>
                <w:rFonts w:asciiTheme="minorHAnsi" w:hAnsiTheme="minorHAnsi" w:cstheme="minorHAnsi"/>
                <w:sz w:val="22"/>
                <w:szCs w:val="22"/>
                <w:lang w:val="en-US"/>
              </w:rPr>
              <w:t xml:space="preserve">ELSE IF (&lt;CC015C-TRANSIT </w:t>
            </w:r>
            <w:proofErr w:type="spellStart"/>
            <w:r w:rsidRPr="00832AA8">
              <w:rPr>
                <w:rFonts w:asciiTheme="minorHAnsi" w:hAnsiTheme="minorHAnsi" w:cstheme="minorHAnsi"/>
                <w:sz w:val="22"/>
                <w:szCs w:val="22"/>
                <w:lang w:val="en-US"/>
              </w:rPr>
              <w:t>OPERATION.Declaration</w:t>
            </w:r>
            <w:proofErr w:type="spellEnd"/>
            <w:r w:rsidRPr="00832AA8">
              <w:rPr>
                <w:rFonts w:asciiTheme="minorHAnsi" w:hAnsiTheme="minorHAnsi" w:cstheme="minorHAnsi"/>
                <w:sz w:val="22"/>
                <w:szCs w:val="22"/>
                <w:lang w:val="en-US"/>
              </w:rPr>
              <w:t xml:space="preserve"> type&gt; is in SET {T2, T2F, T2SM} OR</w:t>
            </w:r>
          </w:p>
          <w:p w14:paraId="612660E1" w14:textId="77777777" w:rsidR="00832AA8" w:rsidRPr="00832AA8" w:rsidRDefault="00832AA8" w:rsidP="00832AA8">
            <w:pPr>
              <w:rPr>
                <w:rFonts w:asciiTheme="minorHAnsi" w:hAnsiTheme="minorHAnsi" w:cstheme="minorHAnsi"/>
                <w:sz w:val="22"/>
                <w:szCs w:val="22"/>
                <w:lang w:val="en-US"/>
              </w:rPr>
            </w:pPr>
            <w:r w:rsidRPr="00832AA8">
              <w:rPr>
                <w:rFonts w:asciiTheme="minorHAnsi" w:hAnsiTheme="minorHAnsi" w:cstheme="minorHAnsi"/>
                <w:sz w:val="22"/>
                <w:szCs w:val="22"/>
                <w:lang w:val="en-US"/>
              </w:rPr>
              <w:lastRenderedPageBreak/>
              <w:t xml:space="preserve">&lt;CCA15D-TRANSIT </w:t>
            </w:r>
            <w:proofErr w:type="spellStart"/>
            <w:r w:rsidRPr="00832AA8">
              <w:rPr>
                <w:rFonts w:asciiTheme="minorHAnsi" w:hAnsiTheme="minorHAnsi" w:cstheme="minorHAnsi"/>
                <w:sz w:val="22"/>
                <w:szCs w:val="22"/>
                <w:lang w:val="en-US"/>
              </w:rPr>
              <w:t>OPERATION.Declaration</w:t>
            </w:r>
            <w:proofErr w:type="spellEnd"/>
            <w:r w:rsidRPr="00832AA8">
              <w:rPr>
                <w:rFonts w:asciiTheme="minorHAnsi" w:hAnsiTheme="minorHAnsi" w:cstheme="minorHAnsi"/>
                <w:sz w:val="22"/>
                <w:szCs w:val="22"/>
                <w:lang w:val="en-US"/>
              </w:rPr>
              <w:t xml:space="preserve"> type&gt; is in SET {T2, T2F, T2SM})</w:t>
            </w:r>
          </w:p>
          <w:p w14:paraId="2080ED58" w14:textId="7DD79B9B" w:rsidR="00832AA8" w:rsidRPr="00832AA8" w:rsidRDefault="00832AA8" w:rsidP="00832AA8">
            <w:pPr>
              <w:rPr>
                <w:rFonts w:asciiTheme="minorHAnsi" w:hAnsiTheme="minorHAnsi" w:cstheme="minorHAnsi"/>
                <w:sz w:val="22"/>
                <w:szCs w:val="22"/>
                <w:lang w:val="en-US"/>
              </w:rPr>
            </w:pPr>
            <w:proofErr w:type="gramStart"/>
            <w:r w:rsidRPr="00832AA8">
              <w:rPr>
                <w:rFonts w:asciiTheme="minorHAnsi" w:hAnsiTheme="minorHAnsi" w:cstheme="minorHAnsi"/>
                <w:sz w:val="22"/>
                <w:szCs w:val="22"/>
                <w:lang w:val="en-US"/>
              </w:rPr>
              <w:t>THEN  &lt;</w:t>
            </w:r>
            <w:proofErr w:type="gramEnd"/>
            <w:r w:rsidRPr="00832AA8">
              <w:rPr>
                <w:rFonts w:asciiTheme="minorHAnsi" w:hAnsiTheme="minorHAnsi" w:cstheme="minorHAnsi"/>
                <w:sz w:val="22"/>
                <w:szCs w:val="22"/>
                <w:lang w:val="en-US"/>
              </w:rPr>
              <w:t>CC190C-</w:t>
            </w:r>
            <w:r w:rsidRPr="00832AA8">
              <w:rPr>
                <w:rFonts w:asciiTheme="minorHAnsi" w:hAnsiTheme="minorHAnsi" w:cstheme="minorHAnsi"/>
                <w:strike/>
                <w:color w:val="FF0000"/>
                <w:sz w:val="22"/>
                <w:szCs w:val="22"/>
                <w:lang w:val="en-US"/>
              </w:rPr>
              <w:t>TRANSIT OPERATION</w:t>
            </w:r>
            <w:r w:rsidRPr="00F00A8A">
              <w:rPr>
                <w:rFonts w:asciiTheme="minorHAnsi" w:hAnsiTheme="minorHAnsi" w:cstheme="minorHAnsi"/>
                <w:b/>
                <w:bCs/>
                <w:sz w:val="22"/>
                <w:szCs w:val="22"/>
                <w:highlight w:val="yellow"/>
                <w:lang w:val="en-US"/>
              </w:rPr>
              <w:t>CONSIGNMENT-HOUSE CONSIGNMENT</w:t>
            </w:r>
            <w:r w:rsidRPr="00832AA8">
              <w:rPr>
                <w:rFonts w:asciiTheme="minorHAnsi" w:hAnsiTheme="minorHAnsi" w:cstheme="minorHAnsi"/>
                <w:sz w:val="22"/>
                <w:szCs w:val="22"/>
                <w:lang w:val="en-US"/>
              </w:rPr>
              <w:t xml:space="preserve">-EXPORT </w:t>
            </w:r>
            <w:proofErr w:type="spellStart"/>
            <w:r w:rsidRPr="00832AA8">
              <w:rPr>
                <w:rFonts w:asciiTheme="minorHAnsi" w:hAnsiTheme="minorHAnsi" w:cstheme="minorHAnsi"/>
                <w:sz w:val="22"/>
                <w:szCs w:val="22"/>
                <w:lang w:val="en-US"/>
              </w:rPr>
              <w:t>OPERATION.Transit</w:t>
            </w:r>
            <w:proofErr w:type="spellEnd"/>
            <w:r w:rsidRPr="00832AA8">
              <w:rPr>
                <w:rFonts w:asciiTheme="minorHAnsi" w:hAnsiTheme="minorHAnsi" w:cstheme="minorHAnsi"/>
                <w:sz w:val="22"/>
                <w:szCs w:val="22"/>
                <w:lang w:val="en-US"/>
              </w:rPr>
              <w:t xml:space="preserve"> procedure category&gt; is</w:t>
            </w:r>
            <w:r w:rsidR="00642B43">
              <w:rPr>
                <w:rFonts w:asciiTheme="minorHAnsi" w:hAnsiTheme="minorHAnsi" w:cstheme="minorHAnsi"/>
                <w:sz w:val="22"/>
                <w:szCs w:val="22"/>
                <w:lang w:val="en-US"/>
              </w:rPr>
              <w:t xml:space="preserve"> </w:t>
            </w:r>
            <w:r w:rsidRPr="00832AA8">
              <w:rPr>
                <w:rFonts w:asciiTheme="minorHAnsi" w:hAnsiTheme="minorHAnsi" w:cstheme="minorHAnsi"/>
                <w:sz w:val="22"/>
                <w:szCs w:val="22"/>
                <w:lang w:val="en-US"/>
              </w:rPr>
              <w:t>EQUAL to '2'</w:t>
            </w:r>
          </w:p>
          <w:p w14:paraId="0D1E18D9" w14:textId="77777777" w:rsidR="00832AA8" w:rsidRPr="00832AA8" w:rsidRDefault="00832AA8" w:rsidP="00832AA8">
            <w:pPr>
              <w:rPr>
                <w:rFonts w:asciiTheme="minorHAnsi" w:hAnsiTheme="minorHAnsi" w:cstheme="minorHAnsi"/>
                <w:sz w:val="22"/>
                <w:szCs w:val="22"/>
                <w:lang w:val="en-US"/>
              </w:rPr>
            </w:pPr>
            <w:r w:rsidRPr="00832AA8">
              <w:rPr>
                <w:rFonts w:asciiTheme="minorHAnsi" w:hAnsiTheme="minorHAnsi" w:cstheme="minorHAnsi"/>
                <w:sz w:val="22"/>
                <w:szCs w:val="22"/>
                <w:lang w:val="en-US"/>
              </w:rPr>
              <w:t>ELSE IF at least one consignment item for the specific</w:t>
            </w:r>
          </w:p>
          <w:p w14:paraId="56ABE212" w14:textId="6592C235" w:rsidR="00832AA8" w:rsidRPr="00832AA8" w:rsidRDefault="00832AA8" w:rsidP="00832AA8">
            <w:pPr>
              <w:rPr>
                <w:rFonts w:asciiTheme="minorHAnsi" w:hAnsiTheme="minorHAnsi" w:cstheme="minorHAnsi"/>
                <w:sz w:val="22"/>
                <w:szCs w:val="22"/>
                <w:lang w:val="en-US"/>
              </w:rPr>
            </w:pPr>
            <w:r w:rsidRPr="00832AA8">
              <w:rPr>
                <w:rFonts w:asciiTheme="minorHAnsi" w:hAnsiTheme="minorHAnsi" w:cstheme="minorHAnsi"/>
                <w:sz w:val="22"/>
                <w:szCs w:val="22"/>
                <w:lang w:val="en-US"/>
              </w:rPr>
              <w:t>&lt;CC190C-</w:t>
            </w:r>
            <w:r w:rsidRPr="00832AA8">
              <w:rPr>
                <w:rFonts w:asciiTheme="minorHAnsi" w:hAnsiTheme="minorHAnsi" w:cstheme="minorHAnsi"/>
                <w:strike/>
                <w:color w:val="FF0000"/>
                <w:sz w:val="22"/>
                <w:szCs w:val="22"/>
                <w:lang w:val="en-US"/>
              </w:rPr>
              <w:t>TRANSIT OPERATION</w:t>
            </w:r>
            <w:r w:rsidRPr="00F00A8A">
              <w:rPr>
                <w:rFonts w:asciiTheme="minorHAnsi" w:hAnsiTheme="minorHAnsi" w:cstheme="minorHAnsi"/>
                <w:b/>
                <w:bCs/>
                <w:sz w:val="22"/>
                <w:szCs w:val="22"/>
                <w:highlight w:val="yellow"/>
                <w:lang w:val="en-US"/>
              </w:rPr>
              <w:t>CONSIGNMENT-HOUSE CONSIGNMENT</w:t>
            </w:r>
            <w:r w:rsidRPr="00832AA8">
              <w:rPr>
                <w:rFonts w:asciiTheme="minorHAnsi" w:hAnsiTheme="minorHAnsi" w:cstheme="minorHAnsi"/>
                <w:sz w:val="22"/>
                <w:szCs w:val="22"/>
                <w:lang w:val="en-US"/>
              </w:rPr>
              <w:t>-EXPORT OPERATION.MRN&gt; has</w:t>
            </w:r>
          </w:p>
          <w:p w14:paraId="1B0CB0F2" w14:textId="77777777" w:rsidR="00832AA8" w:rsidRPr="00832AA8" w:rsidRDefault="00832AA8" w:rsidP="00832AA8">
            <w:pPr>
              <w:rPr>
                <w:rFonts w:asciiTheme="minorHAnsi" w:hAnsiTheme="minorHAnsi" w:cstheme="minorHAnsi"/>
                <w:sz w:val="22"/>
                <w:szCs w:val="22"/>
                <w:lang w:val="en-US"/>
              </w:rPr>
            </w:pPr>
            <w:r w:rsidRPr="00832AA8">
              <w:rPr>
                <w:rFonts w:asciiTheme="minorHAnsi" w:hAnsiTheme="minorHAnsi" w:cstheme="minorHAnsi"/>
                <w:sz w:val="22"/>
                <w:szCs w:val="22"/>
                <w:lang w:val="en-US"/>
              </w:rPr>
              <w:t xml:space="preserve">(&lt;CC015C-CONSIGNMENT - HOUSE CONSIGNMENT - CONSIGNMENT </w:t>
            </w:r>
            <w:proofErr w:type="spellStart"/>
            <w:r w:rsidRPr="00832AA8">
              <w:rPr>
                <w:rFonts w:asciiTheme="minorHAnsi" w:hAnsiTheme="minorHAnsi" w:cstheme="minorHAnsi"/>
                <w:sz w:val="22"/>
                <w:szCs w:val="22"/>
                <w:lang w:val="en-US"/>
              </w:rPr>
              <w:t>ITEM.Declaration</w:t>
            </w:r>
            <w:proofErr w:type="spellEnd"/>
            <w:r w:rsidRPr="00832AA8">
              <w:rPr>
                <w:rFonts w:asciiTheme="minorHAnsi" w:hAnsiTheme="minorHAnsi" w:cstheme="minorHAnsi"/>
                <w:sz w:val="22"/>
                <w:szCs w:val="22"/>
                <w:lang w:val="en-US"/>
              </w:rPr>
              <w:t xml:space="preserve"> type&gt;</w:t>
            </w:r>
          </w:p>
          <w:p w14:paraId="50ECF6AD" w14:textId="77777777" w:rsidR="00832AA8" w:rsidRPr="00832AA8" w:rsidRDefault="00832AA8" w:rsidP="00832AA8">
            <w:pPr>
              <w:rPr>
                <w:rFonts w:asciiTheme="minorHAnsi" w:hAnsiTheme="minorHAnsi" w:cstheme="minorHAnsi"/>
                <w:sz w:val="22"/>
                <w:szCs w:val="22"/>
                <w:lang w:val="en-US"/>
              </w:rPr>
            </w:pPr>
            <w:r w:rsidRPr="00832AA8">
              <w:rPr>
                <w:rFonts w:asciiTheme="minorHAnsi" w:hAnsiTheme="minorHAnsi" w:cstheme="minorHAnsi"/>
                <w:sz w:val="22"/>
                <w:szCs w:val="22"/>
                <w:lang w:val="en-US"/>
              </w:rPr>
              <w:t>EQUAL to ’T1’ OR &lt;CCA15D-CONSIGNMENT - HOUSE CONSIGNMENT - CONSIGNMENT</w:t>
            </w:r>
          </w:p>
          <w:p w14:paraId="2DC01E9E" w14:textId="77777777" w:rsidR="00832AA8" w:rsidRPr="00832AA8" w:rsidRDefault="00832AA8" w:rsidP="00832AA8">
            <w:pPr>
              <w:rPr>
                <w:rFonts w:asciiTheme="minorHAnsi" w:hAnsiTheme="minorHAnsi" w:cstheme="minorHAnsi"/>
                <w:sz w:val="22"/>
                <w:szCs w:val="22"/>
                <w:lang w:val="en-US"/>
              </w:rPr>
            </w:pPr>
            <w:proofErr w:type="spellStart"/>
            <w:r w:rsidRPr="00832AA8">
              <w:rPr>
                <w:rFonts w:asciiTheme="minorHAnsi" w:hAnsiTheme="minorHAnsi" w:cstheme="minorHAnsi"/>
                <w:sz w:val="22"/>
                <w:szCs w:val="22"/>
                <w:lang w:val="en-US"/>
              </w:rPr>
              <w:t>ITEM.Declaration</w:t>
            </w:r>
            <w:proofErr w:type="spellEnd"/>
            <w:r w:rsidRPr="00832AA8">
              <w:rPr>
                <w:rFonts w:asciiTheme="minorHAnsi" w:hAnsiTheme="minorHAnsi" w:cstheme="minorHAnsi"/>
                <w:sz w:val="22"/>
                <w:szCs w:val="22"/>
                <w:lang w:val="en-US"/>
              </w:rPr>
              <w:t xml:space="preserve"> type&gt; EQUAL to 'T1')</w:t>
            </w:r>
          </w:p>
          <w:p w14:paraId="07CFC9EC" w14:textId="53798B9C" w:rsidR="00832AA8" w:rsidRPr="00832AA8" w:rsidRDefault="00832AA8" w:rsidP="00832AA8">
            <w:pPr>
              <w:rPr>
                <w:rFonts w:asciiTheme="minorHAnsi" w:hAnsiTheme="minorHAnsi" w:cstheme="minorHAnsi"/>
                <w:sz w:val="22"/>
                <w:szCs w:val="22"/>
                <w:lang w:val="en-US"/>
              </w:rPr>
            </w:pPr>
            <w:r w:rsidRPr="00832AA8">
              <w:rPr>
                <w:rFonts w:asciiTheme="minorHAnsi" w:hAnsiTheme="minorHAnsi" w:cstheme="minorHAnsi"/>
                <w:sz w:val="22"/>
                <w:szCs w:val="22"/>
                <w:lang w:val="en-US"/>
              </w:rPr>
              <w:t>THEN &lt;CC190C-</w:t>
            </w:r>
            <w:r w:rsidRPr="00832AA8">
              <w:rPr>
                <w:rFonts w:asciiTheme="minorHAnsi" w:hAnsiTheme="minorHAnsi" w:cstheme="minorHAnsi"/>
                <w:strike/>
                <w:color w:val="FF0000"/>
                <w:sz w:val="22"/>
                <w:szCs w:val="22"/>
                <w:lang w:val="en-US"/>
              </w:rPr>
              <w:t>TRANSIT OPERATION</w:t>
            </w:r>
            <w:r w:rsidRPr="00F00A8A">
              <w:rPr>
                <w:rFonts w:asciiTheme="minorHAnsi" w:hAnsiTheme="minorHAnsi" w:cstheme="minorHAnsi"/>
                <w:b/>
                <w:bCs/>
                <w:sz w:val="22"/>
                <w:szCs w:val="22"/>
                <w:highlight w:val="yellow"/>
                <w:lang w:val="en-US"/>
              </w:rPr>
              <w:t>CONSIGNMENT-HOUSE CONSIGNMENT</w:t>
            </w:r>
            <w:r w:rsidRPr="00832AA8">
              <w:rPr>
                <w:rFonts w:asciiTheme="minorHAnsi" w:hAnsiTheme="minorHAnsi" w:cstheme="minorHAnsi"/>
                <w:sz w:val="22"/>
                <w:szCs w:val="22"/>
                <w:lang w:val="en-US"/>
              </w:rPr>
              <w:t xml:space="preserve">-EXPORT </w:t>
            </w:r>
            <w:proofErr w:type="spellStart"/>
            <w:r w:rsidRPr="00832AA8">
              <w:rPr>
                <w:rFonts w:asciiTheme="minorHAnsi" w:hAnsiTheme="minorHAnsi" w:cstheme="minorHAnsi"/>
                <w:sz w:val="22"/>
                <w:szCs w:val="22"/>
                <w:lang w:val="en-US"/>
              </w:rPr>
              <w:t>OPERATION.Transit</w:t>
            </w:r>
            <w:proofErr w:type="spellEnd"/>
            <w:r w:rsidRPr="00832AA8">
              <w:rPr>
                <w:rFonts w:asciiTheme="minorHAnsi" w:hAnsiTheme="minorHAnsi" w:cstheme="minorHAnsi"/>
                <w:sz w:val="22"/>
                <w:szCs w:val="22"/>
                <w:lang w:val="en-US"/>
              </w:rPr>
              <w:t xml:space="preserve"> procedure category&gt; is</w:t>
            </w:r>
            <w:r w:rsidR="00642B43">
              <w:rPr>
                <w:rFonts w:asciiTheme="minorHAnsi" w:hAnsiTheme="minorHAnsi" w:cstheme="minorHAnsi"/>
                <w:sz w:val="22"/>
                <w:szCs w:val="22"/>
                <w:lang w:val="en-US"/>
              </w:rPr>
              <w:t xml:space="preserve"> </w:t>
            </w:r>
            <w:r w:rsidRPr="00832AA8">
              <w:rPr>
                <w:rFonts w:asciiTheme="minorHAnsi" w:hAnsiTheme="minorHAnsi" w:cstheme="minorHAnsi"/>
                <w:sz w:val="22"/>
                <w:szCs w:val="22"/>
                <w:lang w:val="en-US"/>
              </w:rPr>
              <w:t>EQUAL to '1'</w:t>
            </w:r>
          </w:p>
          <w:p w14:paraId="5F375DC8" w14:textId="78EDB4B6" w:rsidR="00832AA8" w:rsidRDefault="00832AA8" w:rsidP="00832AA8">
            <w:pPr>
              <w:rPr>
                <w:rFonts w:asciiTheme="minorHAnsi" w:hAnsiTheme="minorHAnsi" w:cstheme="minorHAnsi"/>
                <w:sz w:val="22"/>
                <w:szCs w:val="22"/>
                <w:lang w:val="en-US"/>
              </w:rPr>
            </w:pPr>
            <w:r w:rsidRPr="00832AA8">
              <w:rPr>
                <w:rFonts w:asciiTheme="minorHAnsi" w:hAnsiTheme="minorHAnsi" w:cstheme="minorHAnsi"/>
                <w:sz w:val="22"/>
                <w:szCs w:val="22"/>
                <w:lang w:val="en-US"/>
              </w:rPr>
              <w:t>ELSE &lt;CC190C-</w:t>
            </w:r>
            <w:r w:rsidRPr="00832AA8">
              <w:rPr>
                <w:rFonts w:asciiTheme="minorHAnsi" w:hAnsiTheme="minorHAnsi" w:cstheme="minorHAnsi"/>
                <w:strike/>
                <w:color w:val="FF0000"/>
                <w:sz w:val="22"/>
                <w:szCs w:val="22"/>
                <w:lang w:val="en-US"/>
              </w:rPr>
              <w:t>TRANSIT OPERATION</w:t>
            </w:r>
            <w:r w:rsidRPr="00F00A8A">
              <w:rPr>
                <w:rFonts w:asciiTheme="minorHAnsi" w:hAnsiTheme="minorHAnsi" w:cstheme="minorHAnsi"/>
                <w:b/>
                <w:bCs/>
                <w:sz w:val="22"/>
                <w:szCs w:val="22"/>
                <w:highlight w:val="yellow"/>
                <w:lang w:val="en-US"/>
              </w:rPr>
              <w:t>CONSIGNMENT-HOUSE CONSIGNMENT</w:t>
            </w:r>
            <w:r w:rsidRPr="00832AA8">
              <w:rPr>
                <w:rFonts w:asciiTheme="minorHAnsi" w:hAnsiTheme="minorHAnsi" w:cstheme="minorHAnsi"/>
                <w:sz w:val="22"/>
                <w:szCs w:val="22"/>
                <w:lang w:val="en-US"/>
              </w:rPr>
              <w:t xml:space="preserve">-EXPORT </w:t>
            </w:r>
            <w:proofErr w:type="spellStart"/>
            <w:r w:rsidRPr="00832AA8">
              <w:rPr>
                <w:rFonts w:asciiTheme="minorHAnsi" w:hAnsiTheme="minorHAnsi" w:cstheme="minorHAnsi"/>
                <w:sz w:val="22"/>
                <w:szCs w:val="22"/>
                <w:lang w:val="en-US"/>
              </w:rPr>
              <w:t>OPERATION.Transit</w:t>
            </w:r>
            <w:proofErr w:type="spellEnd"/>
            <w:r w:rsidRPr="00832AA8">
              <w:rPr>
                <w:rFonts w:asciiTheme="minorHAnsi" w:hAnsiTheme="minorHAnsi" w:cstheme="minorHAnsi"/>
                <w:sz w:val="22"/>
                <w:szCs w:val="22"/>
                <w:lang w:val="en-US"/>
              </w:rPr>
              <w:t xml:space="preserve"> procedure category&gt; is</w:t>
            </w:r>
            <w:r w:rsidR="00642B43">
              <w:rPr>
                <w:rFonts w:asciiTheme="minorHAnsi" w:hAnsiTheme="minorHAnsi" w:cstheme="minorHAnsi"/>
                <w:sz w:val="22"/>
                <w:szCs w:val="22"/>
                <w:lang w:val="en-US"/>
              </w:rPr>
              <w:t xml:space="preserve"> </w:t>
            </w:r>
            <w:r w:rsidRPr="00BA144D">
              <w:rPr>
                <w:rFonts w:asciiTheme="minorHAnsi" w:hAnsiTheme="minorHAnsi" w:cstheme="minorHAnsi"/>
                <w:sz w:val="22"/>
                <w:szCs w:val="22"/>
                <w:lang w:val="en-US"/>
              </w:rPr>
              <w:t>EQUAL to '2'</w:t>
            </w:r>
          </w:p>
          <w:p w14:paraId="60ADF213" w14:textId="77777777" w:rsidR="005F4F85" w:rsidRPr="00BA144D" w:rsidRDefault="005F4F85" w:rsidP="00832AA8">
            <w:pPr>
              <w:rPr>
                <w:rFonts w:asciiTheme="minorHAnsi" w:hAnsiTheme="minorHAnsi" w:cstheme="minorHAnsi"/>
                <w:sz w:val="22"/>
                <w:szCs w:val="22"/>
                <w:lang w:val="en-US"/>
              </w:rPr>
            </w:pPr>
          </w:p>
          <w:p w14:paraId="13E75C9C" w14:textId="77777777" w:rsidR="005F4F85" w:rsidRPr="00BA144D" w:rsidRDefault="005F4F85" w:rsidP="00832AA8">
            <w:pPr>
              <w:rPr>
                <w:rFonts w:asciiTheme="minorHAnsi" w:hAnsiTheme="minorHAnsi" w:cstheme="minorHAnsi"/>
                <w:sz w:val="22"/>
                <w:szCs w:val="22"/>
                <w:lang w:val="en-US"/>
              </w:rPr>
            </w:pPr>
          </w:p>
          <w:p w14:paraId="53A9B582" w14:textId="4D1330D5" w:rsidR="00E26B42" w:rsidRDefault="00E26B42" w:rsidP="00E26B42">
            <w:pPr>
              <w:rPr>
                <w:rFonts w:asciiTheme="minorHAnsi" w:hAnsiTheme="minorHAnsi" w:cstheme="minorHAnsi"/>
                <w:sz w:val="22"/>
                <w:szCs w:val="22"/>
                <w:lang w:val="en-US"/>
              </w:rPr>
            </w:pPr>
            <w:r w:rsidRPr="00E26B42">
              <w:rPr>
                <w:rFonts w:asciiTheme="minorHAnsi" w:hAnsiTheme="minorHAnsi" w:cstheme="minorHAnsi"/>
                <w:sz w:val="22"/>
                <w:szCs w:val="22"/>
                <w:lang w:val="en-US"/>
              </w:rPr>
              <w:t xml:space="preserve">The proposed changes in CC190C will affect the structure of </w:t>
            </w:r>
            <w:r w:rsidR="000B1897">
              <w:rPr>
                <w:rFonts w:asciiTheme="minorHAnsi" w:hAnsiTheme="minorHAnsi" w:cstheme="minorHAnsi"/>
                <w:sz w:val="22"/>
                <w:szCs w:val="22"/>
                <w:lang w:val="en-US"/>
              </w:rPr>
              <w:t xml:space="preserve">the other Export followed by Transit </w:t>
            </w:r>
            <w:r w:rsidR="00B52976">
              <w:rPr>
                <w:rFonts w:asciiTheme="minorHAnsi" w:hAnsiTheme="minorHAnsi" w:cstheme="minorHAnsi"/>
                <w:sz w:val="22"/>
                <w:szCs w:val="22"/>
                <w:lang w:val="en-US"/>
              </w:rPr>
              <w:t xml:space="preserve">(EFBT) </w:t>
            </w:r>
            <w:r w:rsidR="000B1897">
              <w:rPr>
                <w:rFonts w:asciiTheme="minorHAnsi" w:hAnsiTheme="minorHAnsi" w:cstheme="minorHAnsi"/>
                <w:sz w:val="22"/>
                <w:szCs w:val="22"/>
                <w:lang w:val="en-US"/>
              </w:rPr>
              <w:t xml:space="preserve">messages </w:t>
            </w:r>
            <w:r w:rsidR="006C1498">
              <w:rPr>
                <w:rFonts w:asciiTheme="minorHAnsi" w:hAnsiTheme="minorHAnsi" w:cstheme="minorHAnsi"/>
                <w:sz w:val="22"/>
                <w:szCs w:val="22"/>
                <w:lang w:val="en-US"/>
              </w:rPr>
              <w:t>as follows:</w:t>
            </w:r>
          </w:p>
          <w:p w14:paraId="026DBAC7" w14:textId="28839164" w:rsidR="006C1498" w:rsidRDefault="006C1498" w:rsidP="006C1498">
            <w:pPr>
              <w:rPr>
                <w:rFonts w:asciiTheme="minorHAnsi" w:hAnsiTheme="minorHAnsi" w:cstheme="minorHAnsi"/>
                <w:sz w:val="22"/>
                <w:szCs w:val="22"/>
                <w:lang w:val="en-US"/>
              </w:rPr>
            </w:pPr>
          </w:p>
          <w:p w14:paraId="13687C16" w14:textId="7733D3D2" w:rsidR="000B1897" w:rsidRDefault="000B1897" w:rsidP="006C1498">
            <w:pPr>
              <w:rPr>
                <w:rFonts w:asciiTheme="minorHAnsi" w:hAnsiTheme="minorHAnsi" w:cstheme="minorHAnsi"/>
                <w:b/>
                <w:bCs/>
                <w:sz w:val="22"/>
                <w:szCs w:val="22"/>
                <w:lang w:val="en-US"/>
              </w:rPr>
            </w:pPr>
            <w:r w:rsidRPr="004A4331">
              <w:rPr>
                <w:rFonts w:asciiTheme="minorHAnsi" w:hAnsiTheme="minorHAnsi" w:cstheme="minorHAnsi"/>
                <w:b/>
                <w:bCs/>
                <w:sz w:val="22"/>
                <w:szCs w:val="22"/>
                <w:lang w:val="en-US"/>
              </w:rPr>
              <w:t>CC191C</w:t>
            </w:r>
            <w:r>
              <w:rPr>
                <w:rFonts w:asciiTheme="minorHAnsi" w:hAnsiTheme="minorHAnsi" w:cstheme="minorHAnsi"/>
                <w:b/>
                <w:bCs/>
                <w:sz w:val="22"/>
                <w:szCs w:val="22"/>
                <w:lang w:val="en-US"/>
              </w:rPr>
              <w:t>:</w:t>
            </w:r>
            <w:r w:rsidR="008B5A7D">
              <w:rPr>
                <w:rFonts w:asciiTheme="minorHAnsi" w:hAnsiTheme="minorHAnsi" w:cstheme="minorHAnsi"/>
                <w:b/>
                <w:bCs/>
                <w:sz w:val="22"/>
                <w:szCs w:val="22"/>
                <w:lang w:val="en-US"/>
              </w:rPr>
              <w:t xml:space="preserve"> (</w:t>
            </w:r>
            <w:r w:rsidR="008B5A7D" w:rsidRPr="008B5A7D">
              <w:rPr>
                <w:rFonts w:asciiTheme="minorHAnsi" w:hAnsiTheme="minorHAnsi" w:cstheme="minorHAnsi"/>
                <w:b/>
                <w:bCs/>
                <w:sz w:val="22"/>
                <w:szCs w:val="22"/>
              </w:rPr>
              <w:t>(N_XFT_RSP) - TRANSIT PRESENTATION NOTIFICATION RESPONSE</w:t>
            </w:r>
            <w:r w:rsidR="008B5A7D">
              <w:rPr>
                <w:rFonts w:asciiTheme="minorHAnsi" w:hAnsiTheme="minorHAnsi" w:cstheme="minorHAnsi"/>
                <w:b/>
                <w:bCs/>
                <w:sz w:val="22"/>
                <w:szCs w:val="22"/>
                <w:lang w:val="en-US"/>
              </w:rPr>
              <w:t>)</w:t>
            </w:r>
          </w:p>
          <w:p w14:paraId="7AC6949C" w14:textId="77777777" w:rsidR="000B1897" w:rsidRPr="000B1897" w:rsidRDefault="000B1897" w:rsidP="006C149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9"/>
              <w:gridCol w:w="1276"/>
              <w:gridCol w:w="425"/>
              <w:gridCol w:w="993"/>
            </w:tblGrid>
            <w:tr w:rsidR="006C1498" w14:paraId="3733B417" w14:textId="77777777" w:rsidTr="006C1498">
              <w:tc>
                <w:tcPr>
                  <w:tcW w:w="3849" w:type="dxa"/>
                </w:tcPr>
                <w:p w14:paraId="585822C8" w14:textId="26A1CF78" w:rsidR="006C1498" w:rsidRPr="006C1498" w:rsidRDefault="006C1498" w:rsidP="006C1498">
                  <w:pPr>
                    <w:rPr>
                      <w:rFonts w:ascii="Arial" w:hAnsi="Arial" w:cs="Arial"/>
                      <w:sz w:val="20"/>
                      <w:szCs w:val="20"/>
                      <w:lang w:val="en-US"/>
                    </w:rPr>
                  </w:pPr>
                  <w:r w:rsidRPr="006C1498">
                    <w:rPr>
                      <w:rFonts w:ascii="Arial" w:hAnsi="Arial" w:cs="Arial"/>
                      <w:sz w:val="20"/>
                      <w:szCs w:val="20"/>
                      <w:lang w:val="en-US"/>
                    </w:rPr>
                    <w:t xml:space="preserve">---TRANSIT OPERATION </w:t>
                  </w:r>
                </w:p>
              </w:tc>
              <w:tc>
                <w:tcPr>
                  <w:tcW w:w="1276" w:type="dxa"/>
                </w:tcPr>
                <w:p w14:paraId="483B2753" w14:textId="7BCB8053" w:rsidR="006C1498" w:rsidRDefault="006C1498" w:rsidP="006C1498">
                  <w:pPr>
                    <w:rPr>
                      <w:rFonts w:asciiTheme="minorHAnsi" w:hAnsiTheme="minorHAnsi" w:cstheme="minorHAnsi"/>
                      <w:sz w:val="22"/>
                      <w:szCs w:val="22"/>
                      <w:lang w:val="en-US"/>
                    </w:rPr>
                  </w:pPr>
                  <w:r w:rsidRPr="006C1498">
                    <w:rPr>
                      <w:rFonts w:ascii="Arial" w:hAnsi="Arial" w:cs="Arial"/>
                      <w:sz w:val="20"/>
                      <w:szCs w:val="20"/>
                      <w:lang w:val="en-US"/>
                    </w:rPr>
                    <w:t xml:space="preserve">1x </w:t>
                  </w:r>
                </w:p>
              </w:tc>
              <w:tc>
                <w:tcPr>
                  <w:tcW w:w="425" w:type="dxa"/>
                </w:tcPr>
                <w:p w14:paraId="20607EBC" w14:textId="4906F81C" w:rsidR="006C1498" w:rsidRDefault="006C1498" w:rsidP="006C1498">
                  <w:pPr>
                    <w:rPr>
                      <w:rFonts w:asciiTheme="minorHAnsi" w:hAnsiTheme="minorHAnsi" w:cstheme="minorHAnsi"/>
                      <w:sz w:val="22"/>
                      <w:szCs w:val="22"/>
                      <w:lang w:val="en-US"/>
                    </w:rPr>
                  </w:pPr>
                  <w:r w:rsidRPr="006C1498">
                    <w:rPr>
                      <w:rFonts w:ascii="Arial" w:hAnsi="Arial" w:cs="Arial"/>
                      <w:sz w:val="20"/>
                      <w:szCs w:val="20"/>
                      <w:lang w:val="en-US"/>
                    </w:rPr>
                    <w:t>R</w:t>
                  </w:r>
                </w:p>
              </w:tc>
              <w:tc>
                <w:tcPr>
                  <w:tcW w:w="993" w:type="dxa"/>
                </w:tcPr>
                <w:p w14:paraId="30EAB522" w14:textId="1961E9D5" w:rsidR="006C1498" w:rsidRDefault="006C1498" w:rsidP="006C1498">
                  <w:pPr>
                    <w:rPr>
                      <w:rFonts w:asciiTheme="minorHAnsi" w:hAnsiTheme="minorHAnsi" w:cstheme="minorHAnsi"/>
                      <w:sz w:val="22"/>
                      <w:szCs w:val="22"/>
                      <w:lang w:val="en-US"/>
                    </w:rPr>
                  </w:pPr>
                  <w:r w:rsidRPr="006C1498">
                    <w:rPr>
                      <w:rFonts w:ascii="Arial" w:hAnsi="Arial" w:cs="Arial"/>
                      <w:sz w:val="20"/>
                      <w:szCs w:val="20"/>
                      <w:lang w:val="en-US"/>
                    </w:rPr>
                    <w:t>R0026</w:t>
                  </w:r>
                </w:p>
              </w:tc>
            </w:tr>
            <w:tr w:rsidR="006C1498" w14:paraId="10E9F853" w14:textId="77777777" w:rsidTr="006C1498">
              <w:tc>
                <w:tcPr>
                  <w:tcW w:w="3849" w:type="dxa"/>
                </w:tcPr>
                <w:p w14:paraId="5590AEEB" w14:textId="28A0F4F4" w:rsidR="006C1498" w:rsidRPr="006C1498" w:rsidRDefault="006C1498" w:rsidP="006C1498">
                  <w:pPr>
                    <w:rPr>
                      <w:rFonts w:ascii="Arial" w:hAnsi="Arial" w:cs="Arial"/>
                      <w:sz w:val="20"/>
                      <w:szCs w:val="20"/>
                      <w:lang w:val="en-US"/>
                    </w:rPr>
                  </w:pPr>
                  <w:r w:rsidRPr="006C1498">
                    <w:rPr>
                      <w:rFonts w:ascii="Arial" w:hAnsi="Arial" w:cs="Arial"/>
                      <w:sz w:val="20"/>
                      <w:szCs w:val="20"/>
                      <w:lang w:val="en-US"/>
                    </w:rPr>
                    <w:t xml:space="preserve">---CUSTOMS OFFICE OF EXIT </w:t>
                  </w:r>
                </w:p>
              </w:tc>
              <w:tc>
                <w:tcPr>
                  <w:tcW w:w="1276" w:type="dxa"/>
                </w:tcPr>
                <w:p w14:paraId="2A936209" w14:textId="55039459" w:rsidR="006C1498" w:rsidRDefault="006C1498" w:rsidP="006C1498">
                  <w:pPr>
                    <w:rPr>
                      <w:rFonts w:asciiTheme="minorHAnsi" w:hAnsiTheme="minorHAnsi" w:cstheme="minorHAnsi"/>
                      <w:sz w:val="22"/>
                      <w:szCs w:val="22"/>
                      <w:lang w:val="en-US"/>
                    </w:rPr>
                  </w:pPr>
                  <w:r w:rsidRPr="006C1498">
                    <w:rPr>
                      <w:rFonts w:ascii="Arial" w:hAnsi="Arial" w:cs="Arial"/>
                      <w:sz w:val="20"/>
                      <w:szCs w:val="20"/>
                      <w:lang w:val="en-US"/>
                    </w:rPr>
                    <w:t xml:space="preserve">1x </w:t>
                  </w:r>
                </w:p>
              </w:tc>
              <w:tc>
                <w:tcPr>
                  <w:tcW w:w="425" w:type="dxa"/>
                </w:tcPr>
                <w:p w14:paraId="7324C5FD" w14:textId="055EF320" w:rsidR="006C1498" w:rsidRDefault="006C1498" w:rsidP="006C1498">
                  <w:pPr>
                    <w:rPr>
                      <w:rFonts w:asciiTheme="minorHAnsi" w:hAnsiTheme="minorHAnsi" w:cstheme="minorHAnsi"/>
                      <w:sz w:val="22"/>
                      <w:szCs w:val="22"/>
                      <w:lang w:val="en-US"/>
                    </w:rPr>
                  </w:pPr>
                  <w:r w:rsidRPr="006C1498">
                    <w:rPr>
                      <w:rFonts w:ascii="Arial" w:hAnsi="Arial" w:cs="Arial"/>
                      <w:sz w:val="20"/>
                      <w:szCs w:val="20"/>
                      <w:lang w:val="en-US"/>
                    </w:rPr>
                    <w:t>R</w:t>
                  </w:r>
                </w:p>
              </w:tc>
              <w:tc>
                <w:tcPr>
                  <w:tcW w:w="993" w:type="dxa"/>
                </w:tcPr>
                <w:p w14:paraId="64CC6921" w14:textId="30892BCB" w:rsidR="006C1498" w:rsidRDefault="006C1498" w:rsidP="006C1498">
                  <w:pPr>
                    <w:rPr>
                      <w:rFonts w:asciiTheme="minorHAnsi" w:hAnsiTheme="minorHAnsi" w:cstheme="minorHAnsi"/>
                      <w:sz w:val="22"/>
                      <w:szCs w:val="22"/>
                      <w:lang w:val="en-US"/>
                    </w:rPr>
                  </w:pPr>
                  <w:r w:rsidRPr="006C1498">
                    <w:rPr>
                      <w:rFonts w:ascii="Arial" w:hAnsi="Arial" w:cs="Arial"/>
                      <w:sz w:val="20"/>
                      <w:szCs w:val="20"/>
                      <w:lang w:val="en-US"/>
                    </w:rPr>
                    <w:t>R0026</w:t>
                  </w:r>
                </w:p>
              </w:tc>
            </w:tr>
            <w:tr w:rsidR="006C1498" w14:paraId="0D1C25CF" w14:textId="77777777" w:rsidTr="006C1498">
              <w:tc>
                <w:tcPr>
                  <w:tcW w:w="3849" w:type="dxa"/>
                </w:tcPr>
                <w:p w14:paraId="7AE839C0" w14:textId="1C3F512F" w:rsidR="006C1498" w:rsidRDefault="006C1498" w:rsidP="006C1498">
                  <w:pPr>
                    <w:rPr>
                      <w:rFonts w:asciiTheme="minorHAnsi" w:hAnsiTheme="minorHAnsi" w:cstheme="minorHAnsi"/>
                      <w:sz w:val="22"/>
                      <w:szCs w:val="22"/>
                      <w:lang w:val="en-US"/>
                    </w:rPr>
                  </w:pPr>
                  <w:r w:rsidRPr="006C1498">
                    <w:rPr>
                      <w:rFonts w:ascii="Arial" w:hAnsi="Arial" w:cs="Arial"/>
                      <w:sz w:val="20"/>
                      <w:szCs w:val="20"/>
                      <w:lang w:val="en-US"/>
                    </w:rPr>
                    <w:t xml:space="preserve">---CUSTOMS OFFICE OF DEPARTURE </w:t>
                  </w:r>
                </w:p>
              </w:tc>
              <w:tc>
                <w:tcPr>
                  <w:tcW w:w="1276" w:type="dxa"/>
                </w:tcPr>
                <w:p w14:paraId="39FC8465" w14:textId="080681A6" w:rsidR="006C1498" w:rsidRDefault="006C1498" w:rsidP="006C1498">
                  <w:pPr>
                    <w:rPr>
                      <w:rFonts w:asciiTheme="minorHAnsi" w:hAnsiTheme="minorHAnsi" w:cstheme="minorHAnsi"/>
                      <w:sz w:val="22"/>
                      <w:szCs w:val="22"/>
                      <w:lang w:val="en-US"/>
                    </w:rPr>
                  </w:pPr>
                  <w:r w:rsidRPr="006C1498">
                    <w:rPr>
                      <w:rFonts w:ascii="Arial" w:hAnsi="Arial" w:cs="Arial"/>
                      <w:sz w:val="20"/>
                      <w:szCs w:val="20"/>
                      <w:lang w:val="en-US"/>
                    </w:rPr>
                    <w:t xml:space="preserve">1x </w:t>
                  </w:r>
                </w:p>
              </w:tc>
              <w:tc>
                <w:tcPr>
                  <w:tcW w:w="425" w:type="dxa"/>
                </w:tcPr>
                <w:p w14:paraId="276FE418" w14:textId="7CA877AC" w:rsidR="006C1498" w:rsidRDefault="006C1498" w:rsidP="006C1498">
                  <w:pPr>
                    <w:rPr>
                      <w:rFonts w:asciiTheme="minorHAnsi" w:hAnsiTheme="minorHAnsi" w:cstheme="minorHAnsi"/>
                      <w:sz w:val="22"/>
                      <w:szCs w:val="22"/>
                      <w:lang w:val="en-US"/>
                    </w:rPr>
                  </w:pPr>
                  <w:r w:rsidRPr="006C1498">
                    <w:rPr>
                      <w:rFonts w:ascii="Arial" w:hAnsi="Arial" w:cs="Arial"/>
                      <w:sz w:val="20"/>
                      <w:szCs w:val="20"/>
                      <w:lang w:val="en-US"/>
                    </w:rPr>
                    <w:t>R</w:t>
                  </w:r>
                </w:p>
              </w:tc>
              <w:tc>
                <w:tcPr>
                  <w:tcW w:w="993" w:type="dxa"/>
                </w:tcPr>
                <w:p w14:paraId="0A8E388D" w14:textId="6603EE6E" w:rsidR="006C1498" w:rsidRDefault="006C1498" w:rsidP="006C1498">
                  <w:pPr>
                    <w:rPr>
                      <w:rFonts w:asciiTheme="minorHAnsi" w:hAnsiTheme="minorHAnsi" w:cstheme="minorHAnsi"/>
                      <w:sz w:val="22"/>
                      <w:szCs w:val="22"/>
                      <w:lang w:val="en-US"/>
                    </w:rPr>
                  </w:pPr>
                  <w:r w:rsidRPr="006C1498">
                    <w:rPr>
                      <w:rFonts w:ascii="Arial" w:hAnsi="Arial" w:cs="Arial"/>
                      <w:sz w:val="20"/>
                      <w:szCs w:val="20"/>
                      <w:lang w:val="en-US"/>
                    </w:rPr>
                    <w:t>R0026</w:t>
                  </w:r>
                </w:p>
              </w:tc>
            </w:tr>
            <w:tr w:rsidR="006C1498" w14:paraId="012EBF55" w14:textId="77777777" w:rsidTr="006C1498">
              <w:tc>
                <w:tcPr>
                  <w:tcW w:w="3849" w:type="dxa"/>
                </w:tcPr>
                <w:p w14:paraId="0BE32C9A" w14:textId="36E1AC3B" w:rsidR="006C1498" w:rsidRDefault="006C1498" w:rsidP="006C1498">
                  <w:pPr>
                    <w:rPr>
                      <w:rFonts w:asciiTheme="minorHAnsi" w:hAnsiTheme="minorHAnsi" w:cstheme="minorHAnsi"/>
                      <w:sz w:val="22"/>
                      <w:szCs w:val="22"/>
                      <w:lang w:val="en-US"/>
                    </w:rPr>
                  </w:pPr>
                  <w:r w:rsidRPr="006C1498">
                    <w:rPr>
                      <w:rFonts w:ascii="Arial" w:hAnsi="Arial" w:cs="Arial"/>
                      <w:sz w:val="20"/>
                      <w:szCs w:val="20"/>
                      <w:lang w:val="en-US"/>
                    </w:rPr>
                    <w:t>---AES RESULTS</w:t>
                  </w:r>
                </w:p>
              </w:tc>
              <w:tc>
                <w:tcPr>
                  <w:tcW w:w="1276" w:type="dxa"/>
                </w:tcPr>
                <w:p w14:paraId="2532BE7A" w14:textId="4AF69C16" w:rsidR="006C1498" w:rsidRDefault="006C1498" w:rsidP="006C1498">
                  <w:pPr>
                    <w:rPr>
                      <w:rFonts w:asciiTheme="minorHAnsi" w:hAnsiTheme="minorHAnsi" w:cstheme="minorHAnsi"/>
                      <w:sz w:val="22"/>
                      <w:szCs w:val="22"/>
                      <w:lang w:val="en-US"/>
                    </w:rPr>
                  </w:pPr>
                </w:p>
              </w:tc>
              <w:tc>
                <w:tcPr>
                  <w:tcW w:w="425" w:type="dxa"/>
                </w:tcPr>
                <w:p w14:paraId="26C22072" w14:textId="3B3DBFDF" w:rsidR="006C1498" w:rsidRDefault="006C1498" w:rsidP="006C1498">
                  <w:pPr>
                    <w:rPr>
                      <w:rFonts w:asciiTheme="minorHAnsi" w:hAnsiTheme="minorHAnsi" w:cstheme="minorHAnsi"/>
                      <w:sz w:val="22"/>
                      <w:szCs w:val="22"/>
                      <w:lang w:val="en-US"/>
                    </w:rPr>
                  </w:pPr>
                </w:p>
              </w:tc>
              <w:tc>
                <w:tcPr>
                  <w:tcW w:w="993" w:type="dxa"/>
                </w:tcPr>
                <w:p w14:paraId="00636BE4" w14:textId="77777777" w:rsidR="006C1498" w:rsidRDefault="006C1498" w:rsidP="006C1498">
                  <w:pPr>
                    <w:rPr>
                      <w:rFonts w:asciiTheme="minorHAnsi" w:hAnsiTheme="minorHAnsi" w:cstheme="minorHAnsi"/>
                      <w:sz w:val="22"/>
                      <w:szCs w:val="22"/>
                      <w:lang w:val="en-US"/>
                    </w:rPr>
                  </w:pPr>
                </w:p>
              </w:tc>
            </w:tr>
            <w:tr w:rsidR="006C1498" w14:paraId="19F24FF7" w14:textId="77777777" w:rsidTr="006C1498">
              <w:tc>
                <w:tcPr>
                  <w:tcW w:w="3849" w:type="dxa"/>
                </w:tcPr>
                <w:p w14:paraId="796EC784" w14:textId="0C6304C6" w:rsidR="006C1498" w:rsidRDefault="006C1498" w:rsidP="006C1498">
                  <w:pPr>
                    <w:rPr>
                      <w:rFonts w:asciiTheme="minorHAnsi" w:hAnsiTheme="minorHAnsi" w:cstheme="minorHAnsi"/>
                      <w:sz w:val="22"/>
                      <w:szCs w:val="22"/>
                      <w:lang w:val="en-US"/>
                    </w:rPr>
                  </w:pPr>
                  <w:r w:rsidRPr="006C1498">
                    <w:rPr>
                      <w:rFonts w:ascii="Arial" w:hAnsi="Arial" w:cs="Arial"/>
                      <w:sz w:val="20"/>
                      <w:szCs w:val="20"/>
                      <w:lang w:val="en-US"/>
                    </w:rPr>
                    <w:t>------EXPORT OPERATION</w:t>
                  </w:r>
                </w:p>
              </w:tc>
              <w:tc>
                <w:tcPr>
                  <w:tcW w:w="1276" w:type="dxa"/>
                </w:tcPr>
                <w:p w14:paraId="29E8FE8A" w14:textId="7D8C86A6" w:rsidR="006C1498" w:rsidRPr="006C1498" w:rsidRDefault="006C1498" w:rsidP="006C1498">
                  <w:pPr>
                    <w:rPr>
                      <w:rFonts w:ascii="Arial" w:hAnsi="Arial" w:cs="Arial"/>
                      <w:strike/>
                      <w:sz w:val="20"/>
                      <w:szCs w:val="20"/>
                      <w:lang w:val="en-US"/>
                    </w:rPr>
                  </w:pPr>
                  <w:r w:rsidRPr="006C1498">
                    <w:rPr>
                      <w:rFonts w:ascii="Arial" w:hAnsi="Arial" w:cs="Arial"/>
                      <w:strike/>
                      <w:color w:val="FF0000"/>
                      <w:sz w:val="20"/>
                      <w:szCs w:val="20"/>
                      <w:lang w:val="en-US"/>
                    </w:rPr>
                    <w:t>99x</w:t>
                  </w:r>
                  <w:r w:rsidRPr="006C1498">
                    <w:rPr>
                      <w:rFonts w:ascii="Arial" w:hAnsi="Arial" w:cs="Arial"/>
                      <w:strike/>
                      <w:sz w:val="20"/>
                      <w:szCs w:val="20"/>
                      <w:lang w:val="en-US"/>
                    </w:rPr>
                    <w:t xml:space="preserve"> </w:t>
                  </w:r>
                  <w:r w:rsidRPr="00D7652A">
                    <w:rPr>
                      <w:rFonts w:ascii="Arial" w:hAnsi="Arial" w:cs="Arial"/>
                      <w:b/>
                      <w:bCs/>
                      <w:sz w:val="20"/>
                      <w:szCs w:val="20"/>
                      <w:highlight w:val="yellow"/>
                      <w:lang w:val="en-US"/>
                    </w:rPr>
                    <w:t>1999x</w:t>
                  </w:r>
                </w:p>
              </w:tc>
              <w:tc>
                <w:tcPr>
                  <w:tcW w:w="425" w:type="dxa"/>
                </w:tcPr>
                <w:p w14:paraId="6A79BC70" w14:textId="23E47075" w:rsidR="006C1498" w:rsidRDefault="006C1498" w:rsidP="006C1498">
                  <w:pPr>
                    <w:rPr>
                      <w:rFonts w:asciiTheme="minorHAnsi" w:hAnsiTheme="minorHAnsi" w:cstheme="minorHAnsi"/>
                      <w:sz w:val="22"/>
                      <w:szCs w:val="22"/>
                      <w:lang w:val="en-US"/>
                    </w:rPr>
                  </w:pPr>
                  <w:r w:rsidRPr="006C1498">
                    <w:rPr>
                      <w:rFonts w:ascii="Arial" w:hAnsi="Arial" w:cs="Arial"/>
                      <w:sz w:val="20"/>
                      <w:szCs w:val="20"/>
                      <w:lang w:val="en-US"/>
                    </w:rPr>
                    <w:t>R</w:t>
                  </w:r>
                </w:p>
              </w:tc>
              <w:tc>
                <w:tcPr>
                  <w:tcW w:w="993" w:type="dxa"/>
                </w:tcPr>
                <w:p w14:paraId="5B3EF964" w14:textId="77777777" w:rsidR="006C1498" w:rsidRDefault="006C1498" w:rsidP="006C1498">
                  <w:pPr>
                    <w:rPr>
                      <w:rFonts w:asciiTheme="minorHAnsi" w:hAnsiTheme="minorHAnsi" w:cstheme="minorHAnsi"/>
                      <w:sz w:val="22"/>
                      <w:szCs w:val="22"/>
                      <w:lang w:val="en-US"/>
                    </w:rPr>
                  </w:pPr>
                </w:p>
              </w:tc>
            </w:tr>
            <w:tr w:rsidR="006C1498" w14:paraId="4237E875" w14:textId="77777777" w:rsidTr="006C1498">
              <w:tc>
                <w:tcPr>
                  <w:tcW w:w="3849" w:type="dxa"/>
                </w:tcPr>
                <w:p w14:paraId="549749FF" w14:textId="48158C7E" w:rsidR="006C1498" w:rsidRPr="006C1498" w:rsidRDefault="006C1498" w:rsidP="006C1498">
                  <w:pPr>
                    <w:rPr>
                      <w:rFonts w:ascii="Arial" w:hAnsi="Arial" w:cs="Arial"/>
                      <w:sz w:val="20"/>
                      <w:szCs w:val="20"/>
                      <w:lang w:val="en-US"/>
                    </w:rPr>
                  </w:pPr>
                  <w:r w:rsidRPr="006C1498">
                    <w:rPr>
                      <w:rFonts w:ascii="Arial" w:hAnsi="Arial" w:cs="Arial"/>
                      <w:sz w:val="20"/>
                      <w:szCs w:val="20"/>
                      <w:lang w:val="en-US"/>
                    </w:rPr>
                    <w:t xml:space="preserve">---------GOODS SHIPMENT </w:t>
                  </w:r>
                </w:p>
              </w:tc>
              <w:tc>
                <w:tcPr>
                  <w:tcW w:w="1276" w:type="dxa"/>
                </w:tcPr>
                <w:p w14:paraId="4AFEA7C2" w14:textId="390D5324" w:rsidR="006C1498" w:rsidRPr="006C1498" w:rsidRDefault="006C1498" w:rsidP="006C1498">
                  <w:pPr>
                    <w:rPr>
                      <w:rFonts w:ascii="Arial" w:hAnsi="Arial" w:cs="Arial"/>
                      <w:sz w:val="20"/>
                      <w:szCs w:val="20"/>
                      <w:lang w:val="en-US"/>
                    </w:rPr>
                  </w:pPr>
                  <w:r w:rsidRPr="006C1498">
                    <w:rPr>
                      <w:rFonts w:ascii="Arial" w:hAnsi="Arial" w:cs="Arial"/>
                      <w:sz w:val="20"/>
                      <w:szCs w:val="20"/>
                      <w:lang w:val="en-US"/>
                    </w:rPr>
                    <w:t xml:space="preserve">1x </w:t>
                  </w:r>
                </w:p>
              </w:tc>
              <w:tc>
                <w:tcPr>
                  <w:tcW w:w="425" w:type="dxa"/>
                </w:tcPr>
                <w:p w14:paraId="26769B70" w14:textId="4F3B68C4" w:rsidR="006C1498" w:rsidRPr="006C1498" w:rsidRDefault="006C1498" w:rsidP="006C1498">
                  <w:pPr>
                    <w:rPr>
                      <w:rFonts w:ascii="Arial" w:hAnsi="Arial" w:cs="Arial"/>
                      <w:sz w:val="20"/>
                      <w:szCs w:val="20"/>
                      <w:lang w:val="en-US"/>
                    </w:rPr>
                  </w:pPr>
                  <w:r w:rsidRPr="006C1498">
                    <w:rPr>
                      <w:rFonts w:ascii="Arial" w:hAnsi="Arial" w:cs="Arial"/>
                      <w:sz w:val="20"/>
                      <w:szCs w:val="20"/>
                      <w:lang w:val="en-US"/>
                    </w:rPr>
                    <w:t>D</w:t>
                  </w:r>
                </w:p>
              </w:tc>
              <w:tc>
                <w:tcPr>
                  <w:tcW w:w="993" w:type="dxa"/>
                </w:tcPr>
                <w:p w14:paraId="2F35E8FC" w14:textId="6FD523DF" w:rsidR="006C1498" w:rsidRDefault="006C1498" w:rsidP="006C1498">
                  <w:pPr>
                    <w:rPr>
                      <w:rFonts w:asciiTheme="minorHAnsi" w:hAnsiTheme="minorHAnsi" w:cstheme="minorHAnsi"/>
                      <w:sz w:val="22"/>
                      <w:szCs w:val="22"/>
                      <w:lang w:val="en-US"/>
                    </w:rPr>
                  </w:pPr>
                  <w:r w:rsidRPr="006C1498">
                    <w:rPr>
                      <w:rFonts w:ascii="Arial" w:hAnsi="Arial" w:cs="Arial"/>
                      <w:sz w:val="20"/>
                      <w:szCs w:val="20"/>
                      <w:lang w:val="en-US"/>
                    </w:rPr>
                    <w:t>C0867</w:t>
                  </w:r>
                </w:p>
              </w:tc>
            </w:tr>
            <w:tr w:rsidR="006C1498" w14:paraId="195DEE7A" w14:textId="77777777" w:rsidTr="006C1498">
              <w:tc>
                <w:tcPr>
                  <w:tcW w:w="3849" w:type="dxa"/>
                </w:tcPr>
                <w:p w14:paraId="6DCB144F" w14:textId="61DEFC52" w:rsidR="006C1498" w:rsidRPr="006C1498" w:rsidRDefault="006C1498" w:rsidP="006C1498">
                  <w:pPr>
                    <w:rPr>
                      <w:rFonts w:ascii="Arial" w:hAnsi="Arial" w:cs="Arial"/>
                      <w:sz w:val="20"/>
                      <w:szCs w:val="20"/>
                      <w:lang w:val="en-US"/>
                    </w:rPr>
                  </w:pPr>
                  <w:r w:rsidRPr="006C1498">
                    <w:rPr>
                      <w:rFonts w:ascii="Arial" w:hAnsi="Arial" w:cs="Arial"/>
                      <w:sz w:val="20"/>
                      <w:szCs w:val="20"/>
                      <w:lang w:val="en-US"/>
                    </w:rPr>
                    <w:t xml:space="preserve">------------GOODS ITEM </w:t>
                  </w:r>
                </w:p>
              </w:tc>
              <w:tc>
                <w:tcPr>
                  <w:tcW w:w="1276" w:type="dxa"/>
                </w:tcPr>
                <w:p w14:paraId="22D7071F" w14:textId="4282C415" w:rsidR="006C1498" w:rsidRPr="006C1498" w:rsidRDefault="006C1498" w:rsidP="006C1498">
                  <w:pPr>
                    <w:rPr>
                      <w:rFonts w:ascii="Arial" w:hAnsi="Arial" w:cs="Arial"/>
                      <w:sz w:val="20"/>
                      <w:szCs w:val="20"/>
                      <w:lang w:val="en-US"/>
                    </w:rPr>
                  </w:pPr>
                  <w:r w:rsidRPr="006C1498">
                    <w:rPr>
                      <w:rFonts w:ascii="Arial" w:hAnsi="Arial" w:cs="Arial"/>
                      <w:sz w:val="20"/>
                      <w:szCs w:val="20"/>
                      <w:lang w:val="en-US"/>
                    </w:rPr>
                    <w:t>999x</w:t>
                  </w:r>
                </w:p>
              </w:tc>
              <w:tc>
                <w:tcPr>
                  <w:tcW w:w="425" w:type="dxa"/>
                </w:tcPr>
                <w:p w14:paraId="2E3903CF" w14:textId="496D6B0A" w:rsidR="006C1498" w:rsidRPr="006C1498" w:rsidRDefault="006C1498" w:rsidP="006C1498">
                  <w:pPr>
                    <w:rPr>
                      <w:rFonts w:ascii="Arial" w:hAnsi="Arial" w:cs="Arial"/>
                      <w:sz w:val="20"/>
                      <w:szCs w:val="20"/>
                      <w:lang w:val="en-US"/>
                    </w:rPr>
                  </w:pPr>
                  <w:r w:rsidRPr="006C1498">
                    <w:rPr>
                      <w:rFonts w:ascii="Arial" w:hAnsi="Arial" w:cs="Arial"/>
                      <w:sz w:val="20"/>
                      <w:szCs w:val="20"/>
                      <w:lang w:val="en-US"/>
                    </w:rPr>
                    <w:t>R</w:t>
                  </w:r>
                </w:p>
              </w:tc>
              <w:tc>
                <w:tcPr>
                  <w:tcW w:w="993" w:type="dxa"/>
                </w:tcPr>
                <w:p w14:paraId="5C53E3FB" w14:textId="6242DC35" w:rsidR="006C1498" w:rsidRDefault="006C1498" w:rsidP="006C1498">
                  <w:pPr>
                    <w:rPr>
                      <w:rFonts w:asciiTheme="minorHAnsi" w:hAnsiTheme="minorHAnsi" w:cstheme="minorHAnsi"/>
                      <w:sz w:val="22"/>
                      <w:szCs w:val="22"/>
                      <w:lang w:val="en-US"/>
                    </w:rPr>
                  </w:pPr>
                  <w:r w:rsidRPr="006C1498">
                    <w:rPr>
                      <w:rFonts w:ascii="Arial" w:hAnsi="Arial" w:cs="Arial"/>
                      <w:sz w:val="20"/>
                      <w:szCs w:val="20"/>
                      <w:lang w:val="en-US"/>
                    </w:rPr>
                    <w:t>G0990</w:t>
                  </w:r>
                </w:p>
              </w:tc>
            </w:tr>
            <w:tr w:rsidR="006C1498" w14:paraId="5BF043B7" w14:textId="77777777" w:rsidTr="006C1498">
              <w:tc>
                <w:tcPr>
                  <w:tcW w:w="3849" w:type="dxa"/>
                </w:tcPr>
                <w:p w14:paraId="7FF27A03" w14:textId="3AAF688A" w:rsidR="006C1498" w:rsidRDefault="006C1498" w:rsidP="006C1498">
                  <w:pPr>
                    <w:rPr>
                      <w:rFonts w:asciiTheme="minorHAnsi" w:hAnsiTheme="minorHAnsi" w:cstheme="minorHAnsi"/>
                      <w:sz w:val="22"/>
                      <w:szCs w:val="22"/>
                      <w:lang w:val="en-US"/>
                    </w:rPr>
                  </w:pPr>
                  <w:r w:rsidRPr="006C1498">
                    <w:rPr>
                      <w:rFonts w:ascii="Arial" w:hAnsi="Arial" w:cs="Arial"/>
                      <w:sz w:val="20"/>
                      <w:szCs w:val="20"/>
                      <w:lang w:val="en-US"/>
                    </w:rPr>
                    <w:t xml:space="preserve">---------------PREVIOUS DOCUMENT </w:t>
                  </w:r>
                </w:p>
              </w:tc>
              <w:tc>
                <w:tcPr>
                  <w:tcW w:w="1276" w:type="dxa"/>
                </w:tcPr>
                <w:p w14:paraId="143FC9A4" w14:textId="56D2B449" w:rsidR="006C1498" w:rsidRDefault="006C1498" w:rsidP="006C1498">
                  <w:pPr>
                    <w:rPr>
                      <w:rFonts w:asciiTheme="minorHAnsi" w:hAnsiTheme="minorHAnsi" w:cstheme="minorHAnsi"/>
                      <w:sz w:val="22"/>
                      <w:szCs w:val="22"/>
                      <w:lang w:val="en-US"/>
                    </w:rPr>
                  </w:pPr>
                  <w:r w:rsidRPr="006C1498">
                    <w:rPr>
                      <w:rFonts w:ascii="Arial" w:hAnsi="Arial" w:cs="Arial"/>
                      <w:sz w:val="20"/>
                      <w:szCs w:val="20"/>
                      <w:lang w:val="en-US"/>
                    </w:rPr>
                    <w:t xml:space="preserve">1x </w:t>
                  </w:r>
                </w:p>
              </w:tc>
              <w:tc>
                <w:tcPr>
                  <w:tcW w:w="425" w:type="dxa"/>
                </w:tcPr>
                <w:p w14:paraId="6E27587D" w14:textId="6C5B2B5C" w:rsidR="006C1498" w:rsidRDefault="006C1498" w:rsidP="006C1498">
                  <w:pPr>
                    <w:rPr>
                      <w:rFonts w:asciiTheme="minorHAnsi" w:hAnsiTheme="minorHAnsi" w:cstheme="minorHAnsi"/>
                      <w:sz w:val="22"/>
                      <w:szCs w:val="22"/>
                      <w:lang w:val="en-US"/>
                    </w:rPr>
                  </w:pPr>
                  <w:r w:rsidRPr="006C1498">
                    <w:rPr>
                      <w:rFonts w:ascii="Arial" w:hAnsi="Arial" w:cs="Arial"/>
                      <w:sz w:val="20"/>
                      <w:szCs w:val="20"/>
                      <w:lang w:val="en-US"/>
                    </w:rPr>
                    <w:t>R</w:t>
                  </w:r>
                </w:p>
              </w:tc>
              <w:tc>
                <w:tcPr>
                  <w:tcW w:w="993" w:type="dxa"/>
                </w:tcPr>
                <w:p w14:paraId="767AB149" w14:textId="77777777" w:rsidR="006C1498" w:rsidRDefault="006C1498" w:rsidP="006C1498">
                  <w:pPr>
                    <w:rPr>
                      <w:rFonts w:asciiTheme="minorHAnsi" w:hAnsiTheme="minorHAnsi" w:cstheme="minorHAnsi"/>
                      <w:sz w:val="22"/>
                      <w:szCs w:val="22"/>
                      <w:lang w:val="en-US"/>
                    </w:rPr>
                  </w:pPr>
                </w:p>
              </w:tc>
            </w:tr>
          </w:tbl>
          <w:p w14:paraId="2EAEFB08" w14:textId="7690B2DC" w:rsidR="00E26B42" w:rsidRDefault="00E26B42" w:rsidP="004A4331">
            <w:pPr>
              <w:rPr>
                <w:rFonts w:asciiTheme="minorHAnsi" w:hAnsiTheme="minorHAnsi" w:cstheme="minorHAnsi"/>
                <w:sz w:val="22"/>
                <w:szCs w:val="22"/>
                <w:lang w:val="en-US"/>
              </w:rPr>
            </w:pPr>
          </w:p>
          <w:p w14:paraId="36B0E7FA" w14:textId="77777777" w:rsidR="004A4331" w:rsidRDefault="004A4331" w:rsidP="004A4331">
            <w:pPr>
              <w:rPr>
                <w:rFonts w:asciiTheme="minorHAnsi" w:hAnsiTheme="minorHAnsi" w:cstheme="minorHAnsi"/>
                <w:sz w:val="22"/>
                <w:szCs w:val="22"/>
                <w:lang w:val="en-US"/>
              </w:rPr>
            </w:pPr>
          </w:p>
          <w:p w14:paraId="59198FED" w14:textId="0FF09F1F" w:rsidR="004A4331" w:rsidRDefault="004A4331" w:rsidP="004A4331">
            <w:pPr>
              <w:rPr>
                <w:rFonts w:asciiTheme="minorHAnsi" w:hAnsiTheme="minorHAnsi" w:cstheme="minorHAnsi"/>
                <w:b/>
                <w:bCs/>
                <w:sz w:val="22"/>
                <w:szCs w:val="22"/>
                <w:lang w:val="en-US"/>
              </w:rPr>
            </w:pPr>
            <w:r w:rsidRPr="004A4331">
              <w:rPr>
                <w:rFonts w:asciiTheme="minorHAnsi" w:hAnsiTheme="minorHAnsi" w:cstheme="minorHAnsi"/>
                <w:b/>
                <w:bCs/>
                <w:sz w:val="22"/>
                <w:szCs w:val="22"/>
                <w:lang w:val="en-US"/>
              </w:rPr>
              <w:t>CC042C</w:t>
            </w:r>
            <w:proofErr w:type="gramStart"/>
            <w:r>
              <w:rPr>
                <w:rFonts w:asciiTheme="minorHAnsi" w:hAnsiTheme="minorHAnsi" w:cstheme="minorHAnsi"/>
                <w:b/>
                <w:bCs/>
                <w:sz w:val="22"/>
                <w:szCs w:val="22"/>
                <w:lang w:val="en-US"/>
              </w:rPr>
              <w:t>:</w:t>
            </w:r>
            <w:r w:rsidR="008B5A7D">
              <w:rPr>
                <w:rFonts w:asciiTheme="minorHAnsi" w:hAnsiTheme="minorHAnsi" w:cstheme="minorHAnsi"/>
                <w:b/>
                <w:bCs/>
                <w:sz w:val="22"/>
                <w:szCs w:val="22"/>
                <w:lang w:val="en-US"/>
              </w:rPr>
              <w:t xml:space="preserve">  (</w:t>
            </w:r>
            <w:proofErr w:type="gramEnd"/>
            <w:r w:rsidR="008B5A7D" w:rsidRPr="008B5A7D">
              <w:rPr>
                <w:rFonts w:asciiTheme="minorHAnsi" w:hAnsiTheme="minorHAnsi" w:cstheme="minorHAnsi"/>
                <w:b/>
                <w:bCs/>
                <w:sz w:val="22"/>
                <w:szCs w:val="22"/>
              </w:rPr>
              <w:t>(N_DES_CON) - DESTINATION CONTROL RESULTS TO AES</w:t>
            </w:r>
            <w:r w:rsidR="008B5A7D">
              <w:rPr>
                <w:rFonts w:asciiTheme="minorHAnsi" w:hAnsiTheme="minorHAnsi" w:cstheme="minorHAnsi"/>
                <w:b/>
                <w:bCs/>
                <w:sz w:val="22"/>
                <w:szCs w:val="22"/>
                <w:lang w:val="en-US"/>
              </w:rPr>
              <w:t>)</w:t>
            </w:r>
          </w:p>
          <w:p w14:paraId="2EE98D2D" w14:textId="77777777" w:rsidR="004A4331" w:rsidRDefault="004A4331" w:rsidP="004A4331">
            <w:pPr>
              <w:rPr>
                <w:rFonts w:asciiTheme="minorHAnsi" w:hAnsiTheme="minorHAnsi" w:cstheme="minorHAnsi"/>
                <w:b/>
                <w:bCs/>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3"/>
              <w:gridCol w:w="1276"/>
              <w:gridCol w:w="708"/>
            </w:tblGrid>
            <w:tr w:rsidR="004A4331" w14:paraId="2549685E" w14:textId="77777777" w:rsidTr="004A4331">
              <w:tc>
                <w:tcPr>
                  <w:tcW w:w="4133" w:type="dxa"/>
                </w:tcPr>
                <w:p w14:paraId="5851F284" w14:textId="34D8B9EE" w:rsidR="004A4331" w:rsidRDefault="004A4331" w:rsidP="004A4331">
                  <w:pPr>
                    <w:rPr>
                      <w:rFonts w:asciiTheme="minorHAnsi" w:hAnsiTheme="minorHAnsi" w:cstheme="minorHAnsi"/>
                      <w:b/>
                      <w:bCs/>
                      <w:sz w:val="22"/>
                      <w:szCs w:val="22"/>
                      <w:lang w:val="en-US"/>
                    </w:rPr>
                  </w:pPr>
                  <w:r w:rsidRPr="004A4331">
                    <w:rPr>
                      <w:rFonts w:ascii="Arial" w:hAnsi="Arial" w:cs="Arial"/>
                      <w:sz w:val="20"/>
                      <w:szCs w:val="20"/>
                      <w:lang w:val="en-US"/>
                    </w:rPr>
                    <w:t>---TRANSIT OPERATION</w:t>
                  </w:r>
                </w:p>
              </w:tc>
              <w:tc>
                <w:tcPr>
                  <w:tcW w:w="1276" w:type="dxa"/>
                </w:tcPr>
                <w:p w14:paraId="5AD1A305" w14:textId="79619E53" w:rsidR="004A4331" w:rsidRDefault="004A4331" w:rsidP="004A4331">
                  <w:pPr>
                    <w:rPr>
                      <w:rFonts w:asciiTheme="minorHAnsi" w:hAnsiTheme="minorHAnsi" w:cstheme="minorHAnsi"/>
                      <w:b/>
                      <w:bCs/>
                      <w:sz w:val="22"/>
                      <w:szCs w:val="22"/>
                      <w:lang w:val="en-US"/>
                    </w:rPr>
                  </w:pPr>
                  <w:r w:rsidRPr="004A4331">
                    <w:rPr>
                      <w:rFonts w:ascii="Arial" w:hAnsi="Arial" w:cs="Arial"/>
                      <w:sz w:val="20"/>
                      <w:szCs w:val="20"/>
                      <w:lang w:val="en-US"/>
                    </w:rPr>
                    <w:t>1x</w:t>
                  </w:r>
                </w:p>
              </w:tc>
              <w:tc>
                <w:tcPr>
                  <w:tcW w:w="708" w:type="dxa"/>
                </w:tcPr>
                <w:p w14:paraId="3767D454" w14:textId="3103BF34" w:rsidR="004A4331" w:rsidRDefault="004A4331" w:rsidP="004A4331">
                  <w:pPr>
                    <w:rPr>
                      <w:rFonts w:asciiTheme="minorHAnsi" w:hAnsiTheme="minorHAnsi" w:cstheme="minorHAnsi"/>
                      <w:b/>
                      <w:bCs/>
                      <w:sz w:val="22"/>
                      <w:szCs w:val="22"/>
                      <w:lang w:val="en-US"/>
                    </w:rPr>
                  </w:pPr>
                  <w:r w:rsidRPr="004A4331">
                    <w:rPr>
                      <w:rFonts w:ascii="Arial" w:hAnsi="Arial" w:cs="Arial"/>
                      <w:sz w:val="20"/>
                      <w:szCs w:val="20"/>
                      <w:lang w:val="en-US"/>
                    </w:rPr>
                    <w:t>R</w:t>
                  </w:r>
                </w:p>
              </w:tc>
            </w:tr>
            <w:tr w:rsidR="004A4331" w14:paraId="3B764EF4" w14:textId="77777777" w:rsidTr="004A4331">
              <w:tc>
                <w:tcPr>
                  <w:tcW w:w="4133" w:type="dxa"/>
                </w:tcPr>
                <w:p w14:paraId="0C35AD6D" w14:textId="77CAFAD7" w:rsidR="004A4331" w:rsidRDefault="004A4331" w:rsidP="004A4331">
                  <w:pPr>
                    <w:rPr>
                      <w:rFonts w:asciiTheme="minorHAnsi" w:hAnsiTheme="minorHAnsi" w:cstheme="minorHAnsi"/>
                      <w:b/>
                      <w:bCs/>
                      <w:sz w:val="22"/>
                      <w:szCs w:val="22"/>
                      <w:lang w:val="en-US"/>
                    </w:rPr>
                  </w:pPr>
                  <w:r w:rsidRPr="004A4331">
                    <w:rPr>
                      <w:rFonts w:ascii="Arial" w:hAnsi="Arial" w:cs="Arial"/>
                      <w:sz w:val="20"/>
                      <w:szCs w:val="20"/>
                      <w:lang w:val="en-US"/>
                    </w:rPr>
                    <w:t>---EXPORT OPERATION</w:t>
                  </w:r>
                </w:p>
              </w:tc>
              <w:tc>
                <w:tcPr>
                  <w:tcW w:w="1276" w:type="dxa"/>
                </w:tcPr>
                <w:p w14:paraId="024AE8D2" w14:textId="4105F8DA" w:rsidR="004A4331" w:rsidRDefault="004A4331" w:rsidP="004A4331">
                  <w:pPr>
                    <w:rPr>
                      <w:rFonts w:asciiTheme="minorHAnsi" w:hAnsiTheme="minorHAnsi" w:cstheme="minorHAnsi"/>
                      <w:b/>
                      <w:bCs/>
                      <w:sz w:val="22"/>
                      <w:szCs w:val="22"/>
                      <w:lang w:val="en-US"/>
                    </w:rPr>
                  </w:pPr>
                  <w:r w:rsidRPr="006C1498">
                    <w:rPr>
                      <w:rFonts w:ascii="Arial" w:hAnsi="Arial" w:cs="Arial"/>
                      <w:strike/>
                      <w:color w:val="FF0000"/>
                      <w:sz w:val="20"/>
                      <w:szCs w:val="20"/>
                      <w:lang w:val="en-US"/>
                    </w:rPr>
                    <w:t>99x</w:t>
                  </w:r>
                  <w:r w:rsidRPr="006C1498">
                    <w:rPr>
                      <w:rFonts w:ascii="Arial" w:hAnsi="Arial" w:cs="Arial"/>
                      <w:strike/>
                      <w:sz w:val="20"/>
                      <w:szCs w:val="20"/>
                      <w:lang w:val="en-US"/>
                    </w:rPr>
                    <w:t xml:space="preserve"> </w:t>
                  </w:r>
                  <w:r w:rsidRPr="00D7652A">
                    <w:rPr>
                      <w:rFonts w:ascii="Arial" w:hAnsi="Arial" w:cs="Arial"/>
                      <w:b/>
                      <w:bCs/>
                      <w:sz w:val="20"/>
                      <w:szCs w:val="20"/>
                      <w:highlight w:val="yellow"/>
                      <w:lang w:val="en-US"/>
                    </w:rPr>
                    <w:t>1999x</w:t>
                  </w:r>
                </w:p>
              </w:tc>
              <w:tc>
                <w:tcPr>
                  <w:tcW w:w="708" w:type="dxa"/>
                </w:tcPr>
                <w:p w14:paraId="0ED278F0" w14:textId="1D2888A8" w:rsidR="004A4331" w:rsidRDefault="004A4331" w:rsidP="004A4331">
                  <w:pPr>
                    <w:rPr>
                      <w:rFonts w:asciiTheme="minorHAnsi" w:hAnsiTheme="minorHAnsi" w:cstheme="minorHAnsi"/>
                      <w:b/>
                      <w:bCs/>
                      <w:sz w:val="22"/>
                      <w:szCs w:val="22"/>
                      <w:lang w:val="en-US"/>
                    </w:rPr>
                  </w:pPr>
                  <w:r w:rsidRPr="004A4331">
                    <w:rPr>
                      <w:rFonts w:ascii="Arial" w:hAnsi="Arial" w:cs="Arial"/>
                      <w:sz w:val="20"/>
                      <w:szCs w:val="20"/>
                      <w:lang w:val="en-US"/>
                    </w:rPr>
                    <w:t>R</w:t>
                  </w:r>
                  <w:r>
                    <w:rPr>
                      <w:rFonts w:ascii="Arial" w:hAnsi="Arial" w:cs="Arial"/>
                      <w:sz w:val="20"/>
                      <w:szCs w:val="20"/>
                      <w:lang w:val="en-US"/>
                    </w:rPr>
                    <w:t xml:space="preserve">           </w:t>
                  </w:r>
                </w:p>
              </w:tc>
            </w:tr>
            <w:tr w:rsidR="004A4331" w14:paraId="0E814841" w14:textId="77777777" w:rsidTr="004A4331">
              <w:tc>
                <w:tcPr>
                  <w:tcW w:w="4133" w:type="dxa"/>
                </w:tcPr>
                <w:p w14:paraId="44BFC739" w14:textId="370F571E" w:rsidR="004A4331" w:rsidRDefault="004A4331" w:rsidP="004A4331">
                  <w:pPr>
                    <w:rPr>
                      <w:rFonts w:asciiTheme="minorHAnsi" w:hAnsiTheme="minorHAnsi" w:cstheme="minorHAnsi"/>
                      <w:b/>
                      <w:bCs/>
                      <w:sz w:val="22"/>
                      <w:szCs w:val="22"/>
                      <w:lang w:val="en-US"/>
                    </w:rPr>
                  </w:pPr>
                  <w:r w:rsidRPr="004A4331">
                    <w:rPr>
                      <w:rFonts w:ascii="Arial" w:hAnsi="Arial" w:cs="Arial"/>
                      <w:sz w:val="20"/>
                      <w:szCs w:val="20"/>
                      <w:lang w:val="en-US"/>
                    </w:rPr>
                    <w:t xml:space="preserve">------CONTROL RESULT  </w:t>
                  </w:r>
                </w:p>
              </w:tc>
              <w:tc>
                <w:tcPr>
                  <w:tcW w:w="1276" w:type="dxa"/>
                </w:tcPr>
                <w:p w14:paraId="0C4AB4B8" w14:textId="628DFBAE" w:rsidR="004A4331" w:rsidRDefault="004A4331" w:rsidP="004A4331">
                  <w:pPr>
                    <w:rPr>
                      <w:rFonts w:asciiTheme="minorHAnsi" w:hAnsiTheme="minorHAnsi" w:cstheme="minorHAnsi"/>
                      <w:b/>
                      <w:bCs/>
                      <w:sz w:val="22"/>
                      <w:szCs w:val="22"/>
                      <w:lang w:val="en-US"/>
                    </w:rPr>
                  </w:pPr>
                  <w:r w:rsidRPr="004A4331">
                    <w:rPr>
                      <w:rFonts w:ascii="Arial" w:hAnsi="Arial" w:cs="Arial"/>
                      <w:sz w:val="20"/>
                      <w:szCs w:val="20"/>
                      <w:lang w:val="en-US"/>
                    </w:rPr>
                    <w:t>1x</w:t>
                  </w:r>
                </w:p>
              </w:tc>
              <w:tc>
                <w:tcPr>
                  <w:tcW w:w="708" w:type="dxa"/>
                </w:tcPr>
                <w:p w14:paraId="2903B69C" w14:textId="7BFD1D9F" w:rsidR="004A4331" w:rsidRDefault="004A4331" w:rsidP="004A4331">
                  <w:pPr>
                    <w:rPr>
                      <w:rFonts w:asciiTheme="minorHAnsi" w:hAnsiTheme="minorHAnsi" w:cstheme="minorHAnsi"/>
                      <w:b/>
                      <w:bCs/>
                      <w:sz w:val="22"/>
                      <w:szCs w:val="22"/>
                      <w:lang w:val="en-US"/>
                    </w:rPr>
                  </w:pPr>
                  <w:r w:rsidRPr="004A4331">
                    <w:rPr>
                      <w:rFonts w:ascii="Arial" w:hAnsi="Arial" w:cs="Arial"/>
                      <w:sz w:val="20"/>
                      <w:szCs w:val="20"/>
                      <w:lang w:val="en-US"/>
                    </w:rPr>
                    <w:t>R</w:t>
                  </w:r>
                </w:p>
              </w:tc>
            </w:tr>
            <w:tr w:rsidR="004A4331" w14:paraId="7E13B792" w14:textId="77777777" w:rsidTr="004A4331">
              <w:tc>
                <w:tcPr>
                  <w:tcW w:w="4133" w:type="dxa"/>
                </w:tcPr>
                <w:p w14:paraId="10BDA754" w14:textId="38664DAE" w:rsidR="004A4331" w:rsidRDefault="004A4331" w:rsidP="004A4331">
                  <w:pPr>
                    <w:rPr>
                      <w:rFonts w:asciiTheme="minorHAnsi" w:hAnsiTheme="minorHAnsi" w:cstheme="minorHAnsi"/>
                      <w:b/>
                      <w:bCs/>
                      <w:sz w:val="22"/>
                      <w:szCs w:val="22"/>
                      <w:lang w:val="en-US"/>
                    </w:rPr>
                  </w:pPr>
                  <w:r w:rsidRPr="004A4331">
                    <w:rPr>
                      <w:rFonts w:ascii="Arial" w:hAnsi="Arial" w:cs="Arial"/>
                      <w:sz w:val="20"/>
                      <w:szCs w:val="20"/>
                      <w:lang w:val="en-US"/>
                    </w:rPr>
                    <w:t>---CUSTOMS OFFICE OF EXIT</w:t>
                  </w:r>
                </w:p>
              </w:tc>
              <w:tc>
                <w:tcPr>
                  <w:tcW w:w="1276" w:type="dxa"/>
                </w:tcPr>
                <w:p w14:paraId="56C90074" w14:textId="47BEDBDC" w:rsidR="004A4331" w:rsidRDefault="004A4331" w:rsidP="004A4331">
                  <w:pPr>
                    <w:rPr>
                      <w:rFonts w:asciiTheme="minorHAnsi" w:hAnsiTheme="minorHAnsi" w:cstheme="minorHAnsi"/>
                      <w:b/>
                      <w:bCs/>
                      <w:sz w:val="22"/>
                      <w:szCs w:val="22"/>
                      <w:lang w:val="en-US"/>
                    </w:rPr>
                  </w:pPr>
                  <w:r w:rsidRPr="004A4331">
                    <w:rPr>
                      <w:rFonts w:ascii="Arial" w:hAnsi="Arial" w:cs="Arial"/>
                      <w:sz w:val="20"/>
                      <w:szCs w:val="20"/>
                      <w:lang w:val="en-US"/>
                    </w:rPr>
                    <w:t>1x</w:t>
                  </w:r>
                </w:p>
              </w:tc>
              <w:tc>
                <w:tcPr>
                  <w:tcW w:w="708" w:type="dxa"/>
                </w:tcPr>
                <w:p w14:paraId="78235228" w14:textId="000563FD" w:rsidR="004A4331" w:rsidRDefault="004A4331" w:rsidP="004A4331">
                  <w:pPr>
                    <w:rPr>
                      <w:rFonts w:asciiTheme="minorHAnsi" w:hAnsiTheme="minorHAnsi" w:cstheme="minorHAnsi"/>
                      <w:b/>
                      <w:bCs/>
                      <w:sz w:val="22"/>
                      <w:szCs w:val="22"/>
                      <w:lang w:val="en-US"/>
                    </w:rPr>
                  </w:pPr>
                  <w:r w:rsidRPr="004A4331">
                    <w:rPr>
                      <w:rFonts w:ascii="Arial" w:hAnsi="Arial" w:cs="Arial"/>
                      <w:sz w:val="20"/>
                      <w:szCs w:val="20"/>
                      <w:lang w:val="en-US"/>
                    </w:rPr>
                    <w:t>R</w:t>
                  </w:r>
                </w:p>
              </w:tc>
            </w:tr>
            <w:tr w:rsidR="004A4331" w14:paraId="20BD36FB" w14:textId="77777777" w:rsidTr="004A4331">
              <w:tc>
                <w:tcPr>
                  <w:tcW w:w="4133" w:type="dxa"/>
                </w:tcPr>
                <w:p w14:paraId="557663BC" w14:textId="69D984F3" w:rsidR="004A4331" w:rsidRDefault="004A4331" w:rsidP="004A4331">
                  <w:pPr>
                    <w:rPr>
                      <w:rFonts w:asciiTheme="minorHAnsi" w:hAnsiTheme="minorHAnsi" w:cstheme="minorHAnsi"/>
                      <w:b/>
                      <w:bCs/>
                      <w:sz w:val="22"/>
                      <w:szCs w:val="22"/>
                      <w:lang w:val="en-US"/>
                    </w:rPr>
                  </w:pPr>
                  <w:r w:rsidRPr="004A4331">
                    <w:rPr>
                      <w:rFonts w:ascii="Arial" w:hAnsi="Arial" w:cs="Arial"/>
                      <w:sz w:val="20"/>
                      <w:szCs w:val="20"/>
                      <w:lang w:val="en-US"/>
                    </w:rPr>
                    <w:t>---CUSTOMS OFFICE OF DEPARTURE</w:t>
                  </w:r>
                </w:p>
              </w:tc>
              <w:tc>
                <w:tcPr>
                  <w:tcW w:w="1276" w:type="dxa"/>
                </w:tcPr>
                <w:p w14:paraId="39DCFB57" w14:textId="58CE4647" w:rsidR="004A4331" w:rsidRDefault="004A4331" w:rsidP="004A4331">
                  <w:pPr>
                    <w:rPr>
                      <w:rFonts w:asciiTheme="minorHAnsi" w:hAnsiTheme="minorHAnsi" w:cstheme="minorHAnsi"/>
                      <w:b/>
                      <w:bCs/>
                      <w:sz w:val="22"/>
                      <w:szCs w:val="22"/>
                      <w:lang w:val="en-US"/>
                    </w:rPr>
                  </w:pPr>
                  <w:r w:rsidRPr="004A4331">
                    <w:rPr>
                      <w:rFonts w:ascii="Arial" w:hAnsi="Arial" w:cs="Arial"/>
                      <w:sz w:val="20"/>
                      <w:szCs w:val="20"/>
                      <w:lang w:val="en-US"/>
                    </w:rPr>
                    <w:t>1x</w:t>
                  </w:r>
                </w:p>
              </w:tc>
              <w:tc>
                <w:tcPr>
                  <w:tcW w:w="708" w:type="dxa"/>
                </w:tcPr>
                <w:p w14:paraId="6DA2FC7D" w14:textId="7C6AFDFC" w:rsidR="004A4331" w:rsidRDefault="004A4331" w:rsidP="004A4331">
                  <w:pPr>
                    <w:rPr>
                      <w:rFonts w:asciiTheme="minorHAnsi" w:hAnsiTheme="minorHAnsi" w:cstheme="minorHAnsi"/>
                      <w:b/>
                      <w:bCs/>
                      <w:sz w:val="22"/>
                      <w:szCs w:val="22"/>
                      <w:lang w:val="en-US"/>
                    </w:rPr>
                  </w:pPr>
                  <w:r w:rsidRPr="004A4331">
                    <w:rPr>
                      <w:rFonts w:ascii="Arial" w:hAnsi="Arial" w:cs="Arial"/>
                      <w:sz w:val="20"/>
                      <w:szCs w:val="20"/>
                      <w:lang w:val="en-US"/>
                    </w:rPr>
                    <w:t>R</w:t>
                  </w:r>
                </w:p>
              </w:tc>
            </w:tr>
            <w:tr w:rsidR="004A4331" w14:paraId="409D7D29" w14:textId="77777777" w:rsidTr="004A4331">
              <w:tc>
                <w:tcPr>
                  <w:tcW w:w="4133" w:type="dxa"/>
                </w:tcPr>
                <w:p w14:paraId="15F3007F" w14:textId="2F9EB7D7" w:rsidR="004A4331" w:rsidRDefault="004A4331" w:rsidP="004A4331">
                  <w:pPr>
                    <w:rPr>
                      <w:rFonts w:asciiTheme="minorHAnsi" w:hAnsiTheme="minorHAnsi" w:cstheme="minorHAnsi"/>
                      <w:b/>
                      <w:bCs/>
                      <w:sz w:val="22"/>
                      <w:szCs w:val="22"/>
                      <w:lang w:val="en-US"/>
                    </w:rPr>
                  </w:pPr>
                  <w:r w:rsidRPr="004A4331">
                    <w:rPr>
                      <w:rFonts w:ascii="Arial" w:hAnsi="Arial" w:cs="Arial"/>
                      <w:sz w:val="20"/>
                      <w:szCs w:val="20"/>
                      <w:lang w:val="en-US"/>
                    </w:rPr>
                    <w:t>---CUSTOMS OFFICE OF DESTINATION</w:t>
                  </w:r>
                </w:p>
              </w:tc>
              <w:tc>
                <w:tcPr>
                  <w:tcW w:w="1276" w:type="dxa"/>
                </w:tcPr>
                <w:p w14:paraId="2666BC4A" w14:textId="76FF805A" w:rsidR="004A4331" w:rsidRDefault="004A4331" w:rsidP="004A4331">
                  <w:pPr>
                    <w:rPr>
                      <w:rFonts w:asciiTheme="minorHAnsi" w:hAnsiTheme="minorHAnsi" w:cstheme="minorHAnsi"/>
                      <w:b/>
                      <w:bCs/>
                      <w:sz w:val="22"/>
                      <w:szCs w:val="22"/>
                      <w:lang w:val="en-US"/>
                    </w:rPr>
                  </w:pPr>
                  <w:r w:rsidRPr="004A4331">
                    <w:rPr>
                      <w:rFonts w:ascii="Arial" w:hAnsi="Arial" w:cs="Arial"/>
                      <w:sz w:val="20"/>
                      <w:szCs w:val="20"/>
                      <w:lang w:val="en-US"/>
                    </w:rPr>
                    <w:t>1x</w:t>
                  </w:r>
                </w:p>
              </w:tc>
              <w:tc>
                <w:tcPr>
                  <w:tcW w:w="708" w:type="dxa"/>
                </w:tcPr>
                <w:p w14:paraId="4E52268B" w14:textId="42EC0750" w:rsidR="004A4331" w:rsidRDefault="004A4331" w:rsidP="004A4331">
                  <w:pPr>
                    <w:rPr>
                      <w:rFonts w:asciiTheme="minorHAnsi" w:hAnsiTheme="minorHAnsi" w:cstheme="minorHAnsi"/>
                      <w:b/>
                      <w:bCs/>
                      <w:sz w:val="22"/>
                      <w:szCs w:val="22"/>
                      <w:lang w:val="en-US"/>
                    </w:rPr>
                  </w:pPr>
                  <w:r w:rsidRPr="004A4331">
                    <w:rPr>
                      <w:rFonts w:ascii="Arial" w:hAnsi="Arial" w:cs="Arial"/>
                      <w:sz w:val="20"/>
                      <w:szCs w:val="20"/>
                      <w:lang w:val="en-US"/>
                    </w:rPr>
                    <w:t>R</w:t>
                  </w:r>
                </w:p>
              </w:tc>
            </w:tr>
          </w:tbl>
          <w:p w14:paraId="235D1E42" w14:textId="77777777" w:rsidR="004A4331" w:rsidRDefault="004A4331" w:rsidP="004A4331">
            <w:pPr>
              <w:rPr>
                <w:rFonts w:asciiTheme="minorHAnsi" w:hAnsiTheme="minorHAnsi" w:cstheme="minorHAnsi"/>
                <w:b/>
                <w:bCs/>
                <w:sz w:val="22"/>
                <w:szCs w:val="22"/>
                <w:lang w:val="en-US"/>
              </w:rPr>
            </w:pPr>
          </w:p>
          <w:p w14:paraId="503057AB" w14:textId="77777777" w:rsidR="004A4331" w:rsidRDefault="004A4331" w:rsidP="004A4331">
            <w:pPr>
              <w:rPr>
                <w:rFonts w:asciiTheme="minorHAnsi" w:hAnsiTheme="minorHAnsi" w:cstheme="minorHAnsi"/>
                <w:b/>
                <w:bCs/>
                <w:sz w:val="22"/>
                <w:szCs w:val="22"/>
                <w:lang w:val="en-US"/>
              </w:rPr>
            </w:pPr>
          </w:p>
          <w:p w14:paraId="40E8C9A8" w14:textId="65E931A6" w:rsidR="004A4331" w:rsidRDefault="004A4331" w:rsidP="004A4331">
            <w:pPr>
              <w:rPr>
                <w:rFonts w:asciiTheme="minorHAnsi" w:hAnsiTheme="minorHAnsi" w:cstheme="minorHAnsi"/>
                <w:b/>
                <w:bCs/>
                <w:sz w:val="22"/>
                <w:szCs w:val="22"/>
                <w:lang w:val="en-US"/>
              </w:rPr>
            </w:pPr>
            <w:r w:rsidRPr="004A4331">
              <w:rPr>
                <w:rFonts w:asciiTheme="minorHAnsi" w:hAnsiTheme="minorHAnsi" w:cstheme="minorHAnsi"/>
                <w:b/>
                <w:bCs/>
                <w:sz w:val="22"/>
                <w:szCs w:val="22"/>
                <w:lang w:val="en-US"/>
              </w:rPr>
              <w:t>CC048C</w:t>
            </w:r>
            <w:proofErr w:type="gramStart"/>
            <w:r w:rsidRPr="004A4331">
              <w:rPr>
                <w:rFonts w:asciiTheme="minorHAnsi" w:hAnsiTheme="minorHAnsi" w:cstheme="minorHAnsi"/>
                <w:b/>
                <w:bCs/>
                <w:sz w:val="22"/>
                <w:szCs w:val="22"/>
                <w:lang w:val="en-US"/>
              </w:rPr>
              <w:t>:</w:t>
            </w:r>
            <w:r w:rsidR="008B5A7D">
              <w:rPr>
                <w:rFonts w:asciiTheme="minorHAnsi" w:hAnsiTheme="minorHAnsi" w:cstheme="minorHAnsi"/>
                <w:b/>
                <w:bCs/>
                <w:sz w:val="22"/>
                <w:szCs w:val="22"/>
                <w:lang w:val="en-US"/>
              </w:rPr>
              <w:t xml:space="preserve">  (</w:t>
            </w:r>
            <w:proofErr w:type="gramEnd"/>
            <w:r w:rsidR="008B5A7D" w:rsidRPr="008B5A7D">
              <w:rPr>
                <w:rFonts w:asciiTheme="minorHAnsi" w:hAnsiTheme="minorHAnsi" w:cstheme="minorHAnsi"/>
                <w:b/>
                <w:bCs/>
                <w:sz w:val="22"/>
                <w:szCs w:val="22"/>
              </w:rPr>
              <w:t>(N_REC_COM) - RECOVERY COMMUNICATION TO AES</w:t>
            </w:r>
            <w:r w:rsidR="008B5A7D">
              <w:rPr>
                <w:rFonts w:asciiTheme="minorHAnsi" w:hAnsiTheme="minorHAnsi" w:cstheme="minorHAnsi"/>
                <w:b/>
                <w:bCs/>
                <w:sz w:val="22"/>
                <w:szCs w:val="22"/>
                <w:lang w:val="en-US"/>
              </w:rPr>
              <w:t>)</w:t>
            </w:r>
          </w:p>
          <w:p w14:paraId="473AC961" w14:textId="4CB6397F" w:rsidR="004A4331" w:rsidRPr="004A4331" w:rsidRDefault="004A4331" w:rsidP="004A4331">
            <w:pPr>
              <w:rPr>
                <w:rFonts w:ascii="Arial" w:hAnsi="Arial" w:cs="Arial"/>
                <w:sz w:val="20"/>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9"/>
              <w:gridCol w:w="1224"/>
              <w:gridCol w:w="760"/>
            </w:tblGrid>
            <w:tr w:rsidR="004A4331" w14:paraId="16154C3A" w14:textId="77777777" w:rsidTr="004A4331">
              <w:tc>
                <w:tcPr>
                  <w:tcW w:w="5409" w:type="dxa"/>
                </w:tcPr>
                <w:p w14:paraId="425CA277" w14:textId="7E4F5EEF" w:rsidR="004A4331" w:rsidRDefault="004A4331" w:rsidP="004A4331">
                  <w:pPr>
                    <w:rPr>
                      <w:rFonts w:asciiTheme="minorHAnsi" w:hAnsiTheme="minorHAnsi" w:cstheme="minorHAnsi"/>
                      <w:b/>
                      <w:bCs/>
                      <w:sz w:val="22"/>
                      <w:szCs w:val="22"/>
                      <w:lang w:val="en-US"/>
                    </w:rPr>
                  </w:pPr>
                  <w:r w:rsidRPr="004A4331">
                    <w:rPr>
                      <w:rFonts w:ascii="Arial" w:hAnsi="Arial" w:cs="Arial"/>
                      <w:sz w:val="20"/>
                      <w:szCs w:val="20"/>
                      <w:lang w:val="en-US"/>
                    </w:rPr>
                    <w:t>---TRANSIT OPERATION</w:t>
                  </w:r>
                </w:p>
              </w:tc>
              <w:tc>
                <w:tcPr>
                  <w:tcW w:w="1224" w:type="dxa"/>
                </w:tcPr>
                <w:p w14:paraId="76D1955B" w14:textId="7D70A6A4" w:rsidR="004A4331" w:rsidRDefault="004A4331" w:rsidP="004A4331">
                  <w:pPr>
                    <w:rPr>
                      <w:rFonts w:asciiTheme="minorHAnsi" w:hAnsiTheme="minorHAnsi" w:cstheme="minorHAnsi"/>
                      <w:b/>
                      <w:bCs/>
                      <w:sz w:val="22"/>
                      <w:szCs w:val="22"/>
                      <w:lang w:val="en-US"/>
                    </w:rPr>
                  </w:pPr>
                  <w:r w:rsidRPr="004A4331">
                    <w:rPr>
                      <w:rFonts w:ascii="Arial" w:hAnsi="Arial" w:cs="Arial"/>
                      <w:sz w:val="20"/>
                      <w:szCs w:val="20"/>
                      <w:lang w:val="en-US"/>
                    </w:rPr>
                    <w:t>1x</w:t>
                  </w:r>
                </w:p>
              </w:tc>
              <w:tc>
                <w:tcPr>
                  <w:tcW w:w="760" w:type="dxa"/>
                </w:tcPr>
                <w:p w14:paraId="615BB400" w14:textId="663BBB75" w:rsidR="004A4331" w:rsidRDefault="004A4331" w:rsidP="004A4331">
                  <w:pPr>
                    <w:rPr>
                      <w:rFonts w:asciiTheme="minorHAnsi" w:hAnsiTheme="minorHAnsi" w:cstheme="minorHAnsi"/>
                      <w:b/>
                      <w:bCs/>
                      <w:sz w:val="22"/>
                      <w:szCs w:val="22"/>
                      <w:lang w:val="en-US"/>
                    </w:rPr>
                  </w:pPr>
                  <w:r w:rsidRPr="004A4331">
                    <w:rPr>
                      <w:rFonts w:ascii="Arial" w:hAnsi="Arial" w:cs="Arial"/>
                      <w:sz w:val="20"/>
                      <w:szCs w:val="20"/>
                      <w:lang w:val="en-US"/>
                    </w:rPr>
                    <w:t>R</w:t>
                  </w:r>
                </w:p>
              </w:tc>
            </w:tr>
            <w:tr w:rsidR="004A4331" w14:paraId="7A8ED312" w14:textId="77777777" w:rsidTr="004A4331">
              <w:tc>
                <w:tcPr>
                  <w:tcW w:w="5409" w:type="dxa"/>
                </w:tcPr>
                <w:p w14:paraId="4A1A19F2" w14:textId="7CAE5E84" w:rsidR="004A4331" w:rsidRDefault="004A4331" w:rsidP="004A4331">
                  <w:pPr>
                    <w:rPr>
                      <w:rFonts w:asciiTheme="minorHAnsi" w:hAnsiTheme="minorHAnsi" w:cstheme="minorHAnsi"/>
                      <w:b/>
                      <w:bCs/>
                      <w:sz w:val="22"/>
                      <w:szCs w:val="22"/>
                      <w:lang w:val="en-US"/>
                    </w:rPr>
                  </w:pPr>
                  <w:r w:rsidRPr="004A4331">
                    <w:rPr>
                      <w:rFonts w:ascii="Arial" w:hAnsi="Arial" w:cs="Arial"/>
                      <w:sz w:val="20"/>
                      <w:szCs w:val="20"/>
                      <w:lang w:val="en-US"/>
                    </w:rPr>
                    <w:t>---EXPORT OPERATION</w:t>
                  </w:r>
                </w:p>
              </w:tc>
              <w:tc>
                <w:tcPr>
                  <w:tcW w:w="1224" w:type="dxa"/>
                </w:tcPr>
                <w:p w14:paraId="666240B0" w14:textId="7961BE2F" w:rsidR="004A4331" w:rsidRDefault="004A4331" w:rsidP="004A4331">
                  <w:pPr>
                    <w:rPr>
                      <w:rFonts w:asciiTheme="minorHAnsi" w:hAnsiTheme="minorHAnsi" w:cstheme="minorHAnsi"/>
                      <w:b/>
                      <w:bCs/>
                      <w:sz w:val="22"/>
                      <w:szCs w:val="22"/>
                      <w:lang w:val="en-US"/>
                    </w:rPr>
                  </w:pPr>
                  <w:r w:rsidRPr="006C1498">
                    <w:rPr>
                      <w:rFonts w:ascii="Arial" w:hAnsi="Arial" w:cs="Arial"/>
                      <w:strike/>
                      <w:color w:val="FF0000"/>
                      <w:sz w:val="20"/>
                      <w:szCs w:val="20"/>
                      <w:lang w:val="en-US"/>
                    </w:rPr>
                    <w:t>99x</w:t>
                  </w:r>
                  <w:r w:rsidRPr="006C1498">
                    <w:rPr>
                      <w:rFonts w:ascii="Arial" w:hAnsi="Arial" w:cs="Arial"/>
                      <w:strike/>
                      <w:sz w:val="20"/>
                      <w:szCs w:val="20"/>
                      <w:lang w:val="en-US"/>
                    </w:rPr>
                    <w:t xml:space="preserve"> </w:t>
                  </w:r>
                  <w:r w:rsidRPr="00D7652A">
                    <w:rPr>
                      <w:rFonts w:ascii="Arial" w:hAnsi="Arial" w:cs="Arial"/>
                      <w:b/>
                      <w:bCs/>
                      <w:sz w:val="20"/>
                      <w:szCs w:val="20"/>
                      <w:highlight w:val="yellow"/>
                      <w:lang w:val="en-US"/>
                    </w:rPr>
                    <w:t>1999x</w:t>
                  </w:r>
                </w:p>
              </w:tc>
              <w:tc>
                <w:tcPr>
                  <w:tcW w:w="760" w:type="dxa"/>
                </w:tcPr>
                <w:p w14:paraId="62588FBB" w14:textId="1C93637A" w:rsidR="004A4331" w:rsidRDefault="004A4331" w:rsidP="004A4331">
                  <w:pPr>
                    <w:rPr>
                      <w:rFonts w:asciiTheme="minorHAnsi" w:hAnsiTheme="minorHAnsi" w:cstheme="minorHAnsi"/>
                      <w:b/>
                      <w:bCs/>
                      <w:sz w:val="22"/>
                      <w:szCs w:val="22"/>
                      <w:lang w:val="en-US"/>
                    </w:rPr>
                  </w:pPr>
                  <w:r w:rsidRPr="004A4331">
                    <w:rPr>
                      <w:rFonts w:ascii="Arial" w:hAnsi="Arial" w:cs="Arial"/>
                      <w:sz w:val="20"/>
                      <w:szCs w:val="20"/>
                      <w:lang w:val="en-US"/>
                    </w:rPr>
                    <w:t>R</w:t>
                  </w:r>
                </w:p>
              </w:tc>
            </w:tr>
            <w:tr w:rsidR="004A4331" w14:paraId="2ABC67D8" w14:textId="77777777" w:rsidTr="004A4331">
              <w:tc>
                <w:tcPr>
                  <w:tcW w:w="5409" w:type="dxa"/>
                </w:tcPr>
                <w:p w14:paraId="13F622D6" w14:textId="330C85FA" w:rsidR="004A4331" w:rsidRDefault="004A4331" w:rsidP="004A4331">
                  <w:pPr>
                    <w:rPr>
                      <w:rFonts w:asciiTheme="minorHAnsi" w:hAnsiTheme="minorHAnsi" w:cstheme="minorHAnsi"/>
                      <w:b/>
                      <w:bCs/>
                      <w:sz w:val="22"/>
                      <w:szCs w:val="22"/>
                      <w:lang w:val="en-US"/>
                    </w:rPr>
                  </w:pPr>
                  <w:r w:rsidRPr="004A4331">
                    <w:rPr>
                      <w:rFonts w:ascii="Arial" w:hAnsi="Arial" w:cs="Arial"/>
                      <w:sz w:val="20"/>
                      <w:szCs w:val="20"/>
                      <w:lang w:val="en-US"/>
                    </w:rPr>
                    <w:t>---CUSTOMS OFFICE OF DESTINATION</w:t>
                  </w:r>
                </w:p>
              </w:tc>
              <w:tc>
                <w:tcPr>
                  <w:tcW w:w="1224" w:type="dxa"/>
                </w:tcPr>
                <w:p w14:paraId="64A31F37" w14:textId="05F40501" w:rsidR="004A4331" w:rsidRDefault="004A4331" w:rsidP="004A4331">
                  <w:pPr>
                    <w:rPr>
                      <w:rFonts w:asciiTheme="minorHAnsi" w:hAnsiTheme="minorHAnsi" w:cstheme="minorHAnsi"/>
                      <w:b/>
                      <w:bCs/>
                      <w:sz w:val="22"/>
                      <w:szCs w:val="22"/>
                      <w:lang w:val="en-US"/>
                    </w:rPr>
                  </w:pPr>
                  <w:r w:rsidRPr="004A4331">
                    <w:rPr>
                      <w:rFonts w:ascii="Arial" w:hAnsi="Arial" w:cs="Arial"/>
                      <w:sz w:val="20"/>
                      <w:szCs w:val="20"/>
                      <w:lang w:val="en-US"/>
                    </w:rPr>
                    <w:t>1x</w:t>
                  </w:r>
                </w:p>
              </w:tc>
              <w:tc>
                <w:tcPr>
                  <w:tcW w:w="760" w:type="dxa"/>
                </w:tcPr>
                <w:p w14:paraId="60F17904" w14:textId="18E897B2" w:rsidR="004A4331" w:rsidRPr="004A4331" w:rsidRDefault="004A4331" w:rsidP="004A4331">
                  <w:pPr>
                    <w:rPr>
                      <w:rFonts w:ascii="Arial" w:hAnsi="Arial" w:cs="Arial"/>
                      <w:sz w:val="20"/>
                      <w:szCs w:val="20"/>
                      <w:lang w:val="en-US"/>
                    </w:rPr>
                  </w:pPr>
                  <w:r w:rsidRPr="004A4331">
                    <w:rPr>
                      <w:rFonts w:ascii="Arial" w:hAnsi="Arial" w:cs="Arial"/>
                      <w:sz w:val="20"/>
                      <w:szCs w:val="20"/>
                      <w:lang w:val="en-US"/>
                    </w:rPr>
                    <w:t>R</w:t>
                  </w:r>
                </w:p>
              </w:tc>
            </w:tr>
            <w:tr w:rsidR="004A4331" w14:paraId="688C3D9A" w14:textId="77777777" w:rsidTr="004A4331">
              <w:tc>
                <w:tcPr>
                  <w:tcW w:w="5409" w:type="dxa"/>
                </w:tcPr>
                <w:p w14:paraId="54444715" w14:textId="5ED32FF6" w:rsidR="004A4331" w:rsidRDefault="004A4331" w:rsidP="004A4331">
                  <w:pPr>
                    <w:rPr>
                      <w:rFonts w:asciiTheme="minorHAnsi" w:hAnsiTheme="minorHAnsi" w:cstheme="minorHAnsi"/>
                      <w:b/>
                      <w:bCs/>
                      <w:sz w:val="22"/>
                      <w:szCs w:val="22"/>
                      <w:lang w:val="en-US"/>
                    </w:rPr>
                  </w:pPr>
                  <w:r w:rsidRPr="004A4331">
                    <w:rPr>
                      <w:rFonts w:ascii="Arial" w:hAnsi="Arial" w:cs="Arial"/>
                      <w:sz w:val="20"/>
                      <w:szCs w:val="20"/>
                      <w:lang w:val="en-US"/>
                    </w:rPr>
                    <w:t>---CUSTOMS OFFICE OF RECOVERY AT DEPARTURE</w:t>
                  </w:r>
                </w:p>
              </w:tc>
              <w:tc>
                <w:tcPr>
                  <w:tcW w:w="1224" w:type="dxa"/>
                </w:tcPr>
                <w:p w14:paraId="5A67E00C" w14:textId="613694B6" w:rsidR="004A4331" w:rsidRDefault="004A4331" w:rsidP="004A4331">
                  <w:pPr>
                    <w:rPr>
                      <w:rFonts w:asciiTheme="minorHAnsi" w:hAnsiTheme="minorHAnsi" w:cstheme="minorHAnsi"/>
                      <w:b/>
                      <w:bCs/>
                      <w:sz w:val="22"/>
                      <w:szCs w:val="22"/>
                      <w:lang w:val="en-US"/>
                    </w:rPr>
                  </w:pPr>
                  <w:r w:rsidRPr="004A4331">
                    <w:rPr>
                      <w:rFonts w:ascii="Arial" w:hAnsi="Arial" w:cs="Arial"/>
                      <w:sz w:val="20"/>
                      <w:szCs w:val="20"/>
                      <w:lang w:val="en-US"/>
                    </w:rPr>
                    <w:t>1x</w:t>
                  </w:r>
                </w:p>
              </w:tc>
              <w:tc>
                <w:tcPr>
                  <w:tcW w:w="760" w:type="dxa"/>
                </w:tcPr>
                <w:p w14:paraId="5E0B0A05" w14:textId="5D5C0F58" w:rsidR="004A4331" w:rsidRDefault="004A4331" w:rsidP="004A4331">
                  <w:pPr>
                    <w:rPr>
                      <w:rFonts w:asciiTheme="minorHAnsi" w:hAnsiTheme="minorHAnsi" w:cstheme="minorHAnsi"/>
                      <w:b/>
                      <w:bCs/>
                      <w:sz w:val="22"/>
                      <w:szCs w:val="22"/>
                      <w:lang w:val="en-US"/>
                    </w:rPr>
                  </w:pPr>
                  <w:r w:rsidRPr="004A4331">
                    <w:rPr>
                      <w:rFonts w:ascii="Arial" w:hAnsi="Arial" w:cs="Arial"/>
                      <w:sz w:val="20"/>
                      <w:szCs w:val="20"/>
                      <w:lang w:val="en-US"/>
                    </w:rPr>
                    <w:t>R</w:t>
                  </w:r>
                </w:p>
              </w:tc>
            </w:tr>
          </w:tbl>
          <w:p w14:paraId="5D93D760" w14:textId="77777777" w:rsidR="004A4331" w:rsidRDefault="004A4331" w:rsidP="004A4331">
            <w:pPr>
              <w:rPr>
                <w:rFonts w:asciiTheme="minorHAnsi" w:hAnsiTheme="minorHAnsi" w:cstheme="minorHAnsi"/>
                <w:b/>
                <w:bCs/>
                <w:sz w:val="22"/>
                <w:szCs w:val="22"/>
                <w:lang w:val="en-US"/>
              </w:rPr>
            </w:pPr>
          </w:p>
          <w:p w14:paraId="2704F432" w14:textId="02EA018D" w:rsidR="002951AB" w:rsidRDefault="002951AB" w:rsidP="004A4331">
            <w:pPr>
              <w:rPr>
                <w:rFonts w:asciiTheme="minorHAnsi" w:hAnsiTheme="minorHAnsi" w:cstheme="minorHAnsi"/>
                <w:b/>
                <w:bCs/>
                <w:sz w:val="22"/>
                <w:szCs w:val="22"/>
                <w:lang w:val="en-US"/>
              </w:rPr>
            </w:pPr>
            <w:r w:rsidRPr="002951AB">
              <w:rPr>
                <w:rFonts w:asciiTheme="minorHAnsi" w:hAnsiTheme="minorHAnsi" w:cstheme="minorHAnsi"/>
                <w:b/>
                <w:bCs/>
                <w:sz w:val="22"/>
                <w:szCs w:val="22"/>
                <w:lang w:val="en-US"/>
              </w:rPr>
              <w:t>CD078C</w:t>
            </w:r>
            <w:proofErr w:type="gramStart"/>
            <w:r>
              <w:rPr>
                <w:rFonts w:asciiTheme="minorHAnsi" w:hAnsiTheme="minorHAnsi" w:cstheme="minorHAnsi"/>
                <w:b/>
                <w:bCs/>
                <w:sz w:val="22"/>
                <w:szCs w:val="22"/>
                <w:lang w:val="en-US"/>
              </w:rPr>
              <w:t>:</w:t>
            </w:r>
            <w:r w:rsidR="008B5A7D">
              <w:rPr>
                <w:rFonts w:asciiTheme="minorHAnsi" w:hAnsiTheme="minorHAnsi" w:cstheme="minorHAnsi"/>
                <w:b/>
                <w:bCs/>
                <w:sz w:val="22"/>
                <w:szCs w:val="22"/>
                <w:lang w:val="en-US"/>
              </w:rPr>
              <w:t xml:space="preserve">  (</w:t>
            </w:r>
            <w:proofErr w:type="gramEnd"/>
            <w:r w:rsidR="008B5A7D" w:rsidRPr="008B5A7D">
              <w:rPr>
                <w:rFonts w:asciiTheme="minorHAnsi" w:hAnsiTheme="minorHAnsi" w:cstheme="minorHAnsi"/>
                <w:b/>
                <w:bCs/>
                <w:sz w:val="22"/>
                <w:szCs w:val="22"/>
              </w:rPr>
              <w:t>(C_MRN_LNK) - INTER-DOMAIN LINKING</w:t>
            </w:r>
            <w:r w:rsidR="008B5A7D">
              <w:rPr>
                <w:rFonts w:asciiTheme="minorHAnsi" w:hAnsiTheme="minorHAnsi" w:cstheme="minorHAnsi"/>
                <w:b/>
                <w:bCs/>
                <w:sz w:val="22"/>
                <w:szCs w:val="22"/>
                <w:lang w:val="en-US"/>
              </w:rPr>
              <w:t>)</w:t>
            </w:r>
          </w:p>
          <w:p w14:paraId="4B440F6D" w14:textId="77777777" w:rsidR="002951AB" w:rsidRDefault="002951AB" w:rsidP="004A4331">
            <w:pPr>
              <w:rPr>
                <w:rFonts w:asciiTheme="minorHAnsi" w:hAnsiTheme="minorHAnsi" w:cstheme="minorHAnsi"/>
                <w:b/>
                <w:bCs/>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1440"/>
              <w:gridCol w:w="993"/>
            </w:tblGrid>
            <w:tr w:rsidR="002951AB" w14:paraId="6B2EF07D" w14:textId="77777777" w:rsidTr="000455EF">
              <w:tc>
                <w:tcPr>
                  <w:tcW w:w="2976" w:type="dxa"/>
                </w:tcPr>
                <w:p w14:paraId="6E563070" w14:textId="29704603" w:rsidR="002951AB" w:rsidRDefault="002951AB" w:rsidP="004A4331">
                  <w:pPr>
                    <w:rPr>
                      <w:rFonts w:asciiTheme="minorHAnsi" w:hAnsiTheme="minorHAnsi" w:cstheme="minorHAnsi"/>
                      <w:b/>
                      <w:bCs/>
                      <w:sz w:val="22"/>
                      <w:szCs w:val="22"/>
                      <w:lang w:val="en-US"/>
                    </w:rPr>
                  </w:pPr>
                  <w:r w:rsidRPr="002951AB">
                    <w:rPr>
                      <w:rFonts w:ascii="Arial" w:hAnsi="Arial" w:cs="Arial"/>
                      <w:sz w:val="20"/>
                      <w:szCs w:val="20"/>
                      <w:lang w:val="en-US"/>
                    </w:rPr>
                    <w:t>MESSAGE</w:t>
                  </w:r>
                </w:p>
              </w:tc>
              <w:tc>
                <w:tcPr>
                  <w:tcW w:w="1440" w:type="dxa"/>
                </w:tcPr>
                <w:p w14:paraId="7B8D3870" w14:textId="53E372A5" w:rsidR="002951AB" w:rsidRPr="002951AB" w:rsidRDefault="002951AB" w:rsidP="004A4331">
                  <w:pPr>
                    <w:rPr>
                      <w:rFonts w:ascii="Arial" w:hAnsi="Arial" w:cs="Arial"/>
                      <w:sz w:val="20"/>
                      <w:szCs w:val="20"/>
                      <w:lang w:val="en-US"/>
                    </w:rPr>
                  </w:pPr>
                  <w:r w:rsidRPr="002951AB">
                    <w:rPr>
                      <w:rFonts w:ascii="Arial" w:hAnsi="Arial" w:cs="Arial"/>
                      <w:sz w:val="20"/>
                      <w:szCs w:val="20"/>
                      <w:lang w:val="en-US"/>
                    </w:rPr>
                    <w:t xml:space="preserve">1x </w:t>
                  </w:r>
                </w:p>
              </w:tc>
              <w:tc>
                <w:tcPr>
                  <w:tcW w:w="993" w:type="dxa"/>
                </w:tcPr>
                <w:p w14:paraId="73BB1559" w14:textId="457D6DBD" w:rsidR="002951AB" w:rsidRDefault="002951AB" w:rsidP="004A4331">
                  <w:pPr>
                    <w:rPr>
                      <w:rFonts w:asciiTheme="minorHAnsi" w:hAnsiTheme="minorHAnsi" w:cstheme="minorHAnsi"/>
                      <w:b/>
                      <w:bCs/>
                      <w:sz w:val="22"/>
                      <w:szCs w:val="22"/>
                      <w:lang w:val="en-US"/>
                    </w:rPr>
                  </w:pPr>
                  <w:r w:rsidRPr="002951AB">
                    <w:rPr>
                      <w:rFonts w:ascii="Arial" w:hAnsi="Arial" w:cs="Arial"/>
                      <w:sz w:val="20"/>
                      <w:szCs w:val="20"/>
                      <w:lang w:val="en-US"/>
                    </w:rPr>
                    <w:t>R</w:t>
                  </w:r>
                </w:p>
              </w:tc>
            </w:tr>
            <w:tr w:rsidR="002951AB" w14:paraId="176840F3" w14:textId="77777777" w:rsidTr="000455EF">
              <w:tc>
                <w:tcPr>
                  <w:tcW w:w="2976" w:type="dxa"/>
                </w:tcPr>
                <w:p w14:paraId="02CCE0AD" w14:textId="676B2F5F" w:rsidR="002951AB" w:rsidRDefault="002951AB" w:rsidP="004A4331">
                  <w:pPr>
                    <w:rPr>
                      <w:rFonts w:asciiTheme="minorHAnsi" w:hAnsiTheme="minorHAnsi" w:cstheme="minorHAnsi"/>
                      <w:b/>
                      <w:bCs/>
                      <w:sz w:val="22"/>
                      <w:szCs w:val="22"/>
                      <w:lang w:val="en-US"/>
                    </w:rPr>
                  </w:pPr>
                  <w:r w:rsidRPr="002951AB">
                    <w:rPr>
                      <w:rFonts w:ascii="Arial" w:hAnsi="Arial" w:cs="Arial"/>
                      <w:sz w:val="20"/>
                      <w:szCs w:val="20"/>
                      <w:lang w:val="en-US"/>
                    </w:rPr>
                    <w:t>---TRANSIT OPERATION</w:t>
                  </w:r>
                </w:p>
              </w:tc>
              <w:tc>
                <w:tcPr>
                  <w:tcW w:w="1440" w:type="dxa"/>
                </w:tcPr>
                <w:p w14:paraId="08D40AAB" w14:textId="41533DF2" w:rsidR="002951AB" w:rsidRDefault="002951AB" w:rsidP="004A4331">
                  <w:pPr>
                    <w:rPr>
                      <w:rFonts w:asciiTheme="minorHAnsi" w:hAnsiTheme="minorHAnsi" w:cstheme="minorHAnsi"/>
                      <w:b/>
                      <w:bCs/>
                      <w:sz w:val="22"/>
                      <w:szCs w:val="22"/>
                      <w:lang w:val="en-US"/>
                    </w:rPr>
                  </w:pPr>
                  <w:r w:rsidRPr="002951AB">
                    <w:rPr>
                      <w:rFonts w:ascii="Arial" w:hAnsi="Arial" w:cs="Arial"/>
                      <w:sz w:val="20"/>
                      <w:szCs w:val="20"/>
                      <w:lang w:val="en-US"/>
                    </w:rPr>
                    <w:t>1x</w:t>
                  </w:r>
                </w:p>
              </w:tc>
              <w:tc>
                <w:tcPr>
                  <w:tcW w:w="993" w:type="dxa"/>
                </w:tcPr>
                <w:p w14:paraId="49A9EFFB" w14:textId="0817252C" w:rsidR="002951AB" w:rsidRDefault="002951AB" w:rsidP="004A4331">
                  <w:pPr>
                    <w:rPr>
                      <w:rFonts w:asciiTheme="minorHAnsi" w:hAnsiTheme="minorHAnsi" w:cstheme="minorHAnsi"/>
                      <w:b/>
                      <w:bCs/>
                      <w:sz w:val="22"/>
                      <w:szCs w:val="22"/>
                      <w:lang w:val="en-US"/>
                    </w:rPr>
                  </w:pPr>
                  <w:r w:rsidRPr="002951AB">
                    <w:rPr>
                      <w:rFonts w:ascii="Arial" w:hAnsi="Arial" w:cs="Arial"/>
                      <w:sz w:val="20"/>
                      <w:szCs w:val="20"/>
                      <w:lang w:val="en-US"/>
                    </w:rPr>
                    <w:t>R</w:t>
                  </w:r>
                </w:p>
              </w:tc>
            </w:tr>
            <w:tr w:rsidR="002951AB" w14:paraId="11EAA2F4" w14:textId="77777777" w:rsidTr="000455EF">
              <w:tc>
                <w:tcPr>
                  <w:tcW w:w="2976" w:type="dxa"/>
                </w:tcPr>
                <w:p w14:paraId="15906D7E" w14:textId="49375ABA" w:rsidR="002951AB" w:rsidRDefault="002951AB" w:rsidP="004A4331">
                  <w:pPr>
                    <w:rPr>
                      <w:rFonts w:asciiTheme="minorHAnsi" w:hAnsiTheme="minorHAnsi" w:cstheme="minorHAnsi"/>
                      <w:b/>
                      <w:bCs/>
                      <w:sz w:val="22"/>
                      <w:szCs w:val="22"/>
                      <w:lang w:val="en-US"/>
                    </w:rPr>
                  </w:pPr>
                  <w:r w:rsidRPr="002951AB">
                    <w:rPr>
                      <w:rFonts w:ascii="Arial" w:hAnsi="Arial" w:cs="Arial"/>
                      <w:sz w:val="20"/>
                      <w:szCs w:val="20"/>
                      <w:lang w:val="en-US"/>
                    </w:rPr>
                    <w:t>---EXPORT OPERATION</w:t>
                  </w:r>
                </w:p>
              </w:tc>
              <w:tc>
                <w:tcPr>
                  <w:tcW w:w="1440" w:type="dxa"/>
                </w:tcPr>
                <w:p w14:paraId="60C52BA0" w14:textId="0737E94C" w:rsidR="002951AB" w:rsidRDefault="002951AB" w:rsidP="004A4331">
                  <w:pPr>
                    <w:rPr>
                      <w:rFonts w:asciiTheme="minorHAnsi" w:hAnsiTheme="minorHAnsi" w:cstheme="minorHAnsi"/>
                      <w:b/>
                      <w:bCs/>
                      <w:sz w:val="22"/>
                      <w:szCs w:val="22"/>
                      <w:lang w:val="en-US"/>
                    </w:rPr>
                  </w:pPr>
                  <w:r w:rsidRPr="006C1498">
                    <w:rPr>
                      <w:rFonts w:ascii="Arial" w:hAnsi="Arial" w:cs="Arial"/>
                      <w:strike/>
                      <w:color w:val="FF0000"/>
                      <w:sz w:val="20"/>
                      <w:szCs w:val="20"/>
                      <w:lang w:val="en-US"/>
                    </w:rPr>
                    <w:t>99x</w:t>
                  </w:r>
                  <w:r w:rsidRPr="006C1498">
                    <w:rPr>
                      <w:rFonts w:ascii="Arial" w:hAnsi="Arial" w:cs="Arial"/>
                      <w:strike/>
                      <w:sz w:val="20"/>
                      <w:szCs w:val="20"/>
                      <w:lang w:val="en-US"/>
                    </w:rPr>
                    <w:t xml:space="preserve"> </w:t>
                  </w:r>
                  <w:r w:rsidRPr="00D7652A">
                    <w:rPr>
                      <w:rFonts w:ascii="Arial" w:hAnsi="Arial" w:cs="Arial"/>
                      <w:b/>
                      <w:bCs/>
                      <w:sz w:val="20"/>
                      <w:szCs w:val="20"/>
                      <w:highlight w:val="yellow"/>
                      <w:lang w:val="en-US"/>
                    </w:rPr>
                    <w:t>1999x</w:t>
                  </w:r>
                </w:p>
              </w:tc>
              <w:tc>
                <w:tcPr>
                  <w:tcW w:w="993" w:type="dxa"/>
                </w:tcPr>
                <w:p w14:paraId="07278374" w14:textId="5D1E347A" w:rsidR="002951AB" w:rsidRDefault="002951AB" w:rsidP="004A4331">
                  <w:pPr>
                    <w:rPr>
                      <w:rFonts w:asciiTheme="minorHAnsi" w:hAnsiTheme="minorHAnsi" w:cstheme="minorHAnsi"/>
                      <w:b/>
                      <w:bCs/>
                      <w:sz w:val="22"/>
                      <w:szCs w:val="22"/>
                      <w:lang w:val="en-US"/>
                    </w:rPr>
                  </w:pPr>
                  <w:r w:rsidRPr="002951AB">
                    <w:rPr>
                      <w:rFonts w:ascii="Arial" w:hAnsi="Arial" w:cs="Arial"/>
                      <w:sz w:val="20"/>
                      <w:szCs w:val="20"/>
                      <w:lang w:val="en-US"/>
                    </w:rPr>
                    <w:t>R</w:t>
                  </w:r>
                </w:p>
              </w:tc>
            </w:tr>
          </w:tbl>
          <w:p w14:paraId="79D45014" w14:textId="77777777" w:rsidR="002951AB" w:rsidRDefault="002951AB" w:rsidP="004A4331">
            <w:pPr>
              <w:rPr>
                <w:rFonts w:asciiTheme="minorHAnsi" w:hAnsiTheme="minorHAnsi" w:cstheme="minorHAnsi"/>
                <w:b/>
                <w:bCs/>
                <w:sz w:val="22"/>
                <w:szCs w:val="22"/>
                <w:lang w:val="en-US"/>
              </w:rPr>
            </w:pPr>
          </w:p>
          <w:p w14:paraId="01924FFA" w14:textId="625A22CE" w:rsidR="002951AB" w:rsidRPr="002951AB" w:rsidRDefault="002951AB" w:rsidP="002951AB">
            <w:pPr>
              <w:rPr>
                <w:rFonts w:ascii="Arial" w:hAnsi="Arial" w:cs="Arial"/>
                <w:sz w:val="20"/>
                <w:szCs w:val="20"/>
                <w:lang w:val="en-US"/>
              </w:rPr>
            </w:pPr>
          </w:p>
          <w:p w14:paraId="54E99D5E" w14:textId="45083834" w:rsidR="006C309D" w:rsidRDefault="006C309D" w:rsidP="004A4331">
            <w:pPr>
              <w:rPr>
                <w:rFonts w:asciiTheme="minorHAnsi" w:hAnsiTheme="minorHAnsi" w:cstheme="minorHAnsi"/>
                <w:sz w:val="22"/>
                <w:szCs w:val="22"/>
                <w:lang w:val="en-US"/>
              </w:rPr>
            </w:pPr>
            <w:r w:rsidRPr="006C309D">
              <w:rPr>
                <w:rFonts w:asciiTheme="minorHAnsi" w:hAnsiTheme="minorHAnsi" w:cstheme="minorHAnsi"/>
                <w:b/>
                <w:bCs/>
                <w:sz w:val="22"/>
                <w:szCs w:val="22"/>
                <w:u w:val="single"/>
                <w:lang w:val="en-US"/>
              </w:rPr>
              <w:lastRenderedPageBreak/>
              <w:t>Appendix D</w:t>
            </w:r>
            <w:r w:rsidRPr="006C309D">
              <w:rPr>
                <w:rFonts w:asciiTheme="minorHAnsi" w:hAnsiTheme="minorHAnsi" w:cstheme="minorHAnsi"/>
                <w:sz w:val="22"/>
                <w:szCs w:val="22"/>
                <w:lang w:val="en-US"/>
              </w:rPr>
              <w:t>:</w:t>
            </w:r>
            <w:r>
              <w:rPr>
                <w:rFonts w:asciiTheme="minorHAnsi" w:hAnsiTheme="minorHAnsi" w:cstheme="minorHAnsi"/>
                <w:sz w:val="22"/>
                <w:szCs w:val="22"/>
                <w:lang w:val="en-US"/>
              </w:rPr>
              <w:t xml:space="preserve"> It will be updated by introducing an initial version of the new Guideline</w:t>
            </w:r>
            <w:r w:rsidR="00EB461B">
              <w:rPr>
                <w:rFonts w:asciiTheme="minorHAnsi" w:hAnsiTheme="minorHAnsi" w:cstheme="minorHAnsi"/>
                <w:sz w:val="22"/>
                <w:szCs w:val="22"/>
                <w:lang w:val="en-US"/>
              </w:rPr>
              <w:t>s</w:t>
            </w:r>
            <w:r>
              <w:rPr>
                <w:rFonts w:asciiTheme="minorHAnsi" w:hAnsiTheme="minorHAnsi" w:cstheme="minorHAnsi"/>
                <w:sz w:val="22"/>
                <w:szCs w:val="22"/>
                <w:lang w:val="en-US"/>
              </w:rPr>
              <w:t xml:space="preserve"> </w:t>
            </w:r>
            <w:r w:rsidRPr="006C309D">
              <w:rPr>
                <w:rFonts w:asciiTheme="minorHAnsi" w:hAnsiTheme="minorHAnsi" w:cstheme="minorHAnsi"/>
                <w:b/>
                <w:bCs/>
                <w:sz w:val="22"/>
                <w:szCs w:val="22"/>
                <w:lang w:val="en-US"/>
              </w:rPr>
              <w:t>G</w:t>
            </w:r>
            <w:r w:rsidR="00EB461B">
              <w:rPr>
                <w:rFonts w:asciiTheme="minorHAnsi" w:hAnsiTheme="minorHAnsi" w:cstheme="minorHAnsi"/>
                <w:b/>
                <w:bCs/>
                <w:sz w:val="22"/>
                <w:szCs w:val="22"/>
                <w:lang w:val="en-US"/>
              </w:rPr>
              <w:t>0094 and G0095</w:t>
            </w:r>
            <w:r w:rsidR="00A15FE7">
              <w:rPr>
                <w:rFonts w:asciiTheme="minorHAnsi" w:hAnsiTheme="minorHAnsi" w:cstheme="minorHAnsi"/>
                <w:b/>
                <w:bCs/>
                <w:sz w:val="22"/>
                <w:szCs w:val="22"/>
                <w:lang w:val="en-US"/>
              </w:rPr>
              <w:t xml:space="preserve">, </w:t>
            </w:r>
            <w:r w:rsidR="00A15FE7" w:rsidRPr="00A15FE7">
              <w:rPr>
                <w:rFonts w:asciiTheme="minorHAnsi" w:hAnsiTheme="minorHAnsi" w:cstheme="minorHAnsi"/>
                <w:sz w:val="22"/>
                <w:szCs w:val="22"/>
                <w:lang w:val="en-US"/>
              </w:rPr>
              <w:t xml:space="preserve">along with </w:t>
            </w:r>
            <w:r w:rsidR="00A15FE7">
              <w:rPr>
                <w:rFonts w:asciiTheme="minorHAnsi" w:hAnsiTheme="minorHAnsi" w:cstheme="minorHAnsi"/>
                <w:sz w:val="22"/>
                <w:szCs w:val="22"/>
                <w:lang w:val="en-US"/>
              </w:rPr>
              <w:t>the</w:t>
            </w:r>
            <w:r w:rsidR="00A15FE7" w:rsidRPr="00A15FE7">
              <w:rPr>
                <w:rFonts w:asciiTheme="minorHAnsi" w:hAnsiTheme="minorHAnsi" w:cstheme="minorHAnsi"/>
                <w:sz w:val="22"/>
                <w:szCs w:val="22"/>
                <w:lang w:val="en-US"/>
              </w:rPr>
              <w:t xml:space="preserve"> update</w:t>
            </w:r>
            <w:r w:rsidR="00A15FE7">
              <w:rPr>
                <w:rFonts w:asciiTheme="minorHAnsi" w:hAnsiTheme="minorHAnsi" w:cstheme="minorHAnsi"/>
                <w:sz w:val="22"/>
                <w:szCs w:val="22"/>
                <w:lang w:val="en-US"/>
              </w:rPr>
              <w:t xml:space="preserve">d paths included in the wording of </w:t>
            </w:r>
            <w:r w:rsidR="00A15FE7">
              <w:rPr>
                <w:rFonts w:asciiTheme="minorHAnsi" w:hAnsiTheme="minorHAnsi" w:cstheme="minorHAnsi"/>
                <w:b/>
                <w:bCs/>
                <w:sz w:val="22"/>
                <w:szCs w:val="22"/>
                <w:lang w:val="en-US"/>
              </w:rPr>
              <w:t>R</w:t>
            </w:r>
            <w:r w:rsidR="00A15FE7" w:rsidRPr="00A15FE7">
              <w:rPr>
                <w:rFonts w:asciiTheme="minorHAnsi" w:hAnsiTheme="minorHAnsi" w:cstheme="minorHAnsi"/>
                <w:b/>
                <w:bCs/>
                <w:sz w:val="22"/>
                <w:szCs w:val="22"/>
                <w:lang w:val="en-US"/>
              </w:rPr>
              <w:t>ule R0720</w:t>
            </w:r>
            <w:r w:rsidRPr="006C309D">
              <w:rPr>
                <w:rFonts w:asciiTheme="minorHAnsi" w:hAnsiTheme="minorHAnsi" w:cstheme="minorHAnsi"/>
                <w:sz w:val="22"/>
                <w:szCs w:val="22"/>
                <w:lang w:val="en-US"/>
              </w:rPr>
              <w:t>.</w:t>
            </w:r>
          </w:p>
          <w:p w14:paraId="364372BF" w14:textId="77777777" w:rsidR="006C309D" w:rsidRDefault="006C309D" w:rsidP="004A4331">
            <w:pPr>
              <w:rPr>
                <w:ins w:id="20" w:author="DESCHUYTENEER Tanguy (TAXUD-EXT)" w:date="2025-06-16T00:13:00Z"/>
                <w:rFonts w:asciiTheme="minorHAnsi" w:hAnsiTheme="minorHAnsi" w:cstheme="minorHAnsi"/>
                <w:sz w:val="22"/>
                <w:szCs w:val="22"/>
                <w:lang w:val="en-US"/>
              </w:rPr>
            </w:pPr>
          </w:p>
          <w:p w14:paraId="01E8479F" w14:textId="77777777" w:rsidR="00642B43" w:rsidRDefault="00642B43" w:rsidP="004A4331">
            <w:pPr>
              <w:rPr>
                <w:rFonts w:asciiTheme="minorHAnsi" w:hAnsiTheme="minorHAnsi" w:cstheme="minorHAnsi"/>
                <w:sz w:val="22"/>
                <w:szCs w:val="22"/>
                <w:lang w:val="en-US"/>
              </w:rPr>
            </w:pPr>
          </w:p>
          <w:p w14:paraId="1693EA3A" w14:textId="559C44BB" w:rsidR="006C309D" w:rsidRDefault="006C309D" w:rsidP="004A4331">
            <w:pPr>
              <w:rPr>
                <w:rFonts w:asciiTheme="minorHAnsi" w:hAnsiTheme="minorHAnsi" w:cstheme="minorHAnsi"/>
                <w:sz w:val="22"/>
                <w:szCs w:val="22"/>
                <w:lang w:val="en-US"/>
              </w:rPr>
            </w:pPr>
            <w:r w:rsidRPr="006C309D">
              <w:rPr>
                <w:rFonts w:asciiTheme="minorHAnsi" w:hAnsiTheme="minorHAnsi" w:cstheme="minorHAnsi"/>
                <w:b/>
                <w:bCs/>
                <w:sz w:val="22"/>
                <w:szCs w:val="22"/>
                <w:u w:val="single"/>
                <w:lang w:val="en-US"/>
              </w:rPr>
              <w:t>Appendix K</w:t>
            </w:r>
            <w:r>
              <w:rPr>
                <w:rFonts w:asciiTheme="minorHAnsi" w:hAnsiTheme="minorHAnsi" w:cstheme="minorHAnsi"/>
                <w:sz w:val="22"/>
                <w:szCs w:val="22"/>
                <w:lang w:val="en-US"/>
              </w:rPr>
              <w:t xml:space="preserve">: It will be updated as follows for the message </w:t>
            </w:r>
            <w:r w:rsidRPr="00F82850">
              <w:rPr>
                <w:rFonts w:asciiTheme="minorHAnsi" w:hAnsiTheme="minorHAnsi" w:cstheme="minorHAnsi"/>
                <w:b/>
                <w:bCs/>
                <w:sz w:val="22"/>
                <w:szCs w:val="22"/>
                <w:lang w:val="en-US"/>
              </w:rPr>
              <w:t>CC190C</w:t>
            </w:r>
            <w:r>
              <w:rPr>
                <w:rFonts w:asciiTheme="minorHAnsi" w:hAnsiTheme="minorHAnsi" w:cstheme="minorHAnsi"/>
                <w:sz w:val="22"/>
                <w:szCs w:val="22"/>
                <w:lang w:val="en-US"/>
              </w:rPr>
              <w:t>:</w:t>
            </w:r>
          </w:p>
          <w:p w14:paraId="5EC0450B" w14:textId="77777777" w:rsidR="006C309D" w:rsidRDefault="006C309D" w:rsidP="004A4331">
            <w:pPr>
              <w:rPr>
                <w:rFonts w:asciiTheme="minorHAnsi" w:hAnsiTheme="minorHAnsi" w:cstheme="minorHAnsi"/>
                <w:sz w:val="22"/>
                <w:szCs w:val="22"/>
                <w:lang w:val="en-US"/>
              </w:rPr>
            </w:pPr>
          </w:p>
          <w:p w14:paraId="6DAA3FF1" w14:textId="7DBEB51D" w:rsidR="006C309D" w:rsidRPr="00EB461B" w:rsidRDefault="006C309D" w:rsidP="004A4331">
            <w:pPr>
              <w:rPr>
                <w:rFonts w:asciiTheme="minorHAnsi" w:hAnsiTheme="minorHAnsi" w:cstheme="minorHAnsi"/>
                <w:b/>
                <w:bCs/>
                <w:sz w:val="22"/>
                <w:szCs w:val="22"/>
                <w:highlight w:val="yellow"/>
                <w:u w:val="single"/>
                <w:lang w:val="en-US"/>
              </w:rPr>
            </w:pPr>
            <w:r w:rsidRPr="00F82850">
              <w:rPr>
                <w:rFonts w:asciiTheme="minorHAnsi" w:hAnsiTheme="minorHAnsi" w:cstheme="minorHAnsi"/>
                <w:b/>
                <w:bCs/>
                <w:sz w:val="22"/>
                <w:szCs w:val="22"/>
                <w:highlight w:val="yellow"/>
                <w:u w:val="single"/>
                <w:lang w:val="en-US"/>
              </w:rPr>
              <w:t>G</w:t>
            </w:r>
            <w:r w:rsidR="00EB461B" w:rsidRPr="00EB461B">
              <w:rPr>
                <w:rFonts w:asciiTheme="minorHAnsi" w:hAnsiTheme="minorHAnsi" w:cstheme="minorHAnsi"/>
                <w:b/>
                <w:bCs/>
                <w:sz w:val="22"/>
                <w:szCs w:val="22"/>
                <w:highlight w:val="yellow"/>
                <w:u w:val="single"/>
                <w:lang w:val="en-US"/>
              </w:rPr>
              <w:t>0095</w:t>
            </w:r>
            <w:r w:rsidR="00EB461B">
              <w:rPr>
                <w:rFonts w:asciiTheme="minorHAnsi" w:hAnsiTheme="minorHAnsi" w:cstheme="minorHAnsi"/>
                <w:b/>
                <w:bCs/>
                <w:sz w:val="22"/>
                <w:szCs w:val="22"/>
                <w:highlight w:val="yellow"/>
                <w:u w:val="single"/>
                <w:lang w:val="en-US"/>
              </w:rPr>
              <w:t xml:space="preserve"> and G0094</w:t>
            </w:r>
          </w:p>
          <w:p w14:paraId="5618F174" w14:textId="77777777" w:rsidR="006C309D" w:rsidRPr="00F82850" w:rsidRDefault="006C309D" w:rsidP="004A4331">
            <w:pPr>
              <w:rPr>
                <w:rFonts w:asciiTheme="minorHAnsi" w:hAnsiTheme="minorHAnsi" w:cstheme="minorHAnsi"/>
                <w:b/>
                <w:bCs/>
                <w:sz w:val="22"/>
                <w:szCs w:val="22"/>
                <w:highlight w:val="yellow"/>
                <w:lang w:val="en-US"/>
              </w:rPr>
            </w:pPr>
          </w:p>
          <w:tbl>
            <w:tblPr>
              <w:tblStyle w:val="TableGrid"/>
              <w:tblW w:w="0" w:type="auto"/>
              <w:tblLook w:val="04A0" w:firstRow="1" w:lastRow="0" w:firstColumn="1" w:lastColumn="0" w:noHBand="0" w:noVBand="1"/>
            </w:tblPr>
            <w:tblGrid>
              <w:gridCol w:w="3566"/>
              <w:gridCol w:w="2126"/>
              <w:gridCol w:w="2835"/>
            </w:tblGrid>
            <w:tr w:rsidR="006C309D" w:rsidRPr="00F82850" w14:paraId="3EA2334E" w14:textId="77777777" w:rsidTr="00523A18">
              <w:tc>
                <w:tcPr>
                  <w:tcW w:w="3566" w:type="dxa"/>
                </w:tcPr>
                <w:p w14:paraId="3DC9AE52" w14:textId="13A1876A" w:rsidR="006C309D" w:rsidRPr="00F82850" w:rsidRDefault="006C309D" w:rsidP="00F82850">
                  <w:pPr>
                    <w:jc w:val="center"/>
                    <w:rPr>
                      <w:rFonts w:asciiTheme="minorHAnsi" w:hAnsiTheme="minorHAnsi" w:cstheme="minorHAnsi"/>
                      <w:b/>
                      <w:bCs/>
                      <w:sz w:val="22"/>
                      <w:szCs w:val="22"/>
                      <w:highlight w:val="yellow"/>
                      <w:lang w:val="en-US"/>
                    </w:rPr>
                  </w:pPr>
                  <w:r w:rsidRPr="00F82850">
                    <w:rPr>
                      <w:rFonts w:asciiTheme="minorHAnsi" w:hAnsiTheme="minorHAnsi" w:cstheme="minorHAnsi"/>
                      <w:b/>
                      <w:bCs/>
                      <w:sz w:val="22"/>
                      <w:szCs w:val="22"/>
                      <w:highlight w:val="yellow"/>
                      <w:lang w:val="en-US"/>
                    </w:rPr>
                    <w:t>TMS path</w:t>
                  </w:r>
                </w:p>
              </w:tc>
              <w:tc>
                <w:tcPr>
                  <w:tcW w:w="2126" w:type="dxa"/>
                </w:tcPr>
                <w:p w14:paraId="7D314937" w14:textId="1DCB90AB" w:rsidR="006C309D" w:rsidRPr="00F82850" w:rsidRDefault="006C309D" w:rsidP="00F82850">
                  <w:pPr>
                    <w:jc w:val="center"/>
                    <w:rPr>
                      <w:rFonts w:asciiTheme="minorHAnsi" w:hAnsiTheme="minorHAnsi" w:cstheme="minorHAnsi"/>
                      <w:b/>
                      <w:bCs/>
                      <w:sz w:val="22"/>
                      <w:szCs w:val="22"/>
                      <w:highlight w:val="yellow"/>
                      <w:lang w:val="en-US"/>
                    </w:rPr>
                  </w:pPr>
                  <w:r w:rsidRPr="00F82850">
                    <w:rPr>
                      <w:rFonts w:asciiTheme="minorHAnsi" w:hAnsiTheme="minorHAnsi" w:cstheme="minorHAnsi"/>
                      <w:b/>
                      <w:bCs/>
                      <w:sz w:val="22"/>
                      <w:szCs w:val="22"/>
                      <w:highlight w:val="yellow"/>
                      <w:lang w:val="en-US"/>
                    </w:rPr>
                    <w:t>Validated By Sender</w:t>
                  </w:r>
                </w:p>
              </w:tc>
              <w:tc>
                <w:tcPr>
                  <w:tcW w:w="2835" w:type="dxa"/>
                </w:tcPr>
                <w:p w14:paraId="66D2C37B" w14:textId="0857F29D" w:rsidR="006C309D" w:rsidRPr="00F82850" w:rsidRDefault="006C309D" w:rsidP="00F82850">
                  <w:pPr>
                    <w:jc w:val="center"/>
                    <w:rPr>
                      <w:rFonts w:asciiTheme="minorHAnsi" w:hAnsiTheme="minorHAnsi" w:cstheme="minorHAnsi"/>
                      <w:b/>
                      <w:bCs/>
                      <w:sz w:val="22"/>
                      <w:szCs w:val="22"/>
                      <w:highlight w:val="yellow"/>
                      <w:lang w:val="en-US"/>
                    </w:rPr>
                  </w:pPr>
                  <w:r w:rsidRPr="00F82850">
                    <w:rPr>
                      <w:rFonts w:asciiTheme="minorHAnsi" w:hAnsiTheme="minorHAnsi" w:cstheme="minorHAnsi"/>
                      <w:b/>
                      <w:bCs/>
                      <w:sz w:val="22"/>
                      <w:szCs w:val="22"/>
                      <w:highlight w:val="yellow"/>
                      <w:lang w:val="en-US"/>
                    </w:rPr>
                    <w:t>Validated By Recipient</w:t>
                  </w:r>
                </w:p>
              </w:tc>
            </w:tr>
            <w:tr w:rsidR="006C309D" w:rsidRPr="00F82850" w14:paraId="16FFEE62" w14:textId="77777777" w:rsidTr="00523A18">
              <w:tc>
                <w:tcPr>
                  <w:tcW w:w="3566" w:type="dxa"/>
                </w:tcPr>
                <w:p w14:paraId="6F970735" w14:textId="40065D56" w:rsidR="006C309D" w:rsidRPr="00F82850" w:rsidRDefault="00F82850" w:rsidP="004A4331">
                  <w:pPr>
                    <w:rPr>
                      <w:rFonts w:asciiTheme="minorHAnsi" w:hAnsiTheme="minorHAnsi" w:cstheme="minorHAnsi"/>
                      <w:b/>
                      <w:bCs/>
                      <w:sz w:val="22"/>
                      <w:szCs w:val="22"/>
                      <w:highlight w:val="yellow"/>
                      <w:lang w:val="en-US"/>
                    </w:rPr>
                  </w:pPr>
                  <w:r w:rsidRPr="00F82850">
                    <w:rPr>
                      <w:rFonts w:asciiTheme="minorHAnsi" w:hAnsiTheme="minorHAnsi" w:cstheme="minorHAnsi"/>
                      <w:b/>
                      <w:bCs/>
                      <w:sz w:val="22"/>
                      <w:szCs w:val="22"/>
                      <w:highlight w:val="yellow"/>
                      <w:lang w:val="en-US"/>
                    </w:rPr>
                    <w:t>MESSAGE/</w:t>
                  </w:r>
                  <w:r w:rsidRPr="00F82850">
                    <w:rPr>
                      <w:rFonts w:ascii="Arial" w:hAnsi="Arial" w:cs="Arial"/>
                      <w:b/>
                      <w:bCs/>
                      <w:sz w:val="20"/>
                      <w:szCs w:val="20"/>
                      <w:highlight w:val="yellow"/>
                      <w:lang w:val="en-US"/>
                    </w:rPr>
                    <w:t>HOUSE CONSIGNMENT.</w:t>
                  </w:r>
                  <w:r w:rsidRPr="00F82850">
                    <w:rPr>
                      <w:b/>
                      <w:bCs/>
                      <w:highlight w:val="yellow"/>
                    </w:rPr>
                    <w:t xml:space="preserve"> </w:t>
                  </w:r>
                  <w:r w:rsidRPr="00F82850">
                    <w:rPr>
                      <w:rFonts w:ascii="Arial" w:hAnsi="Arial" w:cs="Arial"/>
                      <w:b/>
                      <w:bCs/>
                      <w:sz w:val="20"/>
                      <w:szCs w:val="20"/>
                      <w:highlight w:val="yellow"/>
                      <w:lang w:val="en-US"/>
                    </w:rPr>
                    <w:t>Sequence number</w:t>
                  </w:r>
                </w:p>
              </w:tc>
              <w:tc>
                <w:tcPr>
                  <w:tcW w:w="2126" w:type="dxa"/>
                  <w:vAlign w:val="center"/>
                </w:tcPr>
                <w:p w14:paraId="0FFC6E39" w14:textId="47DF9F52" w:rsidR="006C309D" w:rsidRPr="00F82850" w:rsidRDefault="00F82850" w:rsidP="00F82850">
                  <w:pPr>
                    <w:jc w:val="center"/>
                    <w:rPr>
                      <w:rFonts w:asciiTheme="minorHAnsi" w:hAnsiTheme="minorHAnsi" w:cstheme="minorHAnsi"/>
                      <w:b/>
                      <w:bCs/>
                      <w:sz w:val="22"/>
                      <w:szCs w:val="22"/>
                      <w:highlight w:val="yellow"/>
                      <w:lang w:val="en-US"/>
                    </w:rPr>
                  </w:pPr>
                  <w:r w:rsidRPr="00F82850">
                    <w:rPr>
                      <w:rFonts w:asciiTheme="minorHAnsi" w:hAnsiTheme="minorHAnsi" w:cstheme="minorHAnsi"/>
                      <w:b/>
                      <w:bCs/>
                      <w:sz w:val="22"/>
                      <w:szCs w:val="22"/>
                      <w:highlight w:val="yellow"/>
                      <w:lang w:val="en-US"/>
                    </w:rPr>
                    <w:t>N</w:t>
                  </w:r>
                </w:p>
              </w:tc>
              <w:tc>
                <w:tcPr>
                  <w:tcW w:w="2835" w:type="dxa"/>
                  <w:vAlign w:val="center"/>
                </w:tcPr>
                <w:p w14:paraId="621D3ED2" w14:textId="68EFF0F7" w:rsidR="006C309D" w:rsidRPr="00F82850" w:rsidRDefault="00F82850" w:rsidP="00F82850">
                  <w:pPr>
                    <w:jc w:val="center"/>
                    <w:rPr>
                      <w:rFonts w:asciiTheme="minorHAnsi" w:hAnsiTheme="minorHAnsi" w:cstheme="minorHAnsi"/>
                      <w:b/>
                      <w:bCs/>
                      <w:sz w:val="22"/>
                      <w:szCs w:val="22"/>
                      <w:lang w:val="en-US"/>
                    </w:rPr>
                  </w:pPr>
                  <w:r w:rsidRPr="00F82850">
                    <w:rPr>
                      <w:rFonts w:asciiTheme="minorHAnsi" w:hAnsiTheme="minorHAnsi" w:cstheme="minorHAnsi"/>
                      <w:b/>
                      <w:bCs/>
                      <w:sz w:val="22"/>
                      <w:szCs w:val="22"/>
                      <w:highlight w:val="yellow"/>
                      <w:lang w:val="en-US"/>
                    </w:rPr>
                    <w:t>N</w:t>
                  </w:r>
                </w:p>
              </w:tc>
            </w:tr>
          </w:tbl>
          <w:p w14:paraId="46ED5A46" w14:textId="77777777" w:rsidR="006C309D" w:rsidRDefault="006C309D" w:rsidP="004A4331">
            <w:pPr>
              <w:rPr>
                <w:rFonts w:asciiTheme="minorHAnsi" w:hAnsiTheme="minorHAnsi" w:cstheme="minorHAnsi"/>
                <w:sz w:val="22"/>
                <w:szCs w:val="22"/>
                <w:lang w:val="en-US"/>
              </w:rPr>
            </w:pPr>
          </w:p>
          <w:p w14:paraId="151DAC8C" w14:textId="77777777" w:rsidR="006C309D" w:rsidRDefault="006C309D" w:rsidP="004A4331">
            <w:pPr>
              <w:rPr>
                <w:rFonts w:asciiTheme="minorHAnsi" w:hAnsiTheme="minorHAnsi" w:cstheme="minorHAnsi"/>
                <w:sz w:val="22"/>
                <w:szCs w:val="22"/>
                <w:lang w:val="en-US"/>
              </w:rPr>
            </w:pPr>
          </w:p>
          <w:p w14:paraId="48690048" w14:textId="3F175573" w:rsidR="006C309D" w:rsidRDefault="006C309D" w:rsidP="004A4331">
            <w:pPr>
              <w:rPr>
                <w:rFonts w:asciiTheme="minorHAnsi" w:hAnsiTheme="minorHAnsi" w:cstheme="minorHAnsi"/>
                <w:b/>
                <w:bCs/>
                <w:sz w:val="22"/>
                <w:szCs w:val="22"/>
                <w:lang w:val="en-US"/>
              </w:rPr>
            </w:pPr>
            <w:r w:rsidRPr="006C309D">
              <w:rPr>
                <w:rFonts w:asciiTheme="minorHAnsi" w:hAnsiTheme="minorHAnsi" w:cstheme="minorHAnsi"/>
                <w:b/>
                <w:bCs/>
                <w:sz w:val="22"/>
                <w:szCs w:val="22"/>
                <w:u w:val="single"/>
                <w:lang w:val="en-US"/>
              </w:rPr>
              <w:t>Appendix P</w:t>
            </w:r>
            <w:r>
              <w:rPr>
                <w:rFonts w:asciiTheme="minorHAnsi" w:hAnsiTheme="minorHAnsi" w:cstheme="minorHAnsi"/>
                <w:sz w:val="22"/>
                <w:szCs w:val="22"/>
                <w:lang w:val="en-US"/>
              </w:rPr>
              <w:t xml:space="preserve">: It will be updated by applying the modifications in the structure of the </w:t>
            </w:r>
            <w:r w:rsidRPr="00F82850">
              <w:rPr>
                <w:rFonts w:asciiTheme="minorHAnsi" w:hAnsiTheme="minorHAnsi" w:cstheme="minorHAnsi"/>
                <w:b/>
                <w:bCs/>
                <w:sz w:val="22"/>
                <w:szCs w:val="22"/>
                <w:lang w:val="en-US"/>
              </w:rPr>
              <w:t>CC190C</w:t>
            </w:r>
            <w:r>
              <w:rPr>
                <w:rFonts w:asciiTheme="minorHAnsi" w:hAnsiTheme="minorHAnsi" w:cstheme="minorHAnsi"/>
                <w:sz w:val="22"/>
                <w:szCs w:val="22"/>
                <w:lang w:val="en-US"/>
              </w:rPr>
              <w:t xml:space="preserve">, </w:t>
            </w:r>
            <w:r w:rsidRPr="00F82850">
              <w:rPr>
                <w:rFonts w:asciiTheme="minorHAnsi" w:hAnsiTheme="minorHAnsi" w:cstheme="minorHAnsi"/>
                <w:b/>
                <w:bCs/>
                <w:sz w:val="22"/>
                <w:szCs w:val="22"/>
                <w:lang w:val="en-US"/>
              </w:rPr>
              <w:t>CC191C</w:t>
            </w:r>
            <w:r>
              <w:rPr>
                <w:rFonts w:asciiTheme="minorHAnsi" w:hAnsiTheme="minorHAnsi" w:cstheme="minorHAnsi"/>
                <w:sz w:val="22"/>
                <w:szCs w:val="22"/>
                <w:lang w:val="en-US"/>
              </w:rPr>
              <w:t xml:space="preserve">, </w:t>
            </w:r>
            <w:r w:rsidRPr="00F82850">
              <w:rPr>
                <w:rFonts w:asciiTheme="minorHAnsi" w:hAnsiTheme="minorHAnsi" w:cstheme="minorHAnsi"/>
                <w:b/>
                <w:bCs/>
                <w:sz w:val="22"/>
                <w:szCs w:val="22"/>
                <w:lang w:val="en-US"/>
              </w:rPr>
              <w:t>CC042C</w:t>
            </w:r>
            <w:r w:rsidR="00216068">
              <w:rPr>
                <w:rFonts w:asciiTheme="minorHAnsi" w:hAnsiTheme="minorHAnsi" w:cstheme="minorHAnsi"/>
                <w:b/>
                <w:bCs/>
                <w:sz w:val="22"/>
                <w:szCs w:val="22"/>
                <w:lang w:val="en-US"/>
              </w:rPr>
              <w:t>,</w:t>
            </w:r>
            <w:r>
              <w:rPr>
                <w:rFonts w:asciiTheme="minorHAnsi" w:hAnsiTheme="minorHAnsi" w:cstheme="minorHAnsi"/>
                <w:sz w:val="22"/>
                <w:szCs w:val="22"/>
                <w:lang w:val="en-US"/>
              </w:rPr>
              <w:t xml:space="preserve"> </w:t>
            </w:r>
            <w:r w:rsidRPr="00F82850">
              <w:rPr>
                <w:rFonts w:asciiTheme="minorHAnsi" w:hAnsiTheme="minorHAnsi" w:cstheme="minorHAnsi"/>
                <w:b/>
                <w:bCs/>
                <w:sz w:val="22"/>
                <w:szCs w:val="22"/>
                <w:lang w:val="en-US"/>
              </w:rPr>
              <w:t>CC048C</w:t>
            </w:r>
            <w:r>
              <w:rPr>
                <w:rFonts w:asciiTheme="minorHAnsi" w:hAnsiTheme="minorHAnsi" w:cstheme="minorHAnsi"/>
                <w:sz w:val="22"/>
                <w:szCs w:val="22"/>
                <w:lang w:val="en-US"/>
              </w:rPr>
              <w:t xml:space="preserve"> </w:t>
            </w:r>
            <w:r w:rsidR="00216068">
              <w:rPr>
                <w:rFonts w:asciiTheme="minorHAnsi" w:hAnsiTheme="minorHAnsi" w:cstheme="minorHAnsi"/>
                <w:sz w:val="22"/>
                <w:szCs w:val="22"/>
                <w:lang w:val="en-US"/>
              </w:rPr>
              <w:t xml:space="preserve">and </w:t>
            </w:r>
            <w:r w:rsidR="00216068" w:rsidRPr="00216068">
              <w:rPr>
                <w:rFonts w:asciiTheme="minorHAnsi" w:hAnsiTheme="minorHAnsi" w:cstheme="minorHAnsi"/>
                <w:b/>
                <w:bCs/>
                <w:sz w:val="22"/>
                <w:szCs w:val="22"/>
                <w:lang w:val="en-US"/>
              </w:rPr>
              <w:t>CD078C</w:t>
            </w:r>
            <w:r w:rsidR="00216068">
              <w:rPr>
                <w:rFonts w:asciiTheme="minorHAnsi" w:hAnsiTheme="minorHAnsi" w:cstheme="minorHAnsi"/>
                <w:sz w:val="22"/>
                <w:szCs w:val="22"/>
                <w:lang w:val="en-US"/>
              </w:rPr>
              <w:t xml:space="preserve"> </w:t>
            </w:r>
            <w:r>
              <w:rPr>
                <w:rFonts w:asciiTheme="minorHAnsi" w:hAnsiTheme="minorHAnsi" w:cstheme="minorHAnsi"/>
                <w:sz w:val="22"/>
                <w:szCs w:val="22"/>
                <w:lang w:val="en-US"/>
              </w:rPr>
              <w:t>messages.</w:t>
            </w:r>
          </w:p>
          <w:p w14:paraId="3DD5D089" w14:textId="3E0BCEEF" w:rsidR="006C309D" w:rsidRDefault="006C309D" w:rsidP="004A4331">
            <w:pPr>
              <w:rPr>
                <w:rFonts w:asciiTheme="minorHAnsi" w:hAnsiTheme="minorHAnsi" w:cstheme="minorHAnsi"/>
                <w:b/>
                <w:bCs/>
                <w:sz w:val="22"/>
                <w:szCs w:val="22"/>
                <w:lang w:val="en-US"/>
              </w:rPr>
            </w:pPr>
            <w:r>
              <w:rPr>
                <w:rFonts w:asciiTheme="minorHAnsi" w:hAnsiTheme="minorHAnsi" w:cstheme="minorHAnsi"/>
                <w:b/>
                <w:bCs/>
                <w:sz w:val="22"/>
                <w:szCs w:val="22"/>
                <w:lang w:val="en-US"/>
              </w:rPr>
              <w:t xml:space="preserve"> </w:t>
            </w:r>
          </w:p>
          <w:p w14:paraId="68C413CE" w14:textId="77777777" w:rsidR="00C15B03" w:rsidRDefault="00C15B03" w:rsidP="004A4331">
            <w:pPr>
              <w:rPr>
                <w:rFonts w:asciiTheme="minorHAnsi" w:hAnsiTheme="minorHAnsi" w:cstheme="minorHAnsi"/>
                <w:b/>
                <w:bCs/>
                <w:sz w:val="22"/>
                <w:szCs w:val="22"/>
                <w:lang w:val="en-US"/>
              </w:rPr>
            </w:pPr>
          </w:p>
          <w:p w14:paraId="4CFAAB60" w14:textId="56235BA0" w:rsidR="004A4331" w:rsidRPr="003E0E6B" w:rsidRDefault="004A4331" w:rsidP="004A4331">
            <w:pPr>
              <w:rPr>
                <w:rFonts w:asciiTheme="minorHAnsi" w:hAnsiTheme="minorHAnsi" w:cstheme="minorHAnsi"/>
                <w:sz w:val="22"/>
                <w:szCs w:val="22"/>
                <w:lang w:val="en-US"/>
              </w:rPr>
            </w:pPr>
            <w:r w:rsidRPr="005A67C2">
              <w:rPr>
                <w:rFonts w:asciiTheme="minorHAnsi" w:hAnsiTheme="minorHAnsi" w:cstheme="minorHAnsi"/>
                <w:b/>
                <w:bCs/>
                <w:sz w:val="22"/>
                <w:szCs w:val="22"/>
                <w:u w:val="single"/>
                <w:lang w:val="en-US"/>
              </w:rPr>
              <w:t>Appendix X</w:t>
            </w:r>
            <w:r w:rsidR="005A67C2" w:rsidRPr="005A67C2">
              <w:rPr>
                <w:rFonts w:asciiTheme="minorHAnsi" w:hAnsiTheme="minorHAnsi" w:cstheme="minorHAnsi"/>
                <w:sz w:val="22"/>
                <w:szCs w:val="22"/>
                <w:lang w:val="en-US"/>
              </w:rPr>
              <w:t>:</w:t>
            </w:r>
            <w:r>
              <w:rPr>
                <w:rFonts w:asciiTheme="minorHAnsi" w:hAnsiTheme="minorHAnsi" w:cstheme="minorHAnsi"/>
                <w:b/>
                <w:bCs/>
                <w:sz w:val="22"/>
                <w:szCs w:val="22"/>
                <w:lang w:val="en-US"/>
              </w:rPr>
              <w:t xml:space="preserve"> </w:t>
            </w:r>
            <w:r w:rsidR="005A67C2">
              <w:rPr>
                <w:rFonts w:asciiTheme="minorHAnsi" w:hAnsiTheme="minorHAnsi" w:cstheme="minorHAnsi"/>
                <w:sz w:val="22"/>
                <w:szCs w:val="22"/>
                <w:lang w:val="en-US"/>
              </w:rPr>
              <w:t>It will be</w:t>
            </w:r>
            <w:r w:rsidRPr="004A4331">
              <w:rPr>
                <w:rFonts w:asciiTheme="minorHAnsi" w:hAnsiTheme="minorHAnsi" w:cstheme="minorHAnsi"/>
                <w:sz w:val="22"/>
                <w:szCs w:val="22"/>
                <w:lang w:val="en-US"/>
              </w:rPr>
              <w:t xml:space="preserve"> updated as follows:</w:t>
            </w:r>
          </w:p>
          <w:p w14:paraId="41AB2E1B" w14:textId="77777777" w:rsidR="00AD3966" w:rsidRPr="003E0E6B" w:rsidRDefault="00AD3966" w:rsidP="004A4331">
            <w:pPr>
              <w:rPr>
                <w:rFonts w:asciiTheme="minorHAnsi" w:hAnsiTheme="minorHAnsi" w:cstheme="minorHAnsi"/>
                <w:b/>
                <w:bCs/>
                <w:sz w:val="22"/>
                <w:szCs w:val="22"/>
                <w:lang w:val="en-US"/>
              </w:rPr>
            </w:pPr>
          </w:p>
          <w:p w14:paraId="36CEC804" w14:textId="642D8E5E" w:rsidR="00AD3966" w:rsidRDefault="00573FCC" w:rsidP="004A4331">
            <w:pPr>
              <w:rPr>
                <w:rFonts w:asciiTheme="minorHAnsi" w:hAnsiTheme="minorHAnsi" w:cstheme="minorHAnsi"/>
                <w:sz w:val="22"/>
                <w:szCs w:val="22"/>
                <w:lang w:val="en-US"/>
              </w:rPr>
            </w:pPr>
            <w:r w:rsidRPr="00F82850">
              <w:rPr>
                <w:rFonts w:asciiTheme="minorHAnsi" w:hAnsiTheme="minorHAnsi" w:cstheme="minorHAnsi"/>
                <w:b/>
                <w:bCs/>
                <w:sz w:val="22"/>
                <w:szCs w:val="22"/>
                <w:u w:val="single"/>
                <w:lang w:val="en-US"/>
              </w:rPr>
              <w:t>CC190C</w:t>
            </w:r>
          </w:p>
          <w:p w14:paraId="6B17CDE4" w14:textId="77777777" w:rsidR="00AD3966" w:rsidRDefault="00AD3966" w:rsidP="004A4331">
            <w:pPr>
              <w:rPr>
                <w:rFonts w:asciiTheme="minorHAnsi" w:hAnsiTheme="minorHAnsi" w:cstheme="minorHAnsi"/>
                <w:sz w:val="22"/>
                <w:szCs w:val="22"/>
                <w:lang w:val="en-US"/>
              </w:rPr>
            </w:pPr>
          </w:p>
          <w:p w14:paraId="3773F6EB" w14:textId="2D73AB19" w:rsidR="00AD3966" w:rsidRDefault="00AD3966" w:rsidP="004A4331">
            <w:pPr>
              <w:rPr>
                <w:rFonts w:asciiTheme="minorHAnsi" w:hAnsiTheme="minorHAnsi" w:cstheme="minorHAnsi"/>
                <w:b/>
                <w:bCs/>
                <w:sz w:val="22"/>
                <w:szCs w:val="22"/>
                <w:lang w:val="en-US"/>
              </w:rPr>
            </w:pPr>
            <w:r>
              <w:rPr>
                <w:rFonts w:asciiTheme="minorHAnsi" w:hAnsiTheme="minorHAnsi" w:cstheme="minorHAnsi"/>
                <w:sz w:val="22"/>
                <w:szCs w:val="22"/>
                <w:lang w:val="en-US"/>
              </w:rPr>
              <w:t xml:space="preserve">File </w:t>
            </w:r>
            <w:r>
              <w:rPr>
                <w:rFonts w:asciiTheme="minorHAnsi" w:hAnsiTheme="minorHAnsi" w:cstheme="minorHAnsi"/>
                <w:b/>
                <w:bCs/>
                <w:sz w:val="22"/>
                <w:szCs w:val="22"/>
                <w:lang w:val="en-US"/>
              </w:rPr>
              <w:t>ctypes.xsd</w:t>
            </w:r>
            <w:r w:rsidR="00DD263F">
              <w:rPr>
                <w:rFonts w:asciiTheme="minorHAnsi" w:hAnsiTheme="minorHAnsi" w:cstheme="minorHAnsi"/>
                <w:b/>
                <w:bCs/>
                <w:sz w:val="22"/>
                <w:szCs w:val="22"/>
                <w:lang w:val="en-US"/>
              </w:rPr>
              <w:t>:</w:t>
            </w:r>
          </w:p>
          <w:p w14:paraId="0F87598A" w14:textId="77777777" w:rsidR="00DD263F" w:rsidRPr="00216068" w:rsidRDefault="00DD263F" w:rsidP="004A4331">
            <w:pPr>
              <w:rPr>
                <w:rFonts w:ascii="Arial" w:hAnsi="Arial" w:cs="Arial"/>
                <w:b/>
                <w:bCs/>
                <w:sz w:val="18"/>
                <w:szCs w:val="18"/>
                <w:lang w:val="en-US"/>
              </w:rPr>
            </w:pPr>
          </w:p>
          <w:p w14:paraId="1A15B1D3" w14:textId="77777777" w:rsidR="00B21851" w:rsidRPr="00523A18" w:rsidRDefault="00B21851" w:rsidP="00B21851">
            <w:pPr>
              <w:rPr>
                <w:rFonts w:ascii="Courier New" w:hAnsi="Courier New" w:cs="Courier New"/>
                <w:sz w:val="18"/>
                <w:szCs w:val="18"/>
                <w:lang w:val="en-US"/>
              </w:rPr>
            </w:pPr>
            <w:r w:rsidRPr="00523A18">
              <w:rPr>
                <w:rFonts w:ascii="Courier New" w:hAnsi="Courier New" w:cs="Courier New"/>
                <w:sz w:val="18"/>
                <w:szCs w:val="18"/>
                <w:lang w:val="en-US"/>
              </w:rPr>
              <w:t>&lt;</w:t>
            </w:r>
            <w:proofErr w:type="spellStart"/>
            <w:proofErr w:type="gramStart"/>
            <w:r w:rsidRPr="00523A18">
              <w:rPr>
                <w:rFonts w:ascii="Courier New" w:hAnsi="Courier New" w:cs="Courier New"/>
                <w:sz w:val="18"/>
                <w:szCs w:val="18"/>
                <w:lang w:val="en-US"/>
              </w:rPr>
              <w:t>xs:complexType</w:t>
            </w:r>
            <w:proofErr w:type="spellEnd"/>
            <w:proofErr w:type="gramEnd"/>
            <w:r w:rsidRPr="00523A18">
              <w:rPr>
                <w:rFonts w:ascii="Courier New" w:hAnsi="Courier New" w:cs="Courier New"/>
                <w:sz w:val="18"/>
                <w:szCs w:val="18"/>
                <w:lang w:val="en-US"/>
              </w:rPr>
              <w:t xml:space="preserve"> name="TransitOperationType60"&gt;</w:t>
            </w:r>
          </w:p>
          <w:p w14:paraId="4D53AE57" w14:textId="77777777" w:rsidR="00B21851" w:rsidRPr="00523A18" w:rsidRDefault="00B21851" w:rsidP="00B21851">
            <w:pPr>
              <w:rPr>
                <w:rFonts w:ascii="Courier New" w:hAnsi="Courier New" w:cs="Courier New"/>
                <w:sz w:val="18"/>
                <w:szCs w:val="18"/>
                <w:lang w:val="en-US"/>
              </w:rPr>
            </w:pPr>
            <w:r w:rsidRPr="00523A18">
              <w:rPr>
                <w:rFonts w:ascii="Courier New" w:hAnsi="Courier New" w:cs="Courier New"/>
                <w:sz w:val="18"/>
                <w:szCs w:val="18"/>
                <w:lang w:val="en-US"/>
              </w:rPr>
              <w:t xml:space="preserve">    &lt;</w:t>
            </w:r>
            <w:proofErr w:type="spellStart"/>
            <w:proofErr w:type="gramStart"/>
            <w:r w:rsidRPr="00523A18">
              <w:rPr>
                <w:rFonts w:ascii="Courier New" w:hAnsi="Courier New" w:cs="Courier New"/>
                <w:sz w:val="18"/>
                <w:szCs w:val="18"/>
                <w:lang w:val="en-US"/>
              </w:rPr>
              <w:t>xs:annotation</w:t>
            </w:r>
            <w:proofErr w:type="spellEnd"/>
            <w:proofErr w:type="gramEnd"/>
            <w:r w:rsidRPr="00523A18">
              <w:rPr>
                <w:rFonts w:ascii="Courier New" w:hAnsi="Courier New" w:cs="Courier New"/>
                <w:sz w:val="18"/>
                <w:szCs w:val="18"/>
                <w:lang w:val="en-US"/>
              </w:rPr>
              <w:t>&gt;</w:t>
            </w:r>
          </w:p>
          <w:p w14:paraId="1E540C69" w14:textId="77777777" w:rsidR="00B21851" w:rsidRPr="00523A18" w:rsidRDefault="00B21851" w:rsidP="00B21851">
            <w:pPr>
              <w:rPr>
                <w:rFonts w:ascii="Courier New" w:hAnsi="Courier New" w:cs="Courier New"/>
                <w:sz w:val="18"/>
                <w:szCs w:val="18"/>
                <w:lang w:val="en-US"/>
              </w:rPr>
            </w:pPr>
            <w:r w:rsidRPr="00523A18">
              <w:rPr>
                <w:rFonts w:ascii="Courier New" w:hAnsi="Courier New" w:cs="Courier New"/>
                <w:sz w:val="18"/>
                <w:szCs w:val="18"/>
                <w:lang w:val="en-US"/>
              </w:rPr>
              <w:t xml:space="preserve">      &lt;</w:t>
            </w:r>
            <w:proofErr w:type="spellStart"/>
            <w:proofErr w:type="gramStart"/>
            <w:r w:rsidRPr="00523A18">
              <w:rPr>
                <w:rFonts w:ascii="Courier New" w:hAnsi="Courier New" w:cs="Courier New"/>
                <w:sz w:val="18"/>
                <w:szCs w:val="18"/>
                <w:lang w:val="en-US"/>
              </w:rPr>
              <w:t>xs:documentation</w:t>
            </w:r>
            <w:proofErr w:type="spellEnd"/>
            <w:proofErr w:type="gramEnd"/>
            <w:r w:rsidRPr="00523A18">
              <w:rPr>
                <w:rFonts w:ascii="Courier New" w:hAnsi="Courier New" w:cs="Courier New"/>
                <w:sz w:val="18"/>
                <w:szCs w:val="18"/>
                <w:lang w:val="en-US"/>
              </w:rPr>
              <w:t>&gt;</w:t>
            </w:r>
          </w:p>
          <w:p w14:paraId="196CD297" w14:textId="77777777" w:rsidR="00B21851" w:rsidRPr="00523A18" w:rsidRDefault="00B21851" w:rsidP="00B21851">
            <w:pPr>
              <w:rPr>
                <w:rFonts w:ascii="Courier New" w:hAnsi="Courier New" w:cs="Courier New"/>
                <w:sz w:val="18"/>
                <w:szCs w:val="18"/>
                <w:lang w:val="en-US"/>
              </w:rPr>
            </w:pPr>
            <w:r w:rsidRPr="00523A18">
              <w:rPr>
                <w:rFonts w:ascii="Courier New" w:hAnsi="Courier New" w:cs="Courier New"/>
                <w:sz w:val="18"/>
                <w:szCs w:val="18"/>
                <w:lang w:val="en-US"/>
              </w:rPr>
              <w:t xml:space="preserve">        &lt;</w:t>
            </w:r>
            <w:proofErr w:type="spellStart"/>
            <w:r w:rsidRPr="00523A18">
              <w:rPr>
                <w:rFonts w:ascii="Courier New" w:hAnsi="Courier New" w:cs="Courier New"/>
                <w:sz w:val="18"/>
                <w:szCs w:val="18"/>
                <w:lang w:val="en-US"/>
              </w:rPr>
              <w:t>usedBy</w:t>
            </w:r>
            <w:proofErr w:type="spellEnd"/>
            <w:r w:rsidRPr="00523A18">
              <w:rPr>
                <w:rFonts w:ascii="Courier New" w:hAnsi="Courier New" w:cs="Courier New"/>
                <w:sz w:val="18"/>
                <w:szCs w:val="18"/>
                <w:lang w:val="en-US"/>
              </w:rPr>
              <w:t>&gt;Used by 1/124 messages: CC190C&lt;/</w:t>
            </w:r>
            <w:proofErr w:type="spellStart"/>
            <w:r w:rsidRPr="00523A18">
              <w:rPr>
                <w:rFonts w:ascii="Courier New" w:hAnsi="Courier New" w:cs="Courier New"/>
                <w:sz w:val="18"/>
                <w:szCs w:val="18"/>
                <w:lang w:val="en-US"/>
              </w:rPr>
              <w:t>usedBy</w:t>
            </w:r>
            <w:proofErr w:type="spellEnd"/>
            <w:r w:rsidRPr="00523A18">
              <w:rPr>
                <w:rFonts w:ascii="Courier New" w:hAnsi="Courier New" w:cs="Courier New"/>
                <w:sz w:val="18"/>
                <w:szCs w:val="18"/>
                <w:lang w:val="en-US"/>
              </w:rPr>
              <w:t>&gt;</w:t>
            </w:r>
          </w:p>
          <w:p w14:paraId="7ED7B867" w14:textId="77777777" w:rsidR="00B21851" w:rsidRPr="00523A18" w:rsidRDefault="00B21851" w:rsidP="00B21851">
            <w:pPr>
              <w:rPr>
                <w:rFonts w:ascii="Courier New" w:hAnsi="Courier New" w:cs="Courier New"/>
                <w:sz w:val="18"/>
                <w:szCs w:val="18"/>
                <w:lang w:val="en-US"/>
              </w:rPr>
            </w:pPr>
            <w:r w:rsidRPr="00523A18">
              <w:rPr>
                <w:rFonts w:ascii="Courier New" w:hAnsi="Courier New" w:cs="Courier New"/>
                <w:sz w:val="18"/>
                <w:szCs w:val="18"/>
                <w:lang w:val="en-US"/>
              </w:rPr>
              <w:t xml:space="preserve">      &lt;/</w:t>
            </w:r>
            <w:proofErr w:type="spellStart"/>
            <w:proofErr w:type="gramStart"/>
            <w:r w:rsidRPr="00523A18">
              <w:rPr>
                <w:rFonts w:ascii="Courier New" w:hAnsi="Courier New" w:cs="Courier New"/>
                <w:sz w:val="18"/>
                <w:szCs w:val="18"/>
                <w:lang w:val="en-US"/>
              </w:rPr>
              <w:t>xs:documentation</w:t>
            </w:r>
            <w:proofErr w:type="spellEnd"/>
            <w:proofErr w:type="gramEnd"/>
            <w:r w:rsidRPr="00523A18">
              <w:rPr>
                <w:rFonts w:ascii="Courier New" w:hAnsi="Courier New" w:cs="Courier New"/>
                <w:sz w:val="18"/>
                <w:szCs w:val="18"/>
                <w:lang w:val="en-US"/>
              </w:rPr>
              <w:t>&gt;</w:t>
            </w:r>
          </w:p>
          <w:p w14:paraId="5FF8BC06" w14:textId="34CA478C" w:rsidR="00A54E8E" w:rsidRPr="00523A18" w:rsidRDefault="00B21851" w:rsidP="00B21851">
            <w:pPr>
              <w:rPr>
                <w:rFonts w:ascii="Courier New" w:hAnsi="Courier New" w:cs="Courier New"/>
                <w:sz w:val="18"/>
                <w:szCs w:val="18"/>
                <w:lang w:val="en-US"/>
              </w:rPr>
            </w:pPr>
            <w:r w:rsidRPr="00523A18">
              <w:rPr>
                <w:rFonts w:ascii="Courier New" w:hAnsi="Courier New" w:cs="Courier New"/>
                <w:sz w:val="18"/>
                <w:szCs w:val="18"/>
                <w:lang w:val="en-US"/>
              </w:rPr>
              <w:t xml:space="preserve">    &lt;/</w:t>
            </w:r>
            <w:proofErr w:type="spellStart"/>
            <w:proofErr w:type="gramStart"/>
            <w:r w:rsidRPr="00523A18">
              <w:rPr>
                <w:rFonts w:ascii="Courier New" w:hAnsi="Courier New" w:cs="Courier New"/>
                <w:sz w:val="18"/>
                <w:szCs w:val="18"/>
                <w:lang w:val="en-US"/>
              </w:rPr>
              <w:t>xs:annotation</w:t>
            </w:r>
            <w:proofErr w:type="spellEnd"/>
            <w:proofErr w:type="gramEnd"/>
            <w:r w:rsidRPr="00523A18">
              <w:rPr>
                <w:rFonts w:ascii="Courier New" w:hAnsi="Courier New" w:cs="Courier New"/>
                <w:sz w:val="18"/>
                <w:szCs w:val="18"/>
                <w:lang w:val="en-US"/>
              </w:rPr>
              <w:t>&gt;</w:t>
            </w:r>
          </w:p>
          <w:p w14:paraId="653C9327" w14:textId="77777777" w:rsidR="00B21851" w:rsidRPr="00523A18" w:rsidRDefault="00B21851" w:rsidP="00B21851">
            <w:pPr>
              <w:rPr>
                <w:rFonts w:ascii="Courier New" w:hAnsi="Courier New" w:cs="Courier New"/>
                <w:sz w:val="18"/>
                <w:szCs w:val="18"/>
                <w:lang w:val="en-US"/>
              </w:rPr>
            </w:pPr>
          </w:p>
          <w:p w14:paraId="1F8C19FF" w14:textId="6152E33E" w:rsidR="00B21851" w:rsidRPr="00523A18" w:rsidRDefault="00B21851" w:rsidP="00B21851">
            <w:pPr>
              <w:rPr>
                <w:rFonts w:ascii="Courier New" w:hAnsi="Courier New" w:cs="Courier New"/>
                <w:sz w:val="18"/>
                <w:szCs w:val="18"/>
                <w:lang w:val="en-US"/>
              </w:rPr>
            </w:pPr>
            <w:r w:rsidRPr="00523A18">
              <w:rPr>
                <w:rFonts w:ascii="Courier New" w:hAnsi="Courier New" w:cs="Courier New"/>
                <w:sz w:val="18"/>
                <w:szCs w:val="18"/>
                <w:lang w:val="en-US"/>
              </w:rPr>
              <w:t>(...)</w:t>
            </w:r>
          </w:p>
          <w:p w14:paraId="073BE4DA" w14:textId="77777777" w:rsidR="00B21851" w:rsidRPr="00523A18" w:rsidRDefault="00B21851" w:rsidP="00B21851">
            <w:pPr>
              <w:rPr>
                <w:rFonts w:ascii="Courier New" w:hAnsi="Courier New" w:cs="Courier New"/>
                <w:strike/>
                <w:color w:val="FF0000"/>
                <w:sz w:val="18"/>
                <w:szCs w:val="18"/>
                <w:lang w:val="en-US"/>
              </w:rPr>
            </w:pPr>
            <w:r w:rsidRPr="00523A18">
              <w:rPr>
                <w:rFonts w:ascii="Courier New" w:hAnsi="Courier New" w:cs="Courier New"/>
                <w:strike/>
                <w:color w:val="FF0000"/>
                <w:sz w:val="18"/>
                <w:szCs w:val="18"/>
                <w:lang w:val="en-US"/>
              </w:rPr>
              <w:t xml:space="preserve">     &lt;</w:t>
            </w:r>
            <w:proofErr w:type="spellStart"/>
            <w:proofErr w:type="gramStart"/>
            <w:r w:rsidRPr="00523A18">
              <w:rPr>
                <w:rFonts w:ascii="Courier New" w:hAnsi="Courier New" w:cs="Courier New"/>
                <w:strike/>
                <w:color w:val="FF0000"/>
                <w:sz w:val="18"/>
                <w:szCs w:val="18"/>
                <w:lang w:val="en-US"/>
              </w:rPr>
              <w:t>xs:element</w:t>
            </w:r>
            <w:proofErr w:type="spellEnd"/>
            <w:proofErr w:type="gramEnd"/>
            <w:r w:rsidRPr="00523A18">
              <w:rPr>
                <w:rFonts w:ascii="Courier New" w:hAnsi="Courier New" w:cs="Courier New"/>
                <w:strike/>
                <w:color w:val="FF0000"/>
                <w:sz w:val="18"/>
                <w:szCs w:val="18"/>
                <w:lang w:val="en-US"/>
              </w:rPr>
              <w:t xml:space="preserve"> name="</w:t>
            </w:r>
            <w:proofErr w:type="spellStart"/>
            <w:r w:rsidRPr="00523A18">
              <w:rPr>
                <w:rFonts w:ascii="Courier New" w:hAnsi="Courier New" w:cs="Courier New"/>
                <w:strike/>
                <w:color w:val="FF0000"/>
                <w:sz w:val="18"/>
                <w:szCs w:val="18"/>
                <w:lang w:val="en-US"/>
              </w:rPr>
              <w:t>ExportOperation</w:t>
            </w:r>
            <w:proofErr w:type="spellEnd"/>
            <w:r w:rsidRPr="00523A18">
              <w:rPr>
                <w:rFonts w:ascii="Courier New" w:hAnsi="Courier New" w:cs="Courier New"/>
                <w:strike/>
                <w:color w:val="FF0000"/>
                <w:sz w:val="18"/>
                <w:szCs w:val="18"/>
                <w:lang w:val="en-US"/>
              </w:rPr>
              <w:t xml:space="preserve">" </w:t>
            </w:r>
            <w:proofErr w:type="spellStart"/>
            <w:r w:rsidRPr="00523A18">
              <w:rPr>
                <w:rFonts w:ascii="Courier New" w:hAnsi="Courier New" w:cs="Courier New"/>
                <w:strike/>
                <w:color w:val="FF0000"/>
                <w:sz w:val="18"/>
                <w:szCs w:val="18"/>
                <w:lang w:val="en-US"/>
              </w:rPr>
              <w:t>maxOccurs</w:t>
            </w:r>
            <w:proofErr w:type="spellEnd"/>
            <w:r w:rsidRPr="00523A18">
              <w:rPr>
                <w:rFonts w:ascii="Courier New" w:hAnsi="Courier New" w:cs="Courier New"/>
                <w:strike/>
                <w:color w:val="FF0000"/>
                <w:sz w:val="18"/>
                <w:szCs w:val="18"/>
                <w:lang w:val="en-US"/>
              </w:rPr>
              <w:t>="99" type="ExportOperationType02"&gt;</w:t>
            </w:r>
          </w:p>
          <w:p w14:paraId="1FC743C2" w14:textId="77777777" w:rsidR="00B21851" w:rsidRPr="00523A18" w:rsidRDefault="00B21851" w:rsidP="00B21851">
            <w:pPr>
              <w:rPr>
                <w:rFonts w:ascii="Courier New" w:hAnsi="Courier New" w:cs="Courier New"/>
                <w:strike/>
                <w:color w:val="FF0000"/>
                <w:sz w:val="18"/>
                <w:szCs w:val="18"/>
                <w:lang w:val="en-US"/>
              </w:rPr>
            </w:pPr>
            <w:r w:rsidRPr="00523A18">
              <w:rPr>
                <w:rFonts w:ascii="Courier New" w:hAnsi="Courier New" w:cs="Courier New"/>
                <w:strike/>
                <w:color w:val="FF0000"/>
                <w:sz w:val="18"/>
                <w:szCs w:val="18"/>
                <w:lang w:val="en-US"/>
              </w:rPr>
              <w:t xml:space="preserve">        &lt;</w:t>
            </w:r>
            <w:proofErr w:type="spellStart"/>
            <w:proofErr w:type="gramStart"/>
            <w:r w:rsidRPr="00523A18">
              <w:rPr>
                <w:rFonts w:ascii="Courier New" w:hAnsi="Courier New" w:cs="Courier New"/>
                <w:strike/>
                <w:color w:val="FF0000"/>
                <w:sz w:val="18"/>
                <w:szCs w:val="18"/>
                <w:lang w:val="en-US"/>
              </w:rPr>
              <w:t>xs:annotation</w:t>
            </w:r>
            <w:proofErr w:type="spellEnd"/>
            <w:proofErr w:type="gramEnd"/>
            <w:r w:rsidRPr="00523A18">
              <w:rPr>
                <w:rFonts w:ascii="Courier New" w:hAnsi="Courier New" w:cs="Courier New"/>
                <w:strike/>
                <w:color w:val="FF0000"/>
                <w:sz w:val="18"/>
                <w:szCs w:val="18"/>
                <w:lang w:val="en-US"/>
              </w:rPr>
              <w:t>&gt;</w:t>
            </w:r>
          </w:p>
          <w:p w14:paraId="3A7F24AC" w14:textId="77777777" w:rsidR="00B21851" w:rsidRPr="00523A18" w:rsidRDefault="00B21851" w:rsidP="00B21851">
            <w:pPr>
              <w:rPr>
                <w:rFonts w:ascii="Courier New" w:hAnsi="Courier New" w:cs="Courier New"/>
                <w:strike/>
                <w:color w:val="FF0000"/>
                <w:sz w:val="18"/>
                <w:szCs w:val="18"/>
                <w:lang w:val="en-US"/>
              </w:rPr>
            </w:pPr>
            <w:r w:rsidRPr="00523A18">
              <w:rPr>
                <w:rFonts w:ascii="Courier New" w:hAnsi="Courier New" w:cs="Courier New"/>
                <w:strike/>
                <w:color w:val="FF0000"/>
                <w:sz w:val="18"/>
                <w:szCs w:val="18"/>
                <w:lang w:val="en-US"/>
              </w:rPr>
              <w:t xml:space="preserve">          &lt;</w:t>
            </w:r>
            <w:proofErr w:type="spellStart"/>
            <w:proofErr w:type="gramStart"/>
            <w:r w:rsidRPr="00523A18">
              <w:rPr>
                <w:rFonts w:ascii="Courier New" w:hAnsi="Courier New" w:cs="Courier New"/>
                <w:strike/>
                <w:color w:val="FF0000"/>
                <w:sz w:val="18"/>
                <w:szCs w:val="18"/>
                <w:lang w:val="en-US"/>
              </w:rPr>
              <w:t>xs:documentation</w:t>
            </w:r>
            <w:proofErr w:type="spellEnd"/>
            <w:proofErr w:type="gramEnd"/>
            <w:r w:rsidRPr="00523A18">
              <w:rPr>
                <w:rFonts w:ascii="Courier New" w:hAnsi="Courier New" w:cs="Courier New"/>
                <w:strike/>
                <w:color w:val="FF0000"/>
                <w:sz w:val="18"/>
                <w:szCs w:val="18"/>
                <w:lang w:val="en-US"/>
              </w:rPr>
              <w:t>&gt;</w:t>
            </w:r>
          </w:p>
          <w:p w14:paraId="3AAEA0FE" w14:textId="77777777" w:rsidR="00B21851" w:rsidRPr="00523A18" w:rsidRDefault="00B21851" w:rsidP="00B21851">
            <w:pPr>
              <w:rPr>
                <w:rFonts w:ascii="Courier New" w:hAnsi="Courier New" w:cs="Courier New"/>
                <w:strike/>
                <w:color w:val="FF0000"/>
                <w:sz w:val="18"/>
                <w:szCs w:val="18"/>
                <w:lang w:val="en-US"/>
              </w:rPr>
            </w:pPr>
            <w:r w:rsidRPr="00523A18">
              <w:rPr>
                <w:rFonts w:ascii="Courier New" w:hAnsi="Courier New" w:cs="Courier New"/>
                <w:strike/>
                <w:color w:val="FF0000"/>
                <w:sz w:val="18"/>
                <w:szCs w:val="18"/>
                <w:lang w:val="en-US"/>
              </w:rPr>
              <w:t xml:space="preserve">            &lt;description value="EXPORT OPERATION" /&gt;</w:t>
            </w:r>
          </w:p>
          <w:p w14:paraId="58630730" w14:textId="77777777" w:rsidR="00B21851" w:rsidRPr="00523A18" w:rsidRDefault="00B21851" w:rsidP="00B21851">
            <w:pPr>
              <w:rPr>
                <w:rFonts w:ascii="Courier New" w:hAnsi="Courier New" w:cs="Courier New"/>
                <w:strike/>
                <w:color w:val="FF0000"/>
                <w:sz w:val="18"/>
                <w:szCs w:val="18"/>
                <w:lang w:val="en-US"/>
              </w:rPr>
            </w:pPr>
            <w:r w:rsidRPr="00523A18">
              <w:rPr>
                <w:rFonts w:ascii="Courier New" w:hAnsi="Courier New" w:cs="Courier New"/>
                <w:strike/>
                <w:color w:val="FF0000"/>
                <w:sz w:val="18"/>
                <w:szCs w:val="18"/>
                <w:lang w:val="en-US"/>
              </w:rPr>
              <w:t xml:space="preserve">            &lt;optionality value="R" /&gt;</w:t>
            </w:r>
          </w:p>
          <w:p w14:paraId="6A17B140" w14:textId="77777777" w:rsidR="00B21851" w:rsidRPr="00523A18" w:rsidRDefault="00B21851" w:rsidP="00B21851">
            <w:pPr>
              <w:rPr>
                <w:rFonts w:ascii="Courier New" w:hAnsi="Courier New" w:cs="Courier New"/>
                <w:strike/>
                <w:color w:val="FF0000"/>
                <w:sz w:val="18"/>
                <w:szCs w:val="18"/>
                <w:lang w:val="en-US"/>
              </w:rPr>
            </w:pPr>
            <w:r w:rsidRPr="00523A18">
              <w:rPr>
                <w:rFonts w:ascii="Courier New" w:hAnsi="Courier New" w:cs="Courier New"/>
                <w:strike/>
                <w:color w:val="FF0000"/>
                <w:sz w:val="18"/>
                <w:szCs w:val="18"/>
                <w:lang w:val="en-US"/>
              </w:rPr>
              <w:t xml:space="preserve">          &lt;/</w:t>
            </w:r>
            <w:proofErr w:type="spellStart"/>
            <w:proofErr w:type="gramStart"/>
            <w:r w:rsidRPr="00523A18">
              <w:rPr>
                <w:rFonts w:ascii="Courier New" w:hAnsi="Courier New" w:cs="Courier New"/>
                <w:strike/>
                <w:color w:val="FF0000"/>
                <w:sz w:val="18"/>
                <w:szCs w:val="18"/>
                <w:lang w:val="en-US"/>
              </w:rPr>
              <w:t>xs:documentation</w:t>
            </w:r>
            <w:proofErr w:type="spellEnd"/>
            <w:proofErr w:type="gramEnd"/>
            <w:r w:rsidRPr="00523A18">
              <w:rPr>
                <w:rFonts w:ascii="Courier New" w:hAnsi="Courier New" w:cs="Courier New"/>
                <w:strike/>
                <w:color w:val="FF0000"/>
                <w:sz w:val="18"/>
                <w:szCs w:val="18"/>
                <w:lang w:val="en-US"/>
              </w:rPr>
              <w:t>&gt;</w:t>
            </w:r>
          </w:p>
          <w:p w14:paraId="29F7C4E9" w14:textId="77777777" w:rsidR="00B21851" w:rsidRPr="00523A18" w:rsidRDefault="00B21851" w:rsidP="00B21851">
            <w:pPr>
              <w:rPr>
                <w:rFonts w:ascii="Courier New" w:hAnsi="Courier New" w:cs="Courier New"/>
                <w:strike/>
                <w:color w:val="FF0000"/>
                <w:sz w:val="18"/>
                <w:szCs w:val="18"/>
                <w:lang w:val="en-US"/>
              </w:rPr>
            </w:pPr>
            <w:r w:rsidRPr="00523A18">
              <w:rPr>
                <w:rFonts w:ascii="Courier New" w:hAnsi="Courier New" w:cs="Courier New"/>
                <w:strike/>
                <w:color w:val="FF0000"/>
                <w:sz w:val="18"/>
                <w:szCs w:val="18"/>
                <w:lang w:val="en-US"/>
              </w:rPr>
              <w:t xml:space="preserve">        &lt;/</w:t>
            </w:r>
            <w:proofErr w:type="spellStart"/>
            <w:proofErr w:type="gramStart"/>
            <w:r w:rsidRPr="00523A18">
              <w:rPr>
                <w:rFonts w:ascii="Courier New" w:hAnsi="Courier New" w:cs="Courier New"/>
                <w:strike/>
                <w:color w:val="FF0000"/>
                <w:sz w:val="18"/>
                <w:szCs w:val="18"/>
                <w:lang w:val="en-US"/>
              </w:rPr>
              <w:t>xs:annotation</w:t>
            </w:r>
            <w:proofErr w:type="spellEnd"/>
            <w:proofErr w:type="gramEnd"/>
            <w:r w:rsidRPr="00523A18">
              <w:rPr>
                <w:rFonts w:ascii="Courier New" w:hAnsi="Courier New" w:cs="Courier New"/>
                <w:strike/>
                <w:color w:val="FF0000"/>
                <w:sz w:val="18"/>
                <w:szCs w:val="18"/>
                <w:lang w:val="en-US"/>
              </w:rPr>
              <w:t>&gt;</w:t>
            </w:r>
          </w:p>
          <w:p w14:paraId="2149DE43" w14:textId="77777777" w:rsidR="00B21851" w:rsidRPr="00523A18" w:rsidRDefault="00B21851" w:rsidP="00B21851">
            <w:pPr>
              <w:rPr>
                <w:rFonts w:ascii="Courier New" w:hAnsi="Courier New" w:cs="Courier New"/>
                <w:strike/>
                <w:color w:val="FF0000"/>
                <w:sz w:val="18"/>
                <w:szCs w:val="18"/>
                <w:lang w:val="en-US"/>
              </w:rPr>
            </w:pPr>
            <w:r w:rsidRPr="00523A18">
              <w:rPr>
                <w:rFonts w:ascii="Courier New" w:hAnsi="Courier New" w:cs="Courier New"/>
                <w:strike/>
                <w:color w:val="FF0000"/>
                <w:sz w:val="18"/>
                <w:szCs w:val="18"/>
                <w:lang w:val="en-US"/>
              </w:rPr>
              <w:t xml:space="preserve">      &lt;/</w:t>
            </w:r>
            <w:proofErr w:type="spellStart"/>
            <w:proofErr w:type="gramStart"/>
            <w:r w:rsidRPr="00523A18">
              <w:rPr>
                <w:rFonts w:ascii="Courier New" w:hAnsi="Courier New" w:cs="Courier New"/>
                <w:strike/>
                <w:color w:val="FF0000"/>
                <w:sz w:val="18"/>
                <w:szCs w:val="18"/>
                <w:lang w:val="en-US"/>
              </w:rPr>
              <w:t>xs:element</w:t>
            </w:r>
            <w:proofErr w:type="spellEnd"/>
            <w:proofErr w:type="gramEnd"/>
            <w:r w:rsidRPr="00523A18">
              <w:rPr>
                <w:rFonts w:ascii="Courier New" w:hAnsi="Courier New" w:cs="Courier New"/>
                <w:strike/>
                <w:color w:val="FF0000"/>
                <w:sz w:val="18"/>
                <w:szCs w:val="18"/>
                <w:lang w:val="en-US"/>
              </w:rPr>
              <w:t>&gt;</w:t>
            </w:r>
          </w:p>
          <w:p w14:paraId="29E06BFC" w14:textId="77777777" w:rsidR="00B21851" w:rsidRPr="00523A18" w:rsidRDefault="00B21851" w:rsidP="00B21851">
            <w:pPr>
              <w:rPr>
                <w:rFonts w:ascii="Courier New" w:hAnsi="Courier New" w:cs="Courier New"/>
                <w:strike/>
                <w:color w:val="FF0000"/>
                <w:sz w:val="18"/>
                <w:szCs w:val="18"/>
                <w:lang w:val="en-US"/>
              </w:rPr>
            </w:pPr>
            <w:r w:rsidRPr="00523A18">
              <w:rPr>
                <w:rFonts w:ascii="Courier New" w:hAnsi="Courier New" w:cs="Courier New"/>
                <w:strike/>
                <w:color w:val="FF0000"/>
                <w:sz w:val="18"/>
                <w:szCs w:val="18"/>
                <w:lang w:val="en-US"/>
              </w:rPr>
              <w:t xml:space="preserve">    &lt;/</w:t>
            </w:r>
            <w:proofErr w:type="spellStart"/>
            <w:proofErr w:type="gramStart"/>
            <w:r w:rsidRPr="00523A18">
              <w:rPr>
                <w:rFonts w:ascii="Courier New" w:hAnsi="Courier New" w:cs="Courier New"/>
                <w:strike/>
                <w:color w:val="FF0000"/>
                <w:sz w:val="18"/>
                <w:szCs w:val="18"/>
                <w:lang w:val="en-US"/>
              </w:rPr>
              <w:t>xs:sequence</w:t>
            </w:r>
            <w:proofErr w:type="spellEnd"/>
            <w:proofErr w:type="gramEnd"/>
            <w:r w:rsidRPr="00523A18">
              <w:rPr>
                <w:rFonts w:ascii="Courier New" w:hAnsi="Courier New" w:cs="Courier New"/>
                <w:strike/>
                <w:color w:val="FF0000"/>
                <w:sz w:val="18"/>
                <w:szCs w:val="18"/>
                <w:lang w:val="en-US"/>
              </w:rPr>
              <w:t>&gt;</w:t>
            </w:r>
          </w:p>
          <w:p w14:paraId="1EB275D7" w14:textId="219B6C81" w:rsidR="00B21851" w:rsidRPr="00523A18" w:rsidRDefault="00B21851" w:rsidP="00B21851">
            <w:pPr>
              <w:rPr>
                <w:rFonts w:ascii="Courier New" w:hAnsi="Courier New" w:cs="Courier New"/>
                <w:strike/>
                <w:color w:val="FF0000"/>
                <w:sz w:val="18"/>
                <w:szCs w:val="18"/>
                <w:lang w:val="en-US"/>
              </w:rPr>
            </w:pPr>
            <w:r w:rsidRPr="00523A18">
              <w:rPr>
                <w:rFonts w:ascii="Courier New" w:hAnsi="Courier New" w:cs="Courier New"/>
                <w:strike/>
                <w:color w:val="FF0000"/>
                <w:sz w:val="18"/>
                <w:szCs w:val="18"/>
                <w:lang w:val="en-US"/>
              </w:rPr>
              <w:t xml:space="preserve">  &lt;/</w:t>
            </w:r>
            <w:proofErr w:type="spellStart"/>
            <w:proofErr w:type="gramStart"/>
            <w:r w:rsidRPr="00523A18">
              <w:rPr>
                <w:rFonts w:ascii="Courier New" w:hAnsi="Courier New" w:cs="Courier New"/>
                <w:strike/>
                <w:color w:val="FF0000"/>
                <w:sz w:val="18"/>
                <w:szCs w:val="18"/>
                <w:lang w:val="en-US"/>
              </w:rPr>
              <w:t>xs:complexType</w:t>
            </w:r>
            <w:proofErr w:type="spellEnd"/>
            <w:proofErr w:type="gramEnd"/>
            <w:r w:rsidRPr="00523A18">
              <w:rPr>
                <w:rFonts w:ascii="Courier New" w:hAnsi="Courier New" w:cs="Courier New"/>
                <w:strike/>
                <w:color w:val="FF0000"/>
                <w:sz w:val="18"/>
                <w:szCs w:val="18"/>
                <w:lang w:val="en-US"/>
              </w:rPr>
              <w:t>&gt;</w:t>
            </w:r>
          </w:p>
          <w:p w14:paraId="6460844D" w14:textId="77777777" w:rsidR="00B21851" w:rsidRPr="00523A18" w:rsidRDefault="00B21851" w:rsidP="00B21851">
            <w:pPr>
              <w:rPr>
                <w:rFonts w:ascii="Courier New" w:hAnsi="Courier New" w:cs="Courier New"/>
                <w:sz w:val="18"/>
                <w:szCs w:val="18"/>
                <w:lang w:val="en-US"/>
              </w:rPr>
            </w:pPr>
          </w:p>
          <w:p w14:paraId="6E4B9CC8" w14:textId="5044398C" w:rsidR="00B21851" w:rsidRPr="00523A18" w:rsidRDefault="00B21851" w:rsidP="00B21851">
            <w:pPr>
              <w:rPr>
                <w:rFonts w:ascii="Courier New" w:hAnsi="Courier New" w:cs="Courier New"/>
                <w:sz w:val="18"/>
                <w:szCs w:val="18"/>
                <w:lang w:val="en-US"/>
              </w:rPr>
            </w:pPr>
            <w:r w:rsidRPr="00523A18">
              <w:rPr>
                <w:rFonts w:ascii="Courier New" w:hAnsi="Courier New" w:cs="Courier New"/>
                <w:sz w:val="18"/>
                <w:szCs w:val="18"/>
                <w:lang w:val="en-US"/>
              </w:rPr>
              <w:t>(...)</w:t>
            </w:r>
          </w:p>
          <w:p w14:paraId="114D8943" w14:textId="77777777" w:rsidR="00573FCC" w:rsidRPr="00523A18" w:rsidRDefault="00573FCC" w:rsidP="00B21851">
            <w:pPr>
              <w:rPr>
                <w:rFonts w:ascii="Courier New" w:hAnsi="Courier New" w:cs="Courier New"/>
                <w:sz w:val="18"/>
                <w:szCs w:val="18"/>
                <w:lang w:val="en-US"/>
              </w:rPr>
            </w:pPr>
          </w:p>
          <w:p w14:paraId="24ABE8DA" w14:textId="77777777" w:rsidR="003E0E6B" w:rsidRPr="00523A18" w:rsidRDefault="003E0E6B" w:rsidP="003E0E6B">
            <w:pPr>
              <w:rPr>
                <w:rFonts w:ascii="Courier New" w:hAnsi="Courier New" w:cs="Courier New"/>
                <w:sz w:val="18"/>
                <w:szCs w:val="18"/>
                <w:lang w:val="en-US"/>
              </w:rPr>
            </w:pPr>
            <w:r w:rsidRPr="00523A18">
              <w:rPr>
                <w:rFonts w:ascii="Courier New" w:hAnsi="Courier New" w:cs="Courier New"/>
                <w:sz w:val="18"/>
                <w:szCs w:val="18"/>
                <w:lang w:val="en-US"/>
              </w:rPr>
              <w:t xml:space="preserve">  &lt;</w:t>
            </w:r>
            <w:proofErr w:type="spellStart"/>
            <w:proofErr w:type="gramStart"/>
            <w:r w:rsidRPr="00523A18">
              <w:rPr>
                <w:rFonts w:ascii="Courier New" w:hAnsi="Courier New" w:cs="Courier New"/>
                <w:sz w:val="18"/>
                <w:szCs w:val="18"/>
                <w:lang w:val="en-US"/>
              </w:rPr>
              <w:t>xs:complexType</w:t>
            </w:r>
            <w:proofErr w:type="spellEnd"/>
            <w:proofErr w:type="gramEnd"/>
            <w:r w:rsidRPr="00523A18">
              <w:rPr>
                <w:rFonts w:ascii="Courier New" w:hAnsi="Courier New" w:cs="Courier New"/>
                <w:sz w:val="18"/>
                <w:szCs w:val="18"/>
                <w:lang w:val="en-US"/>
              </w:rPr>
              <w:t xml:space="preserve"> name="ConsignmentType11"&gt;</w:t>
            </w:r>
          </w:p>
          <w:p w14:paraId="7210B248" w14:textId="77777777" w:rsidR="003E0E6B" w:rsidRPr="00523A18" w:rsidRDefault="003E0E6B" w:rsidP="003E0E6B">
            <w:pPr>
              <w:rPr>
                <w:rFonts w:ascii="Courier New" w:hAnsi="Courier New" w:cs="Courier New"/>
                <w:sz w:val="18"/>
                <w:szCs w:val="18"/>
                <w:lang w:val="en-US"/>
              </w:rPr>
            </w:pPr>
            <w:r w:rsidRPr="00523A18">
              <w:rPr>
                <w:rFonts w:ascii="Courier New" w:hAnsi="Courier New" w:cs="Courier New"/>
                <w:sz w:val="18"/>
                <w:szCs w:val="18"/>
                <w:lang w:val="en-US"/>
              </w:rPr>
              <w:t xml:space="preserve">    &lt;</w:t>
            </w:r>
            <w:proofErr w:type="spellStart"/>
            <w:proofErr w:type="gramStart"/>
            <w:r w:rsidRPr="00523A18">
              <w:rPr>
                <w:rFonts w:ascii="Courier New" w:hAnsi="Courier New" w:cs="Courier New"/>
                <w:sz w:val="18"/>
                <w:szCs w:val="18"/>
                <w:lang w:val="en-US"/>
              </w:rPr>
              <w:t>xs:annotation</w:t>
            </w:r>
            <w:proofErr w:type="spellEnd"/>
            <w:proofErr w:type="gramEnd"/>
            <w:r w:rsidRPr="00523A18">
              <w:rPr>
                <w:rFonts w:ascii="Courier New" w:hAnsi="Courier New" w:cs="Courier New"/>
                <w:sz w:val="18"/>
                <w:szCs w:val="18"/>
                <w:lang w:val="en-US"/>
              </w:rPr>
              <w:t>&gt;</w:t>
            </w:r>
          </w:p>
          <w:p w14:paraId="0594721D" w14:textId="77777777" w:rsidR="003E0E6B" w:rsidRPr="00523A18" w:rsidRDefault="003E0E6B" w:rsidP="003E0E6B">
            <w:pPr>
              <w:rPr>
                <w:rFonts w:ascii="Courier New" w:hAnsi="Courier New" w:cs="Courier New"/>
                <w:sz w:val="18"/>
                <w:szCs w:val="18"/>
                <w:lang w:val="en-US"/>
              </w:rPr>
            </w:pPr>
            <w:r w:rsidRPr="00523A18">
              <w:rPr>
                <w:rFonts w:ascii="Courier New" w:hAnsi="Courier New" w:cs="Courier New"/>
                <w:sz w:val="18"/>
                <w:szCs w:val="18"/>
                <w:lang w:val="en-US"/>
              </w:rPr>
              <w:t xml:space="preserve">      &lt;</w:t>
            </w:r>
            <w:proofErr w:type="spellStart"/>
            <w:proofErr w:type="gramStart"/>
            <w:r w:rsidRPr="00523A18">
              <w:rPr>
                <w:rFonts w:ascii="Courier New" w:hAnsi="Courier New" w:cs="Courier New"/>
                <w:sz w:val="18"/>
                <w:szCs w:val="18"/>
                <w:lang w:val="en-US"/>
              </w:rPr>
              <w:t>xs:documentation</w:t>
            </w:r>
            <w:proofErr w:type="spellEnd"/>
            <w:proofErr w:type="gramEnd"/>
            <w:r w:rsidRPr="00523A18">
              <w:rPr>
                <w:rFonts w:ascii="Courier New" w:hAnsi="Courier New" w:cs="Courier New"/>
                <w:sz w:val="18"/>
                <w:szCs w:val="18"/>
                <w:lang w:val="en-US"/>
              </w:rPr>
              <w:t>&gt;</w:t>
            </w:r>
          </w:p>
          <w:p w14:paraId="2AEA830D" w14:textId="77777777" w:rsidR="003E0E6B" w:rsidRPr="00523A18" w:rsidRDefault="003E0E6B" w:rsidP="003E0E6B">
            <w:pPr>
              <w:rPr>
                <w:rFonts w:ascii="Courier New" w:hAnsi="Courier New" w:cs="Courier New"/>
                <w:sz w:val="18"/>
                <w:szCs w:val="18"/>
                <w:lang w:val="en-US"/>
              </w:rPr>
            </w:pPr>
            <w:r w:rsidRPr="00523A18">
              <w:rPr>
                <w:rFonts w:ascii="Courier New" w:hAnsi="Courier New" w:cs="Courier New"/>
                <w:sz w:val="18"/>
                <w:szCs w:val="18"/>
                <w:lang w:val="en-US"/>
              </w:rPr>
              <w:t xml:space="preserve">        &lt;</w:t>
            </w:r>
            <w:proofErr w:type="spellStart"/>
            <w:r w:rsidRPr="00523A18">
              <w:rPr>
                <w:rFonts w:ascii="Courier New" w:hAnsi="Courier New" w:cs="Courier New"/>
                <w:sz w:val="18"/>
                <w:szCs w:val="18"/>
                <w:lang w:val="en-US"/>
              </w:rPr>
              <w:t>usedBy</w:t>
            </w:r>
            <w:proofErr w:type="spellEnd"/>
            <w:r w:rsidRPr="00523A18">
              <w:rPr>
                <w:rFonts w:ascii="Courier New" w:hAnsi="Courier New" w:cs="Courier New"/>
                <w:sz w:val="18"/>
                <w:szCs w:val="18"/>
                <w:lang w:val="en-US"/>
              </w:rPr>
              <w:t>&gt;Used by 1/124 messages: CC190C&lt;/</w:t>
            </w:r>
            <w:proofErr w:type="spellStart"/>
            <w:r w:rsidRPr="00523A18">
              <w:rPr>
                <w:rFonts w:ascii="Courier New" w:hAnsi="Courier New" w:cs="Courier New"/>
                <w:sz w:val="18"/>
                <w:szCs w:val="18"/>
                <w:lang w:val="en-US"/>
              </w:rPr>
              <w:t>usedBy</w:t>
            </w:r>
            <w:proofErr w:type="spellEnd"/>
            <w:r w:rsidRPr="00523A18">
              <w:rPr>
                <w:rFonts w:ascii="Courier New" w:hAnsi="Courier New" w:cs="Courier New"/>
                <w:sz w:val="18"/>
                <w:szCs w:val="18"/>
                <w:lang w:val="en-US"/>
              </w:rPr>
              <w:t>&gt;</w:t>
            </w:r>
          </w:p>
          <w:p w14:paraId="01B24C43" w14:textId="77777777" w:rsidR="003E0E6B" w:rsidRPr="00523A18" w:rsidRDefault="003E0E6B" w:rsidP="003E0E6B">
            <w:pPr>
              <w:rPr>
                <w:rFonts w:ascii="Courier New" w:hAnsi="Courier New" w:cs="Courier New"/>
                <w:sz w:val="18"/>
                <w:szCs w:val="18"/>
                <w:lang w:val="en-US"/>
              </w:rPr>
            </w:pPr>
            <w:r w:rsidRPr="00523A18">
              <w:rPr>
                <w:rFonts w:ascii="Courier New" w:hAnsi="Courier New" w:cs="Courier New"/>
                <w:sz w:val="18"/>
                <w:szCs w:val="18"/>
                <w:lang w:val="en-US"/>
              </w:rPr>
              <w:t xml:space="preserve">      &lt;/</w:t>
            </w:r>
            <w:proofErr w:type="spellStart"/>
            <w:proofErr w:type="gramStart"/>
            <w:r w:rsidRPr="00523A18">
              <w:rPr>
                <w:rFonts w:ascii="Courier New" w:hAnsi="Courier New" w:cs="Courier New"/>
                <w:sz w:val="18"/>
                <w:szCs w:val="18"/>
                <w:lang w:val="en-US"/>
              </w:rPr>
              <w:t>xs:documentation</w:t>
            </w:r>
            <w:proofErr w:type="spellEnd"/>
            <w:proofErr w:type="gramEnd"/>
            <w:r w:rsidRPr="00523A18">
              <w:rPr>
                <w:rFonts w:ascii="Courier New" w:hAnsi="Courier New" w:cs="Courier New"/>
                <w:sz w:val="18"/>
                <w:szCs w:val="18"/>
                <w:lang w:val="en-US"/>
              </w:rPr>
              <w:t>&gt;</w:t>
            </w:r>
          </w:p>
          <w:p w14:paraId="30246535" w14:textId="77777777" w:rsidR="003E0E6B" w:rsidRPr="00523A18" w:rsidRDefault="003E0E6B" w:rsidP="003E0E6B">
            <w:pPr>
              <w:rPr>
                <w:rFonts w:ascii="Courier New" w:hAnsi="Courier New" w:cs="Courier New"/>
                <w:sz w:val="18"/>
                <w:szCs w:val="18"/>
                <w:lang w:val="en-US"/>
              </w:rPr>
            </w:pPr>
            <w:r w:rsidRPr="00523A18">
              <w:rPr>
                <w:rFonts w:ascii="Courier New" w:hAnsi="Courier New" w:cs="Courier New"/>
                <w:sz w:val="18"/>
                <w:szCs w:val="18"/>
                <w:lang w:val="en-US"/>
              </w:rPr>
              <w:t xml:space="preserve">    &lt;/</w:t>
            </w:r>
            <w:proofErr w:type="spellStart"/>
            <w:proofErr w:type="gramStart"/>
            <w:r w:rsidRPr="00523A18">
              <w:rPr>
                <w:rFonts w:ascii="Courier New" w:hAnsi="Courier New" w:cs="Courier New"/>
                <w:sz w:val="18"/>
                <w:szCs w:val="18"/>
                <w:lang w:val="en-US"/>
              </w:rPr>
              <w:t>xs:annotation</w:t>
            </w:r>
            <w:proofErr w:type="spellEnd"/>
            <w:proofErr w:type="gramEnd"/>
            <w:r w:rsidRPr="00523A18">
              <w:rPr>
                <w:rFonts w:ascii="Courier New" w:hAnsi="Courier New" w:cs="Courier New"/>
                <w:sz w:val="18"/>
                <w:szCs w:val="18"/>
                <w:lang w:val="en-US"/>
              </w:rPr>
              <w:t>&gt;</w:t>
            </w:r>
          </w:p>
          <w:p w14:paraId="7F4B64F0" w14:textId="77777777" w:rsidR="003E0E6B" w:rsidRPr="00523A18" w:rsidRDefault="003E0E6B" w:rsidP="003E0E6B">
            <w:pPr>
              <w:rPr>
                <w:rFonts w:ascii="Courier New" w:hAnsi="Courier New" w:cs="Courier New"/>
                <w:sz w:val="18"/>
                <w:szCs w:val="18"/>
                <w:lang w:val="en-US"/>
              </w:rPr>
            </w:pPr>
            <w:r w:rsidRPr="00523A18">
              <w:rPr>
                <w:rFonts w:ascii="Courier New" w:hAnsi="Courier New" w:cs="Courier New"/>
                <w:sz w:val="18"/>
                <w:szCs w:val="18"/>
                <w:lang w:val="en-US"/>
              </w:rPr>
              <w:t xml:space="preserve">    &lt;</w:t>
            </w:r>
            <w:proofErr w:type="spellStart"/>
            <w:proofErr w:type="gramStart"/>
            <w:r w:rsidRPr="00523A18">
              <w:rPr>
                <w:rFonts w:ascii="Courier New" w:hAnsi="Courier New" w:cs="Courier New"/>
                <w:sz w:val="18"/>
                <w:szCs w:val="18"/>
                <w:lang w:val="en-US"/>
              </w:rPr>
              <w:t>xs:sequence</w:t>
            </w:r>
            <w:proofErr w:type="spellEnd"/>
            <w:proofErr w:type="gramEnd"/>
            <w:r w:rsidRPr="00523A18">
              <w:rPr>
                <w:rFonts w:ascii="Courier New" w:hAnsi="Courier New" w:cs="Courier New"/>
                <w:sz w:val="18"/>
                <w:szCs w:val="18"/>
                <w:lang w:val="en-US"/>
              </w:rPr>
              <w:t>&gt;</w:t>
            </w:r>
          </w:p>
          <w:p w14:paraId="26CEB722" w14:textId="77777777" w:rsidR="00C15B03" w:rsidRDefault="003E0E6B" w:rsidP="003E0E6B">
            <w:pPr>
              <w:rPr>
                <w:rFonts w:ascii="Courier New" w:hAnsi="Courier New" w:cs="Courier New"/>
                <w:sz w:val="18"/>
                <w:szCs w:val="18"/>
                <w:lang w:val="en-US"/>
              </w:rPr>
            </w:pPr>
            <w:r w:rsidRPr="00523A18">
              <w:rPr>
                <w:rFonts w:ascii="Courier New" w:hAnsi="Courier New" w:cs="Courier New"/>
                <w:sz w:val="18"/>
                <w:szCs w:val="18"/>
                <w:lang w:val="en-US"/>
              </w:rPr>
              <w:t xml:space="preserve">      &lt;</w:t>
            </w:r>
            <w:proofErr w:type="spellStart"/>
            <w:proofErr w:type="gramStart"/>
            <w:r w:rsidRPr="00523A18">
              <w:rPr>
                <w:rFonts w:ascii="Courier New" w:hAnsi="Courier New" w:cs="Courier New"/>
                <w:sz w:val="18"/>
                <w:szCs w:val="18"/>
                <w:lang w:val="en-US"/>
              </w:rPr>
              <w:t>xs:element</w:t>
            </w:r>
            <w:proofErr w:type="spellEnd"/>
            <w:proofErr w:type="gramEnd"/>
            <w:r w:rsidRPr="00523A18">
              <w:rPr>
                <w:rFonts w:ascii="Courier New" w:hAnsi="Courier New" w:cs="Courier New"/>
                <w:sz w:val="18"/>
                <w:szCs w:val="18"/>
                <w:lang w:val="en-US"/>
              </w:rPr>
              <w:t xml:space="preserve"> name="</w:t>
            </w:r>
            <w:proofErr w:type="spellStart"/>
            <w:r w:rsidRPr="00523A18">
              <w:rPr>
                <w:rFonts w:ascii="Courier New" w:hAnsi="Courier New" w:cs="Courier New"/>
                <w:sz w:val="18"/>
                <w:szCs w:val="18"/>
                <w:lang w:val="en-US"/>
              </w:rPr>
              <w:t>LocationOfGoods</w:t>
            </w:r>
            <w:proofErr w:type="spellEnd"/>
            <w:r w:rsidRPr="00523A18">
              <w:rPr>
                <w:rFonts w:ascii="Courier New" w:hAnsi="Courier New" w:cs="Courier New"/>
                <w:sz w:val="18"/>
                <w:szCs w:val="18"/>
                <w:lang w:val="en-US"/>
              </w:rPr>
              <w:t>" minOccurs="0"</w:t>
            </w:r>
          </w:p>
          <w:p w14:paraId="0A6C555C" w14:textId="15FDE869" w:rsidR="003E0E6B" w:rsidRPr="00523A18" w:rsidRDefault="00C15B03" w:rsidP="003E0E6B">
            <w:pPr>
              <w:rPr>
                <w:rFonts w:ascii="Courier New" w:hAnsi="Courier New" w:cs="Courier New"/>
                <w:sz w:val="18"/>
                <w:szCs w:val="18"/>
                <w:lang w:val="en-US"/>
              </w:rPr>
            </w:pPr>
            <w:r>
              <w:rPr>
                <w:rFonts w:ascii="Courier New" w:hAnsi="Courier New" w:cs="Courier New"/>
                <w:sz w:val="18"/>
                <w:szCs w:val="18"/>
                <w:lang w:val="en-US"/>
              </w:rPr>
              <w:t xml:space="preserve">     </w:t>
            </w:r>
            <w:r w:rsidR="003E0E6B" w:rsidRPr="00523A18">
              <w:rPr>
                <w:rFonts w:ascii="Courier New" w:hAnsi="Courier New" w:cs="Courier New"/>
                <w:sz w:val="18"/>
                <w:szCs w:val="18"/>
                <w:lang w:val="en-US"/>
              </w:rPr>
              <w:t xml:space="preserve"> </w:t>
            </w:r>
            <w:r>
              <w:rPr>
                <w:rFonts w:ascii="Courier New" w:hAnsi="Courier New" w:cs="Courier New"/>
                <w:sz w:val="18"/>
                <w:szCs w:val="18"/>
                <w:lang w:val="en-US"/>
              </w:rPr>
              <w:t xml:space="preserve"> </w:t>
            </w:r>
            <w:r w:rsidR="003E0E6B" w:rsidRPr="00523A18">
              <w:rPr>
                <w:rFonts w:ascii="Courier New" w:hAnsi="Courier New" w:cs="Courier New"/>
                <w:sz w:val="18"/>
                <w:szCs w:val="18"/>
                <w:lang w:val="en-US"/>
              </w:rPr>
              <w:t>type="LocationOfGoodsType03"&gt;</w:t>
            </w:r>
          </w:p>
          <w:p w14:paraId="79135BCC" w14:textId="77777777" w:rsidR="003E0E6B" w:rsidRPr="00523A18" w:rsidRDefault="003E0E6B" w:rsidP="003E0E6B">
            <w:pPr>
              <w:rPr>
                <w:rFonts w:ascii="Courier New" w:hAnsi="Courier New" w:cs="Courier New"/>
                <w:sz w:val="18"/>
                <w:szCs w:val="18"/>
                <w:lang w:val="en-US"/>
              </w:rPr>
            </w:pPr>
            <w:r w:rsidRPr="00523A18">
              <w:rPr>
                <w:rFonts w:ascii="Courier New" w:hAnsi="Courier New" w:cs="Courier New"/>
                <w:sz w:val="18"/>
                <w:szCs w:val="18"/>
                <w:lang w:val="en-US"/>
              </w:rPr>
              <w:t xml:space="preserve">        &lt;</w:t>
            </w:r>
            <w:proofErr w:type="spellStart"/>
            <w:proofErr w:type="gramStart"/>
            <w:r w:rsidRPr="00523A18">
              <w:rPr>
                <w:rFonts w:ascii="Courier New" w:hAnsi="Courier New" w:cs="Courier New"/>
                <w:sz w:val="18"/>
                <w:szCs w:val="18"/>
                <w:lang w:val="en-US"/>
              </w:rPr>
              <w:t>xs:annotation</w:t>
            </w:r>
            <w:proofErr w:type="spellEnd"/>
            <w:proofErr w:type="gramEnd"/>
            <w:r w:rsidRPr="00523A18">
              <w:rPr>
                <w:rFonts w:ascii="Courier New" w:hAnsi="Courier New" w:cs="Courier New"/>
                <w:sz w:val="18"/>
                <w:szCs w:val="18"/>
                <w:lang w:val="en-US"/>
              </w:rPr>
              <w:t>&gt;</w:t>
            </w:r>
          </w:p>
          <w:p w14:paraId="76B595D8" w14:textId="77777777" w:rsidR="003E0E6B" w:rsidRPr="00523A18" w:rsidRDefault="003E0E6B" w:rsidP="003E0E6B">
            <w:pPr>
              <w:rPr>
                <w:rFonts w:ascii="Courier New" w:hAnsi="Courier New" w:cs="Courier New"/>
                <w:sz w:val="18"/>
                <w:szCs w:val="18"/>
                <w:lang w:val="en-US"/>
              </w:rPr>
            </w:pPr>
            <w:r w:rsidRPr="00523A18">
              <w:rPr>
                <w:rFonts w:ascii="Courier New" w:hAnsi="Courier New" w:cs="Courier New"/>
                <w:sz w:val="18"/>
                <w:szCs w:val="18"/>
                <w:lang w:val="en-US"/>
              </w:rPr>
              <w:t xml:space="preserve">          &lt;</w:t>
            </w:r>
            <w:proofErr w:type="spellStart"/>
            <w:proofErr w:type="gramStart"/>
            <w:r w:rsidRPr="00523A18">
              <w:rPr>
                <w:rFonts w:ascii="Courier New" w:hAnsi="Courier New" w:cs="Courier New"/>
                <w:sz w:val="18"/>
                <w:szCs w:val="18"/>
                <w:lang w:val="en-US"/>
              </w:rPr>
              <w:t>xs:documentation</w:t>
            </w:r>
            <w:proofErr w:type="spellEnd"/>
            <w:proofErr w:type="gramEnd"/>
            <w:r w:rsidRPr="00523A18">
              <w:rPr>
                <w:rFonts w:ascii="Courier New" w:hAnsi="Courier New" w:cs="Courier New"/>
                <w:sz w:val="18"/>
                <w:szCs w:val="18"/>
                <w:lang w:val="en-US"/>
              </w:rPr>
              <w:t>&gt;</w:t>
            </w:r>
          </w:p>
          <w:p w14:paraId="2F427FAC" w14:textId="77777777" w:rsidR="003E0E6B" w:rsidRPr="00523A18" w:rsidRDefault="003E0E6B" w:rsidP="003E0E6B">
            <w:pPr>
              <w:rPr>
                <w:rFonts w:ascii="Courier New" w:hAnsi="Courier New" w:cs="Courier New"/>
                <w:sz w:val="18"/>
                <w:szCs w:val="18"/>
                <w:lang w:val="en-US"/>
              </w:rPr>
            </w:pPr>
            <w:r w:rsidRPr="00523A18">
              <w:rPr>
                <w:rFonts w:ascii="Courier New" w:hAnsi="Courier New" w:cs="Courier New"/>
                <w:sz w:val="18"/>
                <w:szCs w:val="18"/>
                <w:lang w:val="en-US"/>
              </w:rPr>
              <w:t xml:space="preserve">            &lt;description value="LOCATION OF GOODS" /&gt;</w:t>
            </w:r>
          </w:p>
          <w:p w14:paraId="2528BB3C" w14:textId="77777777" w:rsidR="003E0E6B" w:rsidRPr="00523A18" w:rsidRDefault="003E0E6B" w:rsidP="003E0E6B">
            <w:pPr>
              <w:rPr>
                <w:rFonts w:ascii="Courier New" w:hAnsi="Courier New" w:cs="Courier New"/>
                <w:sz w:val="18"/>
                <w:szCs w:val="18"/>
                <w:lang w:val="en-US"/>
              </w:rPr>
            </w:pPr>
            <w:r w:rsidRPr="00523A18">
              <w:rPr>
                <w:rFonts w:ascii="Courier New" w:hAnsi="Courier New" w:cs="Courier New"/>
                <w:sz w:val="18"/>
                <w:szCs w:val="18"/>
                <w:lang w:val="en-US"/>
              </w:rPr>
              <w:t xml:space="preserve">            &lt;optionality value="D" /&gt;</w:t>
            </w:r>
          </w:p>
          <w:p w14:paraId="26A3A6CB" w14:textId="77777777" w:rsidR="003E0E6B" w:rsidRPr="00523A18" w:rsidRDefault="003E0E6B" w:rsidP="003E0E6B">
            <w:pPr>
              <w:rPr>
                <w:rFonts w:ascii="Courier New" w:hAnsi="Courier New" w:cs="Courier New"/>
                <w:sz w:val="18"/>
                <w:szCs w:val="18"/>
                <w:lang w:val="en-US"/>
              </w:rPr>
            </w:pPr>
            <w:r w:rsidRPr="00523A18">
              <w:rPr>
                <w:rFonts w:ascii="Courier New" w:hAnsi="Courier New" w:cs="Courier New"/>
                <w:sz w:val="18"/>
                <w:szCs w:val="18"/>
                <w:lang w:val="en-US"/>
              </w:rPr>
              <w:t xml:space="preserve">          &lt;/</w:t>
            </w:r>
            <w:proofErr w:type="spellStart"/>
            <w:proofErr w:type="gramStart"/>
            <w:r w:rsidRPr="00523A18">
              <w:rPr>
                <w:rFonts w:ascii="Courier New" w:hAnsi="Courier New" w:cs="Courier New"/>
                <w:sz w:val="18"/>
                <w:szCs w:val="18"/>
                <w:lang w:val="en-US"/>
              </w:rPr>
              <w:t>xs:documentation</w:t>
            </w:r>
            <w:proofErr w:type="spellEnd"/>
            <w:proofErr w:type="gramEnd"/>
            <w:r w:rsidRPr="00523A18">
              <w:rPr>
                <w:rFonts w:ascii="Courier New" w:hAnsi="Courier New" w:cs="Courier New"/>
                <w:sz w:val="18"/>
                <w:szCs w:val="18"/>
                <w:lang w:val="en-US"/>
              </w:rPr>
              <w:t>&gt;</w:t>
            </w:r>
          </w:p>
          <w:p w14:paraId="6F4283D9" w14:textId="77777777" w:rsidR="003E0E6B" w:rsidRPr="00523A18" w:rsidRDefault="003E0E6B" w:rsidP="003E0E6B">
            <w:pPr>
              <w:rPr>
                <w:rFonts w:ascii="Courier New" w:hAnsi="Courier New" w:cs="Courier New"/>
                <w:sz w:val="18"/>
                <w:szCs w:val="18"/>
                <w:lang w:val="en-US"/>
              </w:rPr>
            </w:pPr>
            <w:r w:rsidRPr="00523A18">
              <w:rPr>
                <w:rFonts w:ascii="Courier New" w:hAnsi="Courier New" w:cs="Courier New"/>
                <w:sz w:val="18"/>
                <w:szCs w:val="18"/>
                <w:lang w:val="en-US"/>
              </w:rPr>
              <w:t xml:space="preserve">        &lt;/</w:t>
            </w:r>
            <w:proofErr w:type="spellStart"/>
            <w:proofErr w:type="gramStart"/>
            <w:r w:rsidRPr="00523A18">
              <w:rPr>
                <w:rFonts w:ascii="Courier New" w:hAnsi="Courier New" w:cs="Courier New"/>
                <w:sz w:val="18"/>
                <w:szCs w:val="18"/>
                <w:lang w:val="en-US"/>
              </w:rPr>
              <w:t>xs:annotation</w:t>
            </w:r>
            <w:proofErr w:type="spellEnd"/>
            <w:proofErr w:type="gramEnd"/>
            <w:r w:rsidRPr="00523A18">
              <w:rPr>
                <w:rFonts w:ascii="Courier New" w:hAnsi="Courier New" w:cs="Courier New"/>
                <w:sz w:val="18"/>
                <w:szCs w:val="18"/>
                <w:lang w:val="en-US"/>
              </w:rPr>
              <w:t>&gt;</w:t>
            </w:r>
          </w:p>
          <w:p w14:paraId="65C90E52" w14:textId="77777777" w:rsidR="003E0E6B" w:rsidRPr="00523A18" w:rsidRDefault="003E0E6B" w:rsidP="003E0E6B">
            <w:pPr>
              <w:rPr>
                <w:rFonts w:ascii="Courier New" w:hAnsi="Courier New" w:cs="Courier New"/>
                <w:sz w:val="18"/>
                <w:szCs w:val="18"/>
                <w:lang w:val="en-US"/>
              </w:rPr>
            </w:pPr>
            <w:r w:rsidRPr="00523A18">
              <w:rPr>
                <w:rFonts w:ascii="Courier New" w:hAnsi="Courier New" w:cs="Courier New"/>
                <w:sz w:val="18"/>
                <w:szCs w:val="18"/>
                <w:lang w:val="en-US"/>
              </w:rPr>
              <w:t xml:space="preserve">      &lt;/</w:t>
            </w:r>
            <w:proofErr w:type="spellStart"/>
            <w:proofErr w:type="gramStart"/>
            <w:r w:rsidRPr="00523A18">
              <w:rPr>
                <w:rFonts w:ascii="Courier New" w:hAnsi="Courier New" w:cs="Courier New"/>
                <w:sz w:val="18"/>
                <w:szCs w:val="18"/>
                <w:lang w:val="en-US"/>
              </w:rPr>
              <w:t>xs:element</w:t>
            </w:r>
            <w:proofErr w:type="spellEnd"/>
            <w:proofErr w:type="gramEnd"/>
            <w:r w:rsidRPr="00523A18">
              <w:rPr>
                <w:rFonts w:ascii="Courier New" w:hAnsi="Courier New" w:cs="Courier New"/>
                <w:sz w:val="18"/>
                <w:szCs w:val="18"/>
                <w:lang w:val="en-US"/>
              </w:rPr>
              <w:t>&gt;</w:t>
            </w:r>
          </w:p>
          <w:p w14:paraId="01D1CFAF" w14:textId="77777777" w:rsidR="00C15B03" w:rsidRDefault="003E0E6B" w:rsidP="003E0E6B">
            <w:pPr>
              <w:rPr>
                <w:rFonts w:ascii="Courier New" w:hAnsi="Courier New" w:cs="Courier New"/>
                <w:b/>
                <w:bCs/>
                <w:sz w:val="18"/>
                <w:szCs w:val="18"/>
                <w:lang w:val="en-US"/>
              </w:rPr>
            </w:pPr>
            <w:r w:rsidRPr="00523A18">
              <w:rPr>
                <w:rFonts w:ascii="Courier New" w:hAnsi="Courier New" w:cs="Courier New"/>
                <w:sz w:val="18"/>
                <w:szCs w:val="18"/>
                <w:lang w:val="en-US"/>
              </w:rPr>
              <w:lastRenderedPageBreak/>
              <w:t xml:space="preserve">      &lt;</w:t>
            </w:r>
            <w:proofErr w:type="spellStart"/>
            <w:proofErr w:type="gramStart"/>
            <w:r w:rsidRPr="00523A18">
              <w:rPr>
                <w:rFonts w:ascii="Courier New" w:hAnsi="Courier New" w:cs="Courier New"/>
                <w:sz w:val="18"/>
                <w:szCs w:val="18"/>
                <w:lang w:val="en-US"/>
              </w:rPr>
              <w:t>xs:element</w:t>
            </w:r>
            <w:proofErr w:type="spellEnd"/>
            <w:proofErr w:type="gramEnd"/>
            <w:r w:rsidRPr="00523A18">
              <w:rPr>
                <w:rFonts w:ascii="Courier New" w:hAnsi="Courier New" w:cs="Courier New"/>
                <w:sz w:val="18"/>
                <w:szCs w:val="18"/>
                <w:lang w:val="en-US"/>
              </w:rPr>
              <w:t xml:space="preserve"> name="</w:t>
            </w:r>
            <w:proofErr w:type="spellStart"/>
            <w:r w:rsidRPr="00523A18">
              <w:rPr>
                <w:rFonts w:ascii="Courier New" w:hAnsi="Courier New" w:cs="Courier New"/>
                <w:sz w:val="18"/>
                <w:szCs w:val="18"/>
                <w:lang w:val="en-US"/>
              </w:rPr>
              <w:t>HouseConsignment</w:t>
            </w:r>
            <w:proofErr w:type="spellEnd"/>
            <w:r w:rsidRPr="00523A18">
              <w:rPr>
                <w:rFonts w:ascii="Courier New" w:hAnsi="Courier New" w:cs="Courier New"/>
                <w:sz w:val="18"/>
                <w:szCs w:val="18"/>
                <w:lang w:val="en-US"/>
              </w:rPr>
              <w:t>"</w:t>
            </w:r>
            <w:r w:rsidR="00DD263F" w:rsidRPr="00523A18">
              <w:rPr>
                <w:rFonts w:ascii="Courier New" w:hAnsi="Courier New" w:cs="Courier New"/>
                <w:sz w:val="18"/>
                <w:szCs w:val="18"/>
                <w:lang w:val="en-US"/>
              </w:rPr>
              <w:t xml:space="preserve"> </w:t>
            </w:r>
            <w:proofErr w:type="spellStart"/>
            <w:r w:rsidR="00DD263F" w:rsidRPr="00523A18">
              <w:rPr>
                <w:rFonts w:ascii="Courier New" w:hAnsi="Courier New" w:cs="Courier New"/>
                <w:b/>
                <w:bCs/>
                <w:sz w:val="18"/>
                <w:szCs w:val="18"/>
                <w:highlight w:val="yellow"/>
                <w:lang w:val="en-US"/>
              </w:rPr>
              <w:t>maxOccurs</w:t>
            </w:r>
            <w:proofErr w:type="spellEnd"/>
            <w:r w:rsidR="00DD263F" w:rsidRPr="00523A18">
              <w:rPr>
                <w:rFonts w:ascii="Courier New" w:hAnsi="Courier New" w:cs="Courier New"/>
                <w:b/>
                <w:bCs/>
                <w:sz w:val="18"/>
                <w:szCs w:val="18"/>
                <w:highlight w:val="yellow"/>
                <w:lang w:val="en-US"/>
              </w:rPr>
              <w:t>="1999"</w:t>
            </w:r>
          </w:p>
          <w:p w14:paraId="6D374E9B" w14:textId="58F960DB" w:rsidR="003E0E6B" w:rsidRPr="00523A18" w:rsidRDefault="00C15B03" w:rsidP="003E0E6B">
            <w:pPr>
              <w:rPr>
                <w:rFonts w:ascii="Courier New" w:hAnsi="Courier New" w:cs="Courier New"/>
                <w:sz w:val="18"/>
                <w:szCs w:val="18"/>
                <w:lang w:val="en-US"/>
              </w:rPr>
            </w:pPr>
            <w:r>
              <w:rPr>
                <w:rFonts w:ascii="Courier New" w:hAnsi="Courier New" w:cs="Courier New"/>
                <w:b/>
                <w:bCs/>
                <w:sz w:val="18"/>
                <w:szCs w:val="18"/>
                <w:lang w:val="en-US"/>
              </w:rPr>
              <w:t xml:space="preserve">      </w:t>
            </w:r>
            <w:r w:rsidR="003E0E6B" w:rsidRPr="00523A18">
              <w:rPr>
                <w:rFonts w:ascii="Courier New" w:hAnsi="Courier New" w:cs="Courier New"/>
                <w:sz w:val="18"/>
                <w:szCs w:val="18"/>
                <w:lang w:val="en-US"/>
              </w:rPr>
              <w:t xml:space="preserve"> type="HouseConsignmentType07"&gt;</w:t>
            </w:r>
          </w:p>
          <w:p w14:paraId="7DCF82F2" w14:textId="77777777" w:rsidR="003E0E6B" w:rsidRPr="00523A18" w:rsidRDefault="003E0E6B" w:rsidP="003E0E6B">
            <w:pPr>
              <w:rPr>
                <w:rFonts w:ascii="Courier New" w:hAnsi="Courier New" w:cs="Courier New"/>
                <w:sz w:val="18"/>
                <w:szCs w:val="18"/>
                <w:lang w:val="en-US"/>
              </w:rPr>
            </w:pPr>
            <w:r w:rsidRPr="00523A18">
              <w:rPr>
                <w:rFonts w:ascii="Courier New" w:hAnsi="Courier New" w:cs="Courier New"/>
                <w:sz w:val="18"/>
                <w:szCs w:val="18"/>
                <w:lang w:val="en-US"/>
              </w:rPr>
              <w:t xml:space="preserve">        &lt;</w:t>
            </w:r>
            <w:proofErr w:type="spellStart"/>
            <w:proofErr w:type="gramStart"/>
            <w:r w:rsidRPr="00523A18">
              <w:rPr>
                <w:rFonts w:ascii="Courier New" w:hAnsi="Courier New" w:cs="Courier New"/>
                <w:sz w:val="18"/>
                <w:szCs w:val="18"/>
                <w:lang w:val="en-US"/>
              </w:rPr>
              <w:t>xs:annotation</w:t>
            </w:r>
            <w:proofErr w:type="spellEnd"/>
            <w:proofErr w:type="gramEnd"/>
            <w:r w:rsidRPr="00523A18">
              <w:rPr>
                <w:rFonts w:ascii="Courier New" w:hAnsi="Courier New" w:cs="Courier New"/>
                <w:sz w:val="18"/>
                <w:szCs w:val="18"/>
                <w:lang w:val="en-US"/>
              </w:rPr>
              <w:t>&gt;</w:t>
            </w:r>
          </w:p>
          <w:p w14:paraId="1CDF7AD2" w14:textId="77777777" w:rsidR="003E0E6B" w:rsidRPr="00523A18" w:rsidRDefault="003E0E6B" w:rsidP="003E0E6B">
            <w:pPr>
              <w:rPr>
                <w:rFonts w:ascii="Courier New" w:hAnsi="Courier New" w:cs="Courier New"/>
                <w:sz w:val="18"/>
                <w:szCs w:val="18"/>
                <w:lang w:val="en-US"/>
              </w:rPr>
            </w:pPr>
            <w:r w:rsidRPr="00523A18">
              <w:rPr>
                <w:rFonts w:ascii="Courier New" w:hAnsi="Courier New" w:cs="Courier New"/>
                <w:sz w:val="18"/>
                <w:szCs w:val="18"/>
                <w:lang w:val="en-US"/>
              </w:rPr>
              <w:t xml:space="preserve">          &lt;</w:t>
            </w:r>
            <w:proofErr w:type="spellStart"/>
            <w:proofErr w:type="gramStart"/>
            <w:r w:rsidRPr="00523A18">
              <w:rPr>
                <w:rFonts w:ascii="Courier New" w:hAnsi="Courier New" w:cs="Courier New"/>
                <w:sz w:val="18"/>
                <w:szCs w:val="18"/>
                <w:lang w:val="en-US"/>
              </w:rPr>
              <w:t>xs:documentation</w:t>
            </w:r>
            <w:proofErr w:type="spellEnd"/>
            <w:proofErr w:type="gramEnd"/>
            <w:r w:rsidRPr="00523A18">
              <w:rPr>
                <w:rFonts w:ascii="Courier New" w:hAnsi="Courier New" w:cs="Courier New"/>
                <w:sz w:val="18"/>
                <w:szCs w:val="18"/>
                <w:lang w:val="en-US"/>
              </w:rPr>
              <w:t>&gt;</w:t>
            </w:r>
          </w:p>
          <w:p w14:paraId="44779C56" w14:textId="77777777" w:rsidR="003E0E6B" w:rsidRPr="00523A18" w:rsidRDefault="003E0E6B" w:rsidP="003E0E6B">
            <w:pPr>
              <w:rPr>
                <w:rFonts w:ascii="Courier New" w:hAnsi="Courier New" w:cs="Courier New"/>
                <w:sz w:val="18"/>
                <w:szCs w:val="18"/>
                <w:lang w:val="en-US"/>
              </w:rPr>
            </w:pPr>
            <w:r w:rsidRPr="00523A18">
              <w:rPr>
                <w:rFonts w:ascii="Courier New" w:hAnsi="Courier New" w:cs="Courier New"/>
                <w:sz w:val="18"/>
                <w:szCs w:val="18"/>
                <w:lang w:val="en-US"/>
              </w:rPr>
              <w:t xml:space="preserve">            &lt;description value="HOUSE CONSIGNMENT" /&gt;</w:t>
            </w:r>
          </w:p>
          <w:p w14:paraId="3BB5651C" w14:textId="77777777" w:rsidR="003E0E6B" w:rsidRPr="00523A18" w:rsidRDefault="003E0E6B" w:rsidP="003E0E6B">
            <w:pPr>
              <w:rPr>
                <w:rFonts w:ascii="Courier New" w:hAnsi="Courier New" w:cs="Courier New"/>
                <w:sz w:val="18"/>
                <w:szCs w:val="18"/>
                <w:lang w:val="en-US"/>
              </w:rPr>
            </w:pPr>
            <w:r w:rsidRPr="00523A18">
              <w:rPr>
                <w:rFonts w:ascii="Courier New" w:hAnsi="Courier New" w:cs="Courier New"/>
                <w:sz w:val="18"/>
                <w:szCs w:val="18"/>
                <w:lang w:val="en-US"/>
              </w:rPr>
              <w:t xml:space="preserve">            &lt;optionality value="R" /&gt;</w:t>
            </w:r>
          </w:p>
          <w:p w14:paraId="38F4C328" w14:textId="77777777" w:rsidR="003E0E6B" w:rsidRPr="00523A18" w:rsidRDefault="003E0E6B" w:rsidP="003E0E6B">
            <w:pPr>
              <w:rPr>
                <w:rFonts w:ascii="Courier New" w:hAnsi="Courier New" w:cs="Courier New"/>
                <w:sz w:val="18"/>
                <w:szCs w:val="18"/>
                <w:lang w:val="en-US"/>
              </w:rPr>
            </w:pPr>
            <w:r w:rsidRPr="00523A18">
              <w:rPr>
                <w:rFonts w:ascii="Courier New" w:hAnsi="Courier New" w:cs="Courier New"/>
                <w:sz w:val="18"/>
                <w:szCs w:val="18"/>
                <w:lang w:val="en-US"/>
              </w:rPr>
              <w:t xml:space="preserve">          &lt;/</w:t>
            </w:r>
            <w:proofErr w:type="spellStart"/>
            <w:proofErr w:type="gramStart"/>
            <w:r w:rsidRPr="00523A18">
              <w:rPr>
                <w:rFonts w:ascii="Courier New" w:hAnsi="Courier New" w:cs="Courier New"/>
                <w:sz w:val="18"/>
                <w:szCs w:val="18"/>
                <w:lang w:val="en-US"/>
              </w:rPr>
              <w:t>xs:documentation</w:t>
            </w:r>
            <w:proofErr w:type="spellEnd"/>
            <w:proofErr w:type="gramEnd"/>
            <w:r w:rsidRPr="00523A18">
              <w:rPr>
                <w:rFonts w:ascii="Courier New" w:hAnsi="Courier New" w:cs="Courier New"/>
                <w:sz w:val="18"/>
                <w:szCs w:val="18"/>
                <w:lang w:val="en-US"/>
              </w:rPr>
              <w:t>&gt;</w:t>
            </w:r>
          </w:p>
          <w:p w14:paraId="20EFA329" w14:textId="77777777" w:rsidR="003E0E6B" w:rsidRPr="00523A18" w:rsidRDefault="003E0E6B" w:rsidP="003E0E6B">
            <w:pPr>
              <w:rPr>
                <w:rFonts w:ascii="Courier New" w:hAnsi="Courier New" w:cs="Courier New"/>
                <w:sz w:val="18"/>
                <w:szCs w:val="18"/>
                <w:lang w:val="en-US"/>
              </w:rPr>
            </w:pPr>
            <w:r w:rsidRPr="00523A18">
              <w:rPr>
                <w:rFonts w:ascii="Courier New" w:hAnsi="Courier New" w:cs="Courier New"/>
                <w:sz w:val="18"/>
                <w:szCs w:val="18"/>
                <w:lang w:val="en-US"/>
              </w:rPr>
              <w:t xml:space="preserve">        &lt;/</w:t>
            </w:r>
            <w:proofErr w:type="spellStart"/>
            <w:proofErr w:type="gramStart"/>
            <w:r w:rsidRPr="00523A18">
              <w:rPr>
                <w:rFonts w:ascii="Courier New" w:hAnsi="Courier New" w:cs="Courier New"/>
                <w:sz w:val="18"/>
                <w:szCs w:val="18"/>
                <w:lang w:val="en-US"/>
              </w:rPr>
              <w:t>xs:annotation</w:t>
            </w:r>
            <w:proofErr w:type="spellEnd"/>
            <w:proofErr w:type="gramEnd"/>
            <w:r w:rsidRPr="00523A18">
              <w:rPr>
                <w:rFonts w:ascii="Courier New" w:hAnsi="Courier New" w:cs="Courier New"/>
                <w:sz w:val="18"/>
                <w:szCs w:val="18"/>
                <w:lang w:val="en-US"/>
              </w:rPr>
              <w:t>&gt;</w:t>
            </w:r>
          </w:p>
          <w:p w14:paraId="24531644" w14:textId="77777777" w:rsidR="003E0E6B" w:rsidRPr="00523A18" w:rsidRDefault="003E0E6B" w:rsidP="003E0E6B">
            <w:pPr>
              <w:rPr>
                <w:rFonts w:ascii="Courier New" w:hAnsi="Courier New" w:cs="Courier New"/>
                <w:sz w:val="18"/>
                <w:szCs w:val="18"/>
                <w:lang w:val="en-US"/>
              </w:rPr>
            </w:pPr>
            <w:r w:rsidRPr="00523A18">
              <w:rPr>
                <w:rFonts w:ascii="Courier New" w:hAnsi="Courier New" w:cs="Courier New"/>
                <w:sz w:val="18"/>
                <w:szCs w:val="18"/>
                <w:lang w:val="en-US"/>
              </w:rPr>
              <w:t xml:space="preserve">      &lt;/</w:t>
            </w:r>
            <w:proofErr w:type="spellStart"/>
            <w:proofErr w:type="gramStart"/>
            <w:r w:rsidRPr="00523A18">
              <w:rPr>
                <w:rFonts w:ascii="Courier New" w:hAnsi="Courier New" w:cs="Courier New"/>
                <w:sz w:val="18"/>
                <w:szCs w:val="18"/>
                <w:lang w:val="en-US"/>
              </w:rPr>
              <w:t>xs:element</w:t>
            </w:r>
            <w:proofErr w:type="spellEnd"/>
            <w:proofErr w:type="gramEnd"/>
            <w:r w:rsidRPr="00523A18">
              <w:rPr>
                <w:rFonts w:ascii="Courier New" w:hAnsi="Courier New" w:cs="Courier New"/>
                <w:sz w:val="18"/>
                <w:szCs w:val="18"/>
                <w:lang w:val="en-US"/>
              </w:rPr>
              <w:t>&gt;</w:t>
            </w:r>
          </w:p>
          <w:p w14:paraId="2289F54A" w14:textId="77777777" w:rsidR="003E0E6B" w:rsidRPr="00523A18" w:rsidRDefault="003E0E6B" w:rsidP="003E0E6B">
            <w:pPr>
              <w:rPr>
                <w:rFonts w:ascii="Courier New" w:hAnsi="Courier New" w:cs="Courier New"/>
                <w:sz w:val="18"/>
                <w:szCs w:val="18"/>
                <w:lang w:val="en-US"/>
              </w:rPr>
            </w:pPr>
            <w:r w:rsidRPr="00523A18">
              <w:rPr>
                <w:rFonts w:ascii="Courier New" w:hAnsi="Courier New" w:cs="Courier New"/>
                <w:sz w:val="18"/>
                <w:szCs w:val="18"/>
                <w:lang w:val="en-US"/>
              </w:rPr>
              <w:t xml:space="preserve">    &lt;/</w:t>
            </w:r>
            <w:proofErr w:type="spellStart"/>
            <w:proofErr w:type="gramStart"/>
            <w:r w:rsidRPr="00523A18">
              <w:rPr>
                <w:rFonts w:ascii="Courier New" w:hAnsi="Courier New" w:cs="Courier New"/>
                <w:sz w:val="18"/>
                <w:szCs w:val="18"/>
                <w:lang w:val="en-US"/>
              </w:rPr>
              <w:t>xs:sequence</w:t>
            </w:r>
            <w:proofErr w:type="spellEnd"/>
            <w:proofErr w:type="gramEnd"/>
            <w:r w:rsidRPr="00523A18">
              <w:rPr>
                <w:rFonts w:ascii="Courier New" w:hAnsi="Courier New" w:cs="Courier New"/>
                <w:sz w:val="18"/>
                <w:szCs w:val="18"/>
                <w:lang w:val="en-US"/>
              </w:rPr>
              <w:t>&gt;</w:t>
            </w:r>
          </w:p>
          <w:p w14:paraId="2309094B" w14:textId="2193CF68" w:rsidR="00B21851" w:rsidRPr="00523A18" w:rsidRDefault="003E0E6B" w:rsidP="003E0E6B">
            <w:pPr>
              <w:rPr>
                <w:rFonts w:ascii="Courier New" w:hAnsi="Courier New" w:cs="Courier New"/>
                <w:sz w:val="18"/>
                <w:szCs w:val="18"/>
                <w:lang w:val="en-US"/>
              </w:rPr>
            </w:pPr>
            <w:r w:rsidRPr="00523A18">
              <w:rPr>
                <w:rFonts w:ascii="Courier New" w:hAnsi="Courier New" w:cs="Courier New"/>
                <w:sz w:val="18"/>
                <w:szCs w:val="18"/>
                <w:lang w:val="en-US"/>
              </w:rPr>
              <w:t xml:space="preserve">  &lt;/</w:t>
            </w:r>
            <w:proofErr w:type="spellStart"/>
            <w:proofErr w:type="gramStart"/>
            <w:r w:rsidRPr="00523A18">
              <w:rPr>
                <w:rFonts w:ascii="Courier New" w:hAnsi="Courier New" w:cs="Courier New"/>
                <w:sz w:val="18"/>
                <w:szCs w:val="18"/>
                <w:lang w:val="en-US"/>
              </w:rPr>
              <w:t>xs:complexType</w:t>
            </w:r>
            <w:proofErr w:type="spellEnd"/>
            <w:proofErr w:type="gramEnd"/>
            <w:r w:rsidRPr="00523A18">
              <w:rPr>
                <w:rFonts w:ascii="Courier New" w:hAnsi="Courier New" w:cs="Courier New"/>
                <w:sz w:val="18"/>
                <w:szCs w:val="18"/>
                <w:lang w:val="en-US"/>
              </w:rPr>
              <w:t>&gt;</w:t>
            </w:r>
          </w:p>
          <w:p w14:paraId="18807A35" w14:textId="77777777" w:rsidR="003E0E6B" w:rsidRPr="00523A18" w:rsidRDefault="003E0E6B" w:rsidP="003E0E6B">
            <w:pPr>
              <w:rPr>
                <w:rFonts w:ascii="Courier New" w:hAnsi="Courier New" w:cs="Courier New"/>
                <w:sz w:val="18"/>
                <w:szCs w:val="18"/>
              </w:rPr>
            </w:pPr>
          </w:p>
          <w:p w14:paraId="203CC6BC" w14:textId="2ECCFD14" w:rsidR="003E0E6B" w:rsidRPr="00523A18" w:rsidRDefault="003E0E6B" w:rsidP="003E0E6B">
            <w:pPr>
              <w:rPr>
                <w:rFonts w:ascii="Courier New" w:hAnsi="Courier New" w:cs="Courier New"/>
                <w:sz w:val="18"/>
                <w:szCs w:val="18"/>
              </w:rPr>
            </w:pPr>
            <w:r w:rsidRPr="00523A18">
              <w:rPr>
                <w:rFonts w:ascii="Courier New" w:hAnsi="Courier New" w:cs="Courier New"/>
                <w:sz w:val="18"/>
                <w:szCs w:val="18"/>
              </w:rPr>
              <w:t>(…)</w:t>
            </w:r>
          </w:p>
          <w:p w14:paraId="1FFE576D" w14:textId="77777777" w:rsidR="003E0E6B" w:rsidRPr="00523A18" w:rsidRDefault="003E0E6B" w:rsidP="003E0E6B">
            <w:pPr>
              <w:rPr>
                <w:rFonts w:ascii="Courier New" w:hAnsi="Courier New" w:cs="Courier New"/>
                <w:b/>
                <w:bCs/>
                <w:sz w:val="18"/>
                <w:szCs w:val="18"/>
                <w:lang w:val="en-US"/>
              </w:rPr>
            </w:pPr>
          </w:p>
          <w:p w14:paraId="2FD46747" w14:textId="77777777" w:rsidR="00A54E8E" w:rsidRPr="00523A18" w:rsidRDefault="00A54E8E" w:rsidP="00A54E8E">
            <w:pPr>
              <w:rPr>
                <w:rFonts w:ascii="Courier New" w:hAnsi="Courier New" w:cs="Courier New"/>
                <w:sz w:val="18"/>
                <w:szCs w:val="18"/>
              </w:rPr>
            </w:pPr>
            <w:r w:rsidRPr="00523A18">
              <w:rPr>
                <w:rFonts w:ascii="Courier New" w:hAnsi="Courier New" w:cs="Courier New"/>
                <w:sz w:val="18"/>
                <w:szCs w:val="18"/>
              </w:rPr>
              <w:t>&lt;</w:t>
            </w:r>
            <w:proofErr w:type="spellStart"/>
            <w:r w:rsidRPr="00523A18">
              <w:rPr>
                <w:rFonts w:ascii="Courier New" w:hAnsi="Courier New" w:cs="Courier New"/>
                <w:sz w:val="18"/>
                <w:szCs w:val="18"/>
              </w:rPr>
              <w:t>xs:complexType</w:t>
            </w:r>
            <w:proofErr w:type="spellEnd"/>
            <w:r w:rsidRPr="00523A18">
              <w:rPr>
                <w:rFonts w:ascii="Courier New" w:hAnsi="Courier New" w:cs="Courier New"/>
                <w:sz w:val="18"/>
                <w:szCs w:val="18"/>
              </w:rPr>
              <w:t xml:space="preserve"> name="HouseConsignmentType07"&gt;</w:t>
            </w:r>
          </w:p>
          <w:p w14:paraId="028AD4DB" w14:textId="77777777" w:rsidR="00A54E8E" w:rsidRPr="00523A18" w:rsidRDefault="00A54E8E" w:rsidP="00A54E8E">
            <w:pPr>
              <w:rPr>
                <w:rFonts w:ascii="Courier New" w:hAnsi="Courier New" w:cs="Courier New"/>
                <w:sz w:val="18"/>
                <w:szCs w:val="18"/>
              </w:rPr>
            </w:pPr>
            <w:r w:rsidRPr="00523A18">
              <w:rPr>
                <w:rFonts w:ascii="Courier New" w:hAnsi="Courier New" w:cs="Courier New"/>
                <w:sz w:val="18"/>
                <w:szCs w:val="18"/>
              </w:rPr>
              <w:t xml:space="preserve">    &lt;</w:t>
            </w:r>
            <w:proofErr w:type="spellStart"/>
            <w:r w:rsidRPr="00523A18">
              <w:rPr>
                <w:rFonts w:ascii="Courier New" w:hAnsi="Courier New" w:cs="Courier New"/>
                <w:sz w:val="18"/>
                <w:szCs w:val="18"/>
              </w:rPr>
              <w:t>xs:annotation</w:t>
            </w:r>
            <w:proofErr w:type="spellEnd"/>
            <w:r w:rsidRPr="00523A18">
              <w:rPr>
                <w:rFonts w:ascii="Courier New" w:hAnsi="Courier New" w:cs="Courier New"/>
                <w:sz w:val="18"/>
                <w:szCs w:val="18"/>
              </w:rPr>
              <w:t>&gt;</w:t>
            </w:r>
          </w:p>
          <w:p w14:paraId="231482AB" w14:textId="77777777" w:rsidR="00A54E8E" w:rsidRPr="00523A18" w:rsidRDefault="00A54E8E" w:rsidP="00A54E8E">
            <w:pPr>
              <w:rPr>
                <w:rFonts w:ascii="Courier New" w:hAnsi="Courier New" w:cs="Courier New"/>
                <w:sz w:val="18"/>
                <w:szCs w:val="18"/>
              </w:rPr>
            </w:pPr>
            <w:r w:rsidRPr="00523A18">
              <w:rPr>
                <w:rFonts w:ascii="Courier New" w:hAnsi="Courier New" w:cs="Courier New"/>
                <w:sz w:val="18"/>
                <w:szCs w:val="18"/>
              </w:rPr>
              <w:t xml:space="preserve">      &lt;</w:t>
            </w:r>
            <w:proofErr w:type="spellStart"/>
            <w:r w:rsidRPr="00523A18">
              <w:rPr>
                <w:rFonts w:ascii="Courier New" w:hAnsi="Courier New" w:cs="Courier New"/>
                <w:sz w:val="18"/>
                <w:szCs w:val="18"/>
              </w:rPr>
              <w:t>xs:documentation</w:t>
            </w:r>
            <w:proofErr w:type="spellEnd"/>
            <w:r w:rsidRPr="00523A18">
              <w:rPr>
                <w:rFonts w:ascii="Courier New" w:hAnsi="Courier New" w:cs="Courier New"/>
                <w:sz w:val="18"/>
                <w:szCs w:val="18"/>
              </w:rPr>
              <w:t>&gt;</w:t>
            </w:r>
          </w:p>
          <w:p w14:paraId="64E59AEF" w14:textId="77777777" w:rsidR="00A54E8E" w:rsidRPr="00523A18" w:rsidRDefault="00A54E8E" w:rsidP="00A54E8E">
            <w:pPr>
              <w:rPr>
                <w:rFonts w:ascii="Courier New" w:hAnsi="Courier New" w:cs="Courier New"/>
                <w:sz w:val="18"/>
                <w:szCs w:val="18"/>
              </w:rPr>
            </w:pPr>
            <w:r w:rsidRPr="00523A18">
              <w:rPr>
                <w:rFonts w:ascii="Courier New" w:hAnsi="Courier New" w:cs="Courier New"/>
                <w:sz w:val="18"/>
                <w:szCs w:val="18"/>
              </w:rPr>
              <w:t xml:space="preserve">        &lt;</w:t>
            </w:r>
            <w:proofErr w:type="spellStart"/>
            <w:r w:rsidRPr="00523A18">
              <w:rPr>
                <w:rFonts w:ascii="Courier New" w:hAnsi="Courier New" w:cs="Courier New"/>
                <w:sz w:val="18"/>
                <w:szCs w:val="18"/>
              </w:rPr>
              <w:t>usedBy</w:t>
            </w:r>
            <w:proofErr w:type="spellEnd"/>
            <w:r w:rsidRPr="00523A18">
              <w:rPr>
                <w:rFonts w:ascii="Courier New" w:hAnsi="Courier New" w:cs="Courier New"/>
                <w:sz w:val="18"/>
                <w:szCs w:val="18"/>
              </w:rPr>
              <w:t>&gt;Used by 1/124 messages: CC190C&lt;/</w:t>
            </w:r>
            <w:proofErr w:type="spellStart"/>
            <w:r w:rsidRPr="00523A18">
              <w:rPr>
                <w:rFonts w:ascii="Courier New" w:hAnsi="Courier New" w:cs="Courier New"/>
                <w:sz w:val="18"/>
                <w:szCs w:val="18"/>
              </w:rPr>
              <w:t>usedBy</w:t>
            </w:r>
            <w:proofErr w:type="spellEnd"/>
            <w:r w:rsidRPr="00523A18">
              <w:rPr>
                <w:rFonts w:ascii="Courier New" w:hAnsi="Courier New" w:cs="Courier New"/>
                <w:sz w:val="18"/>
                <w:szCs w:val="18"/>
              </w:rPr>
              <w:t>&gt;</w:t>
            </w:r>
          </w:p>
          <w:p w14:paraId="5775B83C" w14:textId="77777777" w:rsidR="00A54E8E" w:rsidRPr="00523A18" w:rsidRDefault="00A54E8E" w:rsidP="00A54E8E">
            <w:pPr>
              <w:rPr>
                <w:rFonts w:ascii="Courier New" w:hAnsi="Courier New" w:cs="Courier New"/>
                <w:sz w:val="18"/>
                <w:szCs w:val="18"/>
              </w:rPr>
            </w:pPr>
            <w:r w:rsidRPr="00523A18">
              <w:rPr>
                <w:rFonts w:ascii="Courier New" w:hAnsi="Courier New" w:cs="Courier New"/>
                <w:sz w:val="18"/>
                <w:szCs w:val="18"/>
              </w:rPr>
              <w:t xml:space="preserve">      &lt;/</w:t>
            </w:r>
            <w:proofErr w:type="spellStart"/>
            <w:r w:rsidRPr="00523A18">
              <w:rPr>
                <w:rFonts w:ascii="Courier New" w:hAnsi="Courier New" w:cs="Courier New"/>
                <w:sz w:val="18"/>
                <w:szCs w:val="18"/>
              </w:rPr>
              <w:t>xs:documentation</w:t>
            </w:r>
            <w:proofErr w:type="spellEnd"/>
            <w:r w:rsidRPr="00523A18">
              <w:rPr>
                <w:rFonts w:ascii="Courier New" w:hAnsi="Courier New" w:cs="Courier New"/>
                <w:sz w:val="18"/>
                <w:szCs w:val="18"/>
              </w:rPr>
              <w:t>&gt;</w:t>
            </w:r>
          </w:p>
          <w:p w14:paraId="5A29C7D6" w14:textId="77777777" w:rsidR="00A54E8E" w:rsidRPr="00523A18" w:rsidRDefault="00A54E8E" w:rsidP="00A54E8E">
            <w:pPr>
              <w:rPr>
                <w:rFonts w:ascii="Courier New" w:hAnsi="Courier New" w:cs="Courier New"/>
                <w:sz w:val="18"/>
                <w:szCs w:val="18"/>
                <w:lang w:val="en-US"/>
              </w:rPr>
            </w:pPr>
            <w:r w:rsidRPr="00523A18">
              <w:rPr>
                <w:rFonts w:ascii="Courier New" w:hAnsi="Courier New" w:cs="Courier New"/>
                <w:sz w:val="18"/>
                <w:szCs w:val="18"/>
              </w:rPr>
              <w:t xml:space="preserve">    &lt;/</w:t>
            </w:r>
            <w:proofErr w:type="spellStart"/>
            <w:r w:rsidRPr="00523A18">
              <w:rPr>
                <w:rFonts w:ascii="Courier New" w:hAnsi="Courier New" w:cs="Courier New"/>
                <w:sz w:val="18"/>
                <w:szCs w:val="18"/>
              </w:rPr>
              <w:t>xs:annotation</w:t>
            </w:r>
            <w:proofErr w:type="spellEnd"/>
            <w:r w:rsidRPr="00523A18">
              <w:rPr>
                <w:rFonts w:ascii="Courier New" w:hAnsi="Courier New" w:cs="Courier New"/>
                <w:sz w:val="18"/>
                <w:szCs w:val="18"/>
              </w:rPr>
              <w:t>&gt;</w:t>
            </w:r>
          </w:p>
          <w:p w14:paraId="13DE3321" w14:textId="77777777" w:rsidR="009D306C" w:rsidRPr="00523A18" w:rsidRDefault="009D306C" w:rsidP="009D306C">
            <w:pPr>
              <w:rPr>
                <w:rFonts w:ascii="Courier New" w:hAnsi="Courier New" w:cs="Courier New"/>
                <w:b/>
                <w:bCs/>
                <w:sz w:val="18"/>
                <w:szCs w:val="18"/>
                <w:highlight w:val="yellow"/>
                <w:lang w:val="en-US"/>
              </w:rPr>
            </w:pPr>
            <w:r w:rsidRPr="00523A18">
              <w:rPr>
                <w:rFonts w:ascii="Courier New" w:hAnsi="Courier New" w:cs="Courier New"/>
                <w:b/>
                <w:bCs/>
                <w:sz w:val="18"/>
                <w:szCs w:val="18"/>
                <w:lang w:val="en-US"/>
              </w:rPr>
              <w:t xml:space="preserve">     </w:t>
            </w:r>
            <w:r w:rsidRPr="00523A18">
              <w:rPr>
                <w:rFonts w:ascii="Courier New" w:hAnsi="Courier New" w:cs="Courier New"/>
                <w:b/>
                <w:bCs/>
                <w:sz w:val="18"/>
                <w:szCs w:val="18"/>
                <w:highlight w:val="yellow"/>
                <w:lang w:val="en-US"/>
              </w:rPr>
              <w:t>&lt;</w:t>
            </w:r>
            <w:proofErr w:type="spellStart"/>
            <w:proofErr w:type="gramStart"/>
            <w:r w:rsidRPr="00523A18">
              <w:rPr>
                <w:rFonts w:ascii="Courier New" w:hAnsi="Courier New" w:cs="Courier New"/>
                <w:b/>
                <w:bCs/>
                <w:sz w:val="18"/>
                <w:szCs w:val="18"/>
                <w:highlight w:val="yellow"/>
                <w:lang w:val="en-US"/>
              </w:rPr>
              <w:t>xs:element</w:t>
            </w:r>
            <w:proofErr w:type="spellEnd"/>
            <w:proofErr w:type="gramEnd"/>
            <w:r w:rsidRPr="00523A18">
              <w:rPr>
                <w:rFonts w:ascii="Courier New" w:hAnsi="Courier New" w:cs="Courier New"/>
                <w:b/>
                <w:bCs/>
                <w:sz w:val="18"/>
                <w:szCs w:val="18"/>
                <w:highlight w:val="yellow"/>
                <w:lang w:val="en-US"/>
              </w:rPr>
              <w:t xml:space="preserve"> name="</w:t>
            </w:r>
            <w:proofErr w:type="spellStart"/>
            <w:r w:rsidRPr="00523A18">
              <w:rPr>
                <w:rFonts w:ascii="Courier New" w:hAnsi="Courier New" w:cs="Courier New"/>
                <w:b/>
                <w:bCs/>
                <w:sz w:val="18"/>
                <w:szCs w:val="18"/>
                <w:highlight w:val="yellow"/>
                <w:lang w:val="en-US"/>
              </w:rPr>
              <w:t>sequenceNumber</w:t>
            </w:r>
            <w:proofErr w:type="spellEnd"/>
            <w:r w:rsidRPr="00523A18">
              <w:rPr>
                <w:rFonts w:ascii="Courier New" w:hAnsi="Courier New" w:cs="Courier New"/>
                <w:b/>
                <w:bCs/>
                <w:sz w:val="18"/>
                <w:szCs w:val="18"/>
                <w:highlight w:val="yellow"/>
                <w:lang w:val="en-US"/>
              </w:rPr>
              <w:t>" type="SequenceNumberContentType02"&gt;</w:t>
            </w:r>
          </w:p>
          <w:p w14:paraId="4E5C27BE" w14:textId="77777777" w:rsidR="009D306C" w:rsidRPr="00523A18" w:rsidRDefault="009D306C" w:rsidP="009D306C">
            <w:pPr>
              <w:rPr>
                <w:rFonts w:ascii="Courier New" w:hAnsi="Courier New" w:cs="Courier New"/>
                <w:b/>
                <w:bCs/>
                <w:sz w:val="18"/>
                <w:szCs w:val="18"/>
                <w:highlight w:val="yellow"/>
                <w:lang w:val="en-US"/>
              </w:rPr>
            </w:pPr>
            <w:r w:rsidRPr="00523A18">
              <w:rPr>
                <w:rFonts w:ascii="Courier New" w:hAnsi="Courier New" w:cs="Courier New"/>
                <w:b/>
                <w:bCs/>
                <w:sz w:val="18"/>
                <w:szCs w:val="18"/>
                <w:highlight w:val="yellow"/>
                <w:lang w:val="en-US"/>
              </w:rPr>
              <w:t xml:space="preserve">        &lt;</w:t>
            </w:r>
            <w:proofErr w:type="spellStart"/>
            <w:proofErr w:type="gramStart"/>
            <w:r w:rsidRPr="00523A18">
              <w:rPr>
                <w:rFonts w:ascii="Courier New" w:hAnsi="Courier New" w:cs="Courier New"/>
                <w:b/>
                <w:bCs/>
                <w:sz w:val="18"/>
                <w:szCs w:val="18"/>
                <w:highlight w:val="yellow"/>
                <w:lang w:val="en-US"/>
              </w:rPr>
              <w:t>xs:annotation</w:t>
            </w:r>
            <w:proofErr w:type="spellEnd"/>
            <w:proofErr w:type="gramEnd"/>
            <w:r w:rsidRPr="00523A18">
              <w:rPr>
                <w:rFonts w:ascii="Courier New" w:hAnsi="Courier New" w:cs="Courier New"/>
                <w:b/>
                <w:bCs/>
                <w:sz w:val="18"/>
                <w:szCs w:val="18"/>
                <w:highlight w:val="yellow"/>
                <w:lang w:val="en-US"/>
              </w:rPr>
              <w:t>&gt;</w:t>
            </w:r>
          </w:p>
          <w:p w14:paraId="406D8B0D" w14:textId="77777777" w:rsidR="009D306C" w:rsidRPr="00523A18" w:rsidRDefault="009D306C" w:rsidP="009D306C">
            <w:pPr>
              <w:rPr>
                <w:rFonts w:ascii="Courier New" w:hAnsi="Courier New" w:cs="Courier New"/>
                <w:b/>
                <w:bCs/>
                <w:sz w:val="18"/>
                <w:szCs w:val="18"/>
                <w:highlight w:val="yellow"/>
                <w:lang w:val="en-US"/>
              </w:rPr>
            </w:pPr>
            <w:r w:rsidRPr="00523A18">
              <w:rPr>
                <w:rFonts w:ascii="Courier New" w:hAnsi="Courier New" w:cs="Courier New"/>
                <w:b/>
                <w:bCs/>
                <w:sz w:val="18"/>
                <w:szCs w:val="18"/>
                <w:highlight w:val="yellow"/>
                <w:lang w:val="en-US"/>
              </w:rPr>
              <w:t xml:space="preserve">          &lt;</w:t>
            </w:r>
            <w:proofErr w:type="spellStart"/>
            <w:proofErr w:type="gramStart"/>
            <w:r w:rsidRPr="00523A18">
              <w:rPr>
                <w:rFonts w:ascii="Courier New" w:hAnsi="Courier New" w:cs="Courier New"/>
                <w:b/>
                <w:bCs/>
                <w:sz w:val="18"/>
                <w:szCs w:val="18"/>
                <w:highlight w:val="yellow"/>
                <w:lang w:val="en-US"/>
              </w:rPr>
              <w:t>xs:documentation</w:t>
            </w:r>
            <w:proofErr w:type="spellEnd"/>
            <w:proofErr w:type="gramEnd"/>
            <w:r w:rsidRPr="00523A18">
              <w:rPr>
                <w:rFonts w:ascii="Courier New" w:hAnsi="Courier New" w:cs="Courier New"/>
                <w:b/>
                <w:bCs/>
                <w:sz w:val="18"/>
                <w:szCs w:val="18"/>
                <w:highlight w:val="yellow"/>
                <w:lang w:val="en-US"/>
              </w:rPr>
              <w:t>&gt;</w:t>
            </w:r>
          </w:p>
          <w:p w14:paraId="457C4232" w14:textId="77777777" w:rsidR="009D306C" w:rsidRPr="00523A18" w:rsidRDefault="009D306C" w:rsidP="009D306C">
            <w:pPr>
              <w:rPr>
                <w:rFonts w:ascii="Courier New" w:hAnsi="Courier New" w:cs="Courier New"/>
                <w:b/>
                <w:bCs/>
                <w:sz w:val="18"/>
                <w:szCs w:val="18"/>
                <w:highlight w:val="yellow"/>
                <w:lang w:val="en-US"/>
              </w:rPr>
            </w:pPr>
            <w:r w:rsidRPr="00523A18">
              <w:rPr>
                <w:rFonts w:ascii="Courier New" w:hAnsi="Courier New" w:cs="Courier New"/>
                <w:b/>
                <w:bCs/>
                <w:sz w:val="18"/>
                <w:szCs w:val="18"/>
                <w:highlight w:val="yellow"/>
                <w:lang w:val="en-US"/>
              </w:rPr>
              <w:t xml:space="preserve">            &lt;description value="Sequence number" /&gt;</w:t>
            </w:r>
          </w:p>
          <w:p w14:paraId="4B045526" w14:textId="77777777" w:rsidR="009D306C" w:rsidRPr="00523A18" w:rsidRDefault="009D306C" w:rsidP="009D306C">
            <w:pPr>
              <w:rPr>
                <w:rFonts w:ascii="Courier New" w:hAnsi="Courier New" w:cs="Courier New"/>
                <w:b/>
                <w:bCs/>
                <w:sz w:val="18"/>
                <w:szCs w:val="18"/>
                <w:highlight w:val="yellow"/>
                <w:lang w:val="en-US"/>
              </w:rPr>
            </w:pPr>
            <w:r w:rsidRPr="00523A18">
              <w:rPr>
                <w:rFonts w:ascii="Courier New" w:hAnsi="Courier New" w:cs="Courier New"/>
                <w:b/>
                <w:bCs/>
                <w:sz w:val="18"/>
                <w:szCs w:val="18"/>
                <w:highlight w:val="yellow"/>
                <w:lang w:val="en-US"/>
              </w:rPr>
              <w:t xml:space="preserve">            &lt;format value="n..5" /&gt;</w:t>
            </w:r>
          </w:p>
          <w:p w14:paraId="00437C9C" w14:textId="77777777" w:rsidR="009D306C" w:rsidRPr="00523A18" w:rsidRDefault="009D306C" w:rsidP="009D306C">
            <w:pPr>
              <w:rPr>
                <w:rFonts w:ascii="Courier New" w:hAnsi="Courier New" w:cs="Courier New"/>
                <w:b/>
                <w:bCs/>
                <w:sz w:val="18"/>
                <w:szCs w:val="18"/>
                <w:highlight w:val="yellow"/>
                <w:lang w:val="en-US"/>
              </w:rPr>
            </w:pPr>
            <w:r w:rsidRPr="00523A18">
              <w:rPr>
                <w:rFonts w:ascii="Courier New" w:hAnsi="Courier New" w:cs="Courier New"/>
                <w:b/>
                <w:bCs/>
                <w:sz w:val="18"/>
                <w:szCs w:val="18"/>
                <w:highlight w:val="yellow"/>
                <w:lang w:val="en-US"/>
              </w:rPr>
              <w:t xml:space="preserve">            &lt;optionality value="R" /&gt;</w:t>
            </w:r>
          </w:p>
          <w:p w14:paraId="38100C11" w14:textId="77777777" w:rsidR="009D306C" w:rsidRPr="00523A18" w:rsidRDefault="009D306C" w:rsidP="009D306C">
            <w:pPr>
              <w:rPr>
                <w:rFonts w:ascii="Courier New" w:hAnsi="Courier New" w:cs="Courier New"/>
                <w:b/>
                <w:bCs/>
                <w:sz w:val="18"/>
                <w:szCs w:val="18"/>
                <w:highlight w:val="yellow"/>
                <w:lang w:val="en-US"/>
              </w:rPr>
            </w:pPr>
            <w:r w:rsidRPr="00523A18">
              <w:rPr>
                <w:rFonts w:ascii="Courier New" w:hAnsi="Courier New" w:cs="Courier New"/>
                <w:b/>
                <w:bCs/>
                <w:sz w:val="18"/>
                <w:szCs w:val="18"/>
                <w:highlight w:val="yellow"/>
                <w:lang w:val="en-US"/>
              </w:rPr>
              <w:t xml:space="preserve">            &lt;</w:t>
            </w:r>
            <w:proofErr w:type="spellStart"/>
            <w:r w:rsidRPr="00523A18">
              <w:rPr>
                <w:rFonts w:ascii="Courier New" w:hAnsi="Courier New" w:cs="Courier New"/>
                <w:b/>
                <w:bCs/>
                <w:sz w:val="18"/>
                <w:szCs w:val="18"/>
                <w:highlight w:val="yellow"/>
                <w:lang w:val="en-US"/>
              </w:rPr>
              <w:t>xsdBaseType</w:t>
            </w:r>
            <w:proofErr w:type="spellEnd"/>
            <w:r w:rsidRPr="00523A18">
              <w:rPr>
                <w:rFonts w:ascii="Courier New" w:hAnsi="Courier New" w:cs="Courier New"/>
                <w:b/>
                <w:bCs/>
                <w:sz w:val="18"/>
                <w:szCs w:val="18"/>
                <w:highlight w:val="yellow"/>
                <w:lang w:val="en-US"/>
              </w:rPr>
              <w:t xml:space="preserve"> value="NumericWithoutZero_5" /&gt;</w:t>
            </w:r>
          </w:p>
          <w:p w14:paraId="5AABC623" w14:textId="77777777" w:rsidR="009D306C" w:rsidRPr="00523A18" w:rsidRDefault="009D306C" w:rsidP="009D306C">
            <w:pPr>
              <w:rPr>
                <w:rFonts w:ascii="Courier New" w:hAnsi="Courier New" w:cs="Courier New"/>
                <w:b/>
                <w:bCs/>
                <w:sz w:val="18"/>
                <w:szCs w:val="18"/>
                <w:highlight w:val="yellow"/>
                <w:lang w:val="en-US"/>
              </w:rPr>
            </w:pPr>
            <w:r w:rsidRPr="00523A18">
              <w:rPr>
                <w:rFonts w:ascii="Courier New" w:hAnsi="Courier New" w:cs="Courier New"/>
                <w:b/>
                <w:bCs/>
                <w:sz w:val="18"/>
                <w:szCs w:val="18"/>
                <w:highlight w:val="yellow"/>
                <w:lang w:val="en-US"/>
              </w:rPr>
              <w:t xml:space="preserve">          &lt;/</w:t>
            </w:r>
            <w:proofErr w:type="spellStart"/>
            <w:proofErr w:type="gramStart"/>
            <w:r w:rsidRPr="00523A18">
              <w:rPr>
                <w:rFonts w:ascii="Courier New" w:hAnsi="Courier New" w:cs="Courier New"/>
                <w:b/>
                <w:bCs/>
                <w:sz w:val="18"/>
                <w:szCs w:val="18"/>
                <w:highlight w:val="yellow"/>
                <w:lang w:val="en-US"/>
              </w:rPr>
              <w:t>xs:documentation</w:t>
            </w:r>
            <w:proofErr w:type="spellEnd"/>
            <w:proofErr w:type="gramEnd"/>
            <w:r w:rsidRPr="00523A18">
              <w:rPr>
                <w:rFonts w:ascii="Courier New" w:hAnsi="Courier New" w:cs="Courier New"/>
                <w:b/>
                <w:bCs/>
                <w:sz w:val="18"/>
                <w:szCs w:val="18"/>
                <w:highlight w:val="yellow"/>
                <w:lang w:val="en-US"/>
              </w:rPr>
              <w:t>&gt;</w:t>
            </w:r>
          </w:p>
          <w:p w14:paraId="0ADD0C67" w14:textId="77777777" w:rsidR="009D306C" w:rsidRPr="00523A18" w:rsidRDefault="009D306C" w:rsidP="009D306C">
            <w:pPr>
              <w:rPr>
                <w:rFonts w:ascii="Courier New" w:hAnsi="Courier New" w:cs="Courier New"/>
                <w:b/>
                <w:bCs/>
                <w:sz w:val="18"/>
                <w:szCs w:val="18"/>
                <w:highlight w:val="yellow"/>
                <w:lang w:val="en-US"/>
              </w:rPr>
            </w:pPr>
            <w:r w:rsidRPr="00523A18">
              <w:rPr>
                <w:rFonts w:ascii="Courier New" w:hAnsi="Courier New" w:cs="Courier New"/>
                <w:b/>
                <w:bCs/>
                <w:sz w:val="18"/>
                <w:szCs w:val="18"/>
                <w:highlight w:val="yellow"/>
                <w:lang w:val="en-US"/>
              </w:rPr>
              <w:t xml:space="preserve">        &lt;/</w:t>
            </w:r>
            <w:proofErr w:type="spellStart"/>
            <w:proofErr w:type="gramStart"/>
            <w:r w:rsidRPr="00523A18">
              <w:rPr>
                <w:rFonts w:ascii="Courier New" w:hAnsi="Courier New" w:cs="Courier New"/>
                <w:b/>
                <w:bCs/>
                <w:sz w:val="18"/>
                <w:szCs w:val="18"/>
                <w:highlight w:val="yellow"/>
                <w:lang w:val="en-US"/>
              </w:rPr>
              <w:t>xs:annotation</w:t>
            </w:r>
            <w:proofErr w:type="spellEnd"/>
            <w:proofErr w:type="gramEnd"/>
            <w:r w:rsidRPr="00523A18">
              <w:rPr>
                <w:rFonts w:ascii="Courier New" w:hAnsi="Courier New" w:cs="Courier New"/>
                <w:b/>
                <w:bCs/>
                <w:sz w:val="18"/>
                <w:szCs w:val="18"/>
                <w:highlight w:val="yellow"/>
                <w:lang w:val="en-US"/>
              </w:rPr>
              <w:t>&gt;</w:t>
            </w:r>
          </w:p>
          <w:p w14:paraId="788EF9F3" w14:textId="5D317D2B" w:rsidR="009D306C" w:rsidRPr="00523A18" w:rsidRDefault="009D306C" w:rsidP="009D306C">
            <w:pPr>
              <w:rPr>
                <w:rFonts w:ascii="Courier New" w:hAnsi="Courier New" w:cs="Courier New"/>
                <w:b/>
                <w:bCs/>
                <w:sz w:val="18"/>
                <w:szCs w:val="18"/>
                <w:lang w:val="en-US"/>
              </w:rPr>
            </w:pPr>
            <w:r w:rsidRPr="00523A18">
              <w:rPr>
                <w:rFonts w:ascii="Courier New" w:hAnsi="Courier New" w:cs="Courier New"/>
                <w:b/>
                <w:bCs/>
                <w:sz w:val="18"/>
                <w:szCs w:val="18"/>
                <w:highlight w:val="yellow"/>
                <w:lang w:val="en-US"/>
              </w:rPr>
              <w:t xml:space="preserve">      &lt;/</w:t>
            </w:r>
            <w:proofErr w:type="spellStart"/>
            <w:proofErr w:type="gramStart"/>
            <w:r w:rsidRPr="00523A18">
              <w:rPr>
                <w:rFonts w:ascii="Courier New" w:hAnsi="Courier New" w:cs="Courier New"/>
                <w:b/>
                <w:bCs/>
                <w:sz w:val="18"/>
                <w:szCs w:val="18"/>
                <w:highlight w:val="yellow"/>
                <w:lang w:val="en-US"/>
              </w:rPr>
              <w:t>xs:element</w:t>
            </w:r>
            <w:proofErr w:type="spellEnd"/>
            <w:proofErr w:type="gramEnd"/>
            <w:r w:rsidRPr="00523A18">
              <w:rPr>
                <w:rFonts w:ascii="Courier New" w:hAnsi="Courier New" w:cs="Courier New"/>
                <w:b/>
                <w:bCs/>
                <w:sz w:val="18"/>
                <w:szCs w:val="18"/>
                <w:highlight w:val="yellow"/>
                <w:lang w:val="en-US"/>
              </w:rPr>
              <w:t>&gt;</w:t>
            </w:r>
          </w:p>
          <w:p w14:paraId="0FE44969" w14:textId="20590329" w:rsidR="00A54E8E" w:rsidRPr="00523A18" w:rsidRDefault="00A54E8E" w:rsidP="00A54E8E">
            <w:pPr>
              <w:rPr>
                <w:rFonts w:ascii="Courier New" w:hAnsi="Courier New" w:cs="Courier New"/>
                <w:b/>
                <w:bCs/>
                <w:sz w:val="18"/>
                <w:szCs w:val="18"/>
                <w:highlight w:val="yellow"/>
                <w:lang w:val="en-US"/>
              </w:rPr>
            </w:pPr>
            <w:r w:rsidRPr="00523A18">
              <w:rPr>
                <w:rFonts w:ascii="Courier New" w:hAnsi="Courier New" w:cs="Courier New"/>
                <w:b/>
                <w:bCs/>
                <w:sz w:val="18"/>
                <w:szCs w:val="18"/>
                <w:highlight w:val="yellow"/>
                <w:lang w:val="en-US"/>
              </w:rPr>
              <w:t>&lt;</w:t>
            </w:r>
            <w:proofErr w:type="spellStart"/>
            <w:proofErr w:type="gramStart"/>
            <w:r w:rsidRPr="00523A18">
              <w:rPr>
                <w:rFonts w:ascii="Courier New" w:hAnsi="Courier New" w:cs="Courier New"/>
                <w:b/>
                <w:bCs/>
                <w:sz w:val="18"/>
                <w:szCs w:val="18"/>
                <w:highlight w:val="yellow"/>
                <w:lang w:val="en-US"/>
              </w:rPr>
              <w:t>xs:element</w:t>
            </w:r>
            <w:proofErr w:type="spellEnd"/>
            <w:proofErr w:type="gramEnd"/>
            <w:r w:rsidRPr="00523A18">
              <w:rPr>
                <w:rFonts w:ascii="Courier New" w:hAnsi="Courier New" w:cs="Courier New"/>
                <w:b/>
                <w:bCs/>
                <w:sz w:val="18"/>
                <w:szCs w:val="18"/>
                <w:highlight w:val="yellow"/>
                <w:lang w:val="en-US"/>
              </w:rPr>
              <w:t xml:space="preserve"> name="</w:t>
            </w:r>
            <w:proofErr w:type="spellStart"/>
            <w:r w:rsidRPr="00523A18">
              <w:rPr>
                <w:rFonts w:ascii="Courier New" w:hAnsi="Courier New" w:cs="Courier New"/>
                <w:b/>
                <w:bCs/>
                <w:sz w:val="18"/>
                <w:szCs w:val="18"/>
                <w:highlight w:val="yellow"/>
                <w:lang w:val="en-US"/>
              </w:rPr>
              <w:t>ExportOperation</w:t>
            </w:r>
            <w:proofErr w:type="spellEnd"/>
            <w:r w:rsidRPr="00523A18">
              <w:rPr>
                <w:rFonts w:ascii="Courier New" w:hAnsi="Courier New" w:cs="Courier New"/>
                <w:b/>
                <w:bCs/>
                <w:sz w:val="18"/>
                <w:szCs w:val="18"/>
                <w:highlight w:val="yellow"/>
                <w:lang w:val="en-US"/>
              </w:rPr>
              <w:t xml:space="preserve">" </w:t>
            </w:r>
            <w:proofErr w:type="spellStart"/>
            <w:r w:rsidRPr="00523A18">
              <w:rPr>
                <w:rFonts w:ascii="Courier New" w:hAnsi="Courier New" w:cs="Courier New"/>
                <w:b/>
                <w:bCs/>
                <w:sz w:val="18"/>
                <w:szCs w:val="18"/>
                <w:highlight w:val="yellow"/>
                <w:lang w:val="en-US"/>
              </w:rPr>
              <w:t>maxOccurs</w:t>
            </w:r>
            <w:proofErr w:type="spellEnd"/>
            <w:r w:rsidRPr="00523A18">
              <w:rPr>
                <w:rFonts w:ascii="Courier New" w:hAnsi="Courier New" w:cs="Courier New"/>
                <w:b/>
                <w:bCs/>
                <w:sz w:val="18"/>
                <w:szCs w:val="18"/>
                <w:highlight w:val="yellow"/>
                <w:lang w:val="en-US"/>
              </w:rPr>
              <w:t>="</w:t>
            </w:r>
            <w:r w:rsidR="00B21851" w:rsidRPr="00523A18">
              <w:rPr>
                <w:rFonts w:ascii="Courier New" w:hAnsi="Courier New" w:cs="Courier New"/>
                <w:b/>
                <w:bCs/>
                <w:sz w:val="18"/>
                <w:szCs w:val="18"/>
                <w:highlight w:val="yellow"/>
                <w:lang w:val="en-US"/>
              </w:rPr>
              <w:t>19</w:t>
            </w:r>
            <w:r w:rsidRPr="00523A18">
              <w:rPr>
                <w:rFonts w:ascii="Courier New" w:hAnsi="Courier New" w:cs="Courier New"/>
                <w:b/>
                <w:bCs/>
                <w:sz w:val="18"/>
                <w:szCs w:val="18"/>
                <w:highlight w:val="yellow"/>
                <w:lang w:val="en-US"/>
              </w:rPr>
              <w:t>99" type="ExportOperationType02"&gt;</w:t>
            </w:r>
          </w:p>
          <w:p w14:paraId="43E1087A" w14:textId="77777777" w:rsidR="00A54E8E" w:rsidRPr="00523A18" w:rsidRDefault="00A54E8E" w:rsidP="00A54E8E">
            <w:pPr>
              <w:rPr>
                <w:rFonts w:ascii="Courier New" w:hAnsi="Courier New" w:cs="Courier New"/>
                <w:b/>
                <w:bCs/>
                <w:sz w:val="18"/>
                <w:szCs w:val="18"/>
                <w:highlight w:val="yellow"/>
                <w:lang w:val="en-US"/>
              </w:rPr>
            </w:pPr>
            <w:r w:rsidRPr="00523A18">
              <w:rPr>
                <w:rFonts w:ascii="Courier New" w:hAnsi="Courier New" w:cs="Courier New"/>
                <w:b/>
                <w:bCs/>
                <w:sz w:val="18"/>
                <w:szCs w:val="18"/>
                <w:highlight w:val="yellow"/>
                <w:lang w:val="en-US"/>
              </w:rPr>
              <w:t xml:space="preserve">        &lt;</w:t>
            </w:r>
            <w:proofErr w:type="spellStart"/>
            <w:proofErr w:type="gramStart"/>
            <w:r w:rsidRPr="00523A18">
              <w:rPr>
                <w:rFonts w:ascii="Courier New" w:hAnsi="Courier New" w:cs="Courier New"/>
                <w:b/>
                <w:bCs/>
                <w:sz w:val="18"/>
                <w:szCs w:val="18"/>
                <w:highlight w:val="yellow"/>
                <w:lang w:val="en-US"/>
              </w:rPr>
              <w:t>xs:annotation</w:t>
            </w:r>
            <w:proofErr w:type="spellEnd"/>
            <w:proofErr w:type="gramEnd"/>
            <w:r w:rsidRPr="00523A18">
              <w:rPr>
                <w:rFonts w:ascii="Courier New" w:hAnsi="Courier New" w:cs="Courier New"/>
                <w:b/>
                <w:bCs/>
                <w:sz w:val="18"/>
                <w:szCs w:val="18"/>
                <w:highlight w:val="yellow"/>
                <w:lang w:val="en-US"/>
              </w:rPr>
              <w:t>&gt;</w:t>
            </w:r>
          </w:p>
          <w:p w14:paraId="2B0F072A" w14:textId="77777777" w:rsidR="00A54E8E" w:rsidRPr="00523A18" w:rsidRDefault="00A54E8E" w:rsidP="00A54E8E">
            <w:pPr>
              <w:rPr>
                <w:rFonts w:ascii="Courier New" w:hAnsi="Courier New" w:cs="Courier New"/>
                <w:b/>
                <w:bCs/>
                <w:sz w:val="18"/>
                <w:szCs w:val="18"/>
                <w:highlight w:val="yellow"/>
                <w:lang w:val="en-US"/>
              </w:rPr>
            </w:pPr>
            <w:r w:rsidRPr="00523A18">
              <w:rPr>
                <w:rFonts w:ascii="Courier New" w:hAnsi="Courier New" w:cs="Courier New"/>
                <w:b/>
                <w:bCs/>
                <w:sz w:val="18"/>
                <w:szCs w:val="18"/>
                <w:highlight w:val="yellow"/>
                <w:lang w:val="en-US"/>
              </w:rPr>
              <w:t xml:space="preserve">          &lt;</w:t>
            </w:r>
            <w:proofErr w:type="spellStart"/>
            <w:proofErr w:type="gramStart"/>
            <w:r w:rsidRPr="00523A18">
              <w:rPr>
                <w:rFonts w:ascii="Courier New" w:hAnsi="Courier New" w:cs="Courier New"/>
                <w:b/>
                <w:bCs/>
                <w:sz w:val="18"/>
                <w:szCs w:val="18"/>
                <w:highlight w:val="yellow"/>
                <w:lang w:val="en-US"/>
              </w:rPr>
              <w:t>xs:documentation</w:t>
            </w:r>
            <w:proofErr w:type="spellEnd"/>
            <w:proofErr w:type="gramEnd"/>
            <w:r w:rsidRPr="00523A18">
              <w:rPr>
                <w:rFonts w:ascii="Courier New" w:hAnsi="Courier New" w:cs="Courier New"/>
                <w:b/>
                <w:bCs/>
                <w:sz w:val="18"/>
                <w:szCs w:val="18"/>
                <w:highlight w:val="yellow"/>
                <w:lang w:val="en-US"/>
              </w:rPr>
              <w:t>&gt;</w:t>
            </w:r>
          </w:p>
          <w:p w14:paraId="7A929DBC" w14:textId="77777777" w:rsidR="00A54E8E" w:rsidRPr="00523A18" w:rsidRDefault="00A54E8E" w:rsidP="00A54E8E">
            <w:pPr>
              <w:rPr>
                <w:rFonts w:ascii="Courier New" w:hAnsi="Courier New" w:cs="Courier New"/>
                <w:b/>
                <w:bCs/>
                <w:sz w:val="18"/>
                <w:szCs w:val="18"/>
                <w:highlight w:val="yellow"/>
                <w:lang w:val="en-US"/>
              </w:rPr>
            </w:pPr>
            <w:r w:rsidRPr="00523A18">
              <w:rPr>
                <w:rFonts w:ascii="Courier New" w:hAnsi="Courier New" w:cs="Courier New"/>
                <w:b/>
                <w:bCs/>
                <w:sz w:val="18"/>
                <w:szCs w:val="18"/>
                <w:highlight w:val="yellow"/>
                <w:lang w:val="en-US"/>
              </w:rPr>
              <w:t xml:space="preserve">            &lt;description value="EXPORT OPERATION" /&gt;</w:t>
            </w:r>
          </w:p>
          <w:p w14:paraId="65BA4070" w14:textId="77777777" w:rsidR="00A54E8E" w:rsidRPr="00523A18" w:rsidRDefault="00A54E8E" w:rsidP="00A54E8E">
            <w:pPr>
              <w:rPr>
                <w:rFonts w:ascii="Courier New" w:hAnsi="Courier New" w:cs="Courier New"/>
                <w:b/>
                <w:bCs/>
                <w:sz w:val="18"/>
                <w:szCs w:val="18"/>
                <w:highlight w:val="yellow"/>
                <w:lang w:val="en-US"/>
              </w:rPr>
            </w:pPr>
            <w:r w:rsidRPr="00523A18">
              <w:rPr>
                <w:rFonts w:ascii="Courier New" w:hAnsi="Courier New" w:cs="Courier New"/>
                <w:b/>
                <w:bCs/>
                <w:sz w:val="18"/>
                <w:szCs w:val="18"/>
                <w:highlight w:val="yellow"/>
                <w:lang w:val="en-US"/>
              </w:rPr>
              <w:t xml:space="preserve">            &lt;optionality value="R" /&gt;</w:t>
            </w:r>
          </w:p>
          <w:p w14:paraId="3546EE5E" w14:textId="77777777" w:rsidR="00A54E8E" w:rsidRPr="00523A18" w:rsidRDefault="00A54E8E" w:rsidP="00A54E8E">
            <w:pPr>
              <w:rPr>
                <w:rFonts w:ascii="Courier New" w:hAnsi="Courier New" w:cs="Courier New"/>
                <w:b/>
                <w:bCs/>
                <w:sz w:val="18"/>
                <w:szCs w:val="18"/>
                <w:highlight w:val="yellow"/>
                <w:lang w:val="en-US"/>
              </w:rPr>
            </w:pPr>
            <w:r w:rsidRPr="00523A18">
              <w:rPr>
                <w:rFonts w:ascii="Courier New" w:hAnsi="Courier New" w:cs="Courier New"/>
                <w:b/>
                <w:bCs/>
                <w:sz w:val="18"/>
                <w:szCs w:val="18"/>
                <w:highlight w:val="yellow"/>
                <w:lang w:val="en-US"/>
              </w:rPr>
              <w:t xml:space="preserve">          &lt;/</w:t>
            </w:r>
            <w:proofErr w:type="spellStart"/>
            <w:proofErr w:type="gramStart"/>
            <w:r w:rsidRPr="00523A18">
              <w:rPr>
                <w:rFonts w:ascii="Courier New" w:hAnsi="Courier New" w:cs="Courier New"/>
                <w:b/>
                <w:bCs/>
                <w:sz w:val="18"/>
                <w:szCs w:val="18"/>
                <w:highlight w:val="yellow"/>
                <w:lang w:val="en-US"/>
              </w:rPr>
              <w:t>xs:documentation</w:t>
            </w:r>
            <w:proofErr w:type="spellEnd"/>
            <w:proofErr w:type="gramEnd"/>
            <w:r w:rsidRPr="00523A18">
              <w:rPr>
                <w:rFonts w:ascii="Courier New" w:hAnsi="Courier New" w:cs="Courier New"/>
                <w:b/>
                <w:bCs/>
                <w:sz w:val="18"/>
                <w:szCs w:val="18"/>
                <w:highlight w:val="yellow"/>
                <w:lang w:val="en-US"/>
              </w:rPr>
              <w:t>&gt;</w:t>
            </w:r>
          </w:p>
          <w:p w14:paraId="7D335247" w14:textId="77777777" w:rsidR="00A54E8E" w:rsidRPr="00523A18" w:rsidRDefault="00A54E8E" w:rsidP="00A54E8E">
            <w:pPr>
              <w:rPr>
                <w:rFonts w:ascii="Courier New" w:hAnsi="Courier New" w:cs="Courier New"/>
                <w:b/>
                <w:bCs/>
                <w:sz w:val="18"/>
                <w:szCs w:val="18"/>
                <w:highlight w:val="yellow"/>
                <w:lang w:val="en-US"/>
              </w:rPr>
            </w:pPr>
            <w:r w:rsidRPr="00523A18">
              <w:rPr>
                <w:rFonts w:ascii="Courier New" w:hAnsi="Courier New" w:cs="Courier New"/>
                <w:b/>
                <w:bCs/>
                <w:sz w:val="18"/>
                <w:szCs w:val="18"/>
                <w:highlight w:val="yellow"/>
                <w:lang w:val="en-US"/>
              </w:rPr>
              <w:t xml:space="preserve">        &lt;/</w:t>
            </w:r>
            <w:proofErr w:type="spellStart"/>
            <w:proofErr w:type="gramStart"/>
            <w:r w:rsidRPr="00523A18">
              <w:rPr>
                <w:rFonts w:ascii="Courier New" w:hAnsi="Courier New" w:cs="Courier New"/>
                <w:b/>
                <w:bCs/>
                <w:sz w:val="18"/>
                <w:szCs w:val="18"/>
                <w:highlight w:val="yellow"/>
                <w:lang w:val="en-US"/>
              </w:rPr>
              <w:t>xs:annotation</w:t>
            </w:r>
            <w:proofErr w:type="spellEnd"/>
            <w:proofErr w:type="gramEnd"/>
            <w:r w:rsidRPr="00523A18">
              <w:rPr>
                <w:rFonts w:ascii="Courier New" w:hAnsi="Courier New" w:cs="Courier New"/>
                <w:b/>
                <w:bCs/>
                <w:sz w:val="18"/>
                <w:szCs w:val="18"/>
                <w:highlight w:val="yellow"/>
                <w:lang w:val="en-US"/>
              </w:rPr>
              <w:t>&gt;</w:t>
            </w:r>
          </w:p>
          <w:p w14:paraId="7555180A" w14:textId="34E86E99" w:rsidR="00A54E8E" w:rsidRPr="00523A18" w:rsidRDefault="00A54E8E" w:rsidP="00A54E8E">
            <w:pPr>
              <w:rPr>
                <w:rFonts w:ascii="Courier New" w:hAnsi="Courier New" w:cs="Courier New"/>
                <w:b/>
                <w:bCs/>
                <w:sz w:val="18"/>
                <w:szCs w:val="18"/>
                <w:highlight w:val="yellow"/>
                <w:lang w:val="en-US"/>
              </w:rPr>
            </w:pPr>
            <w:r w:rsidRPr="00523A18">
              <w:rPr>
                <w:rFonts w:ascii="Courier New" w:hAnsi="Courier New" w:cs="Courier New"/>
                <w:b/>
                <w:bCs/>
                <w:sz w:val="18"/>
                <w:szCs w:val="18"/>
                <w:highlight w:val="yellow"/>
                <w:lang w:val="en-US"/>
              </w:rPr>
              <w:t xml:space="preserve">      &lt;/</w:t>
            </w:r>
            <w:proofErr w:type="spellStart"/>
            <w:proofErr w:type="gramStart"/>
            <w:r w:rsidRPr="00523A18">
              <w:rPr>
                <w:rFonts w:ascii="Courier New" w:hAnsi="Courier New" w:cs="Courier New"/>
                <w:b/>
                <w:bCs/>
                <w:sz w:val="18"/>
                <w:szCs w:val="18"/>
                <w:highlight w:val="yellow"/>
                <w:lang w:val="en-US"/>
              </w:rPr>
              <w:t>xs:element</w:t>
            </w:r>
            <w:proofErr w:type="spellEnd"/>
            <w:proofErr w:type="gramEnd"/>
            <w:r w:rsidRPr="00523A18">
              <w:rPr>
                <w:rFonts w:ascii="Courier New" w:hAnsi="Courier New" w:cs="Courier New"/>
                <w:b/>
                <w:bCs/>
                <w:sz w:val="18"/>
                <w:szCs w:val="18"/>
                <w:highlight w:val="yellow"/>
                <w:lang w:val="en-US"/>
              </w:rPr>
              <w:t>&gt;</w:t>
            </w:r>
          </w:p>
          <w:p w14:paraId="0FE4481E" w14:textId="77777777" w:rsidR="00A54E8E" w:rsidRPr="00523A18" w:rsidRDefault="00A54E8E" w:rsidP="00A54E8E">
            <w:pPr>
              <w:rPr>
                <w:rFonts w:ascii="Courier New" w:hAnsi="Courier New" w:cs="Courier New"/>
                <w:sz w:val="18"/>
                <w:szCs w:val="18"/>
              </w:rPr>
            </w:pPr>
            <w:r w:rsidRPr="00523A18">
              <w:rPr>
                <w:rFonts w:ascii="Courier New" w:hAnsi="Courier New" w:cs="Courier New"/>
                <w:sz w:val="18"/>
                <w:szCs w:val="18"/>
              </w:rPr>
              <w:t xml:space="preserve">    &lt;</w:t>
            </w:r>
            <w:proofErr w:type="spellStart"/>
            <w:r w:rsidRPr="00523A18">
              <w:rPr>
                <w:rFonts w:ascii="Courier New" w:hAnsi="Courier New" w:cs="Courier New"/>
                <w:sz w:val="18"/>
                <w:szCs w:val="18"/>
              </w:rPr>
              <w:t>xs:sequence</w:t>
            </w:r>
            <w:proofErr w:type="spellEnd"/>
            <w:r w:rsidRPr="00523A18">
              <w:rPr>
                <w:rFonts w:ascii="Courier New" w:hAnsi="Courier New" w:cs="Courier New"/>
                <w:sz w:val="18"/>
                <w:szCs w:val="18"/>
              </w:rPr>
              <w:t>&gt;</w:t>
            </w:r>
          </w:p>
          <w:p w14:paraId="5B4B6802" w14:textId="77777777" w:rsidR="00C15B03" w:rsidRDefault="00A54E8E" w:rsidP="00A54E8E">
            <w:pPr>
              <w:rPr>
                <w:rFonts w:ascii="Courier New" w:hAnsi="Courier New" w:cs="Courier New"/>
                <w:sz w:val="18"/>
                <w:szCs w:val="18"/>
              </w:rPr>
            </w:pPr>
            <w:r w:rsidRPr="00523A18">
              <w:rPr>
                <w:rFonts w:ascii="Courier New" w:hAnsi="Courier New" w:cs="Courier New"/>
                <w:sz w:val="18"/>
                <w:szCs w:val="18"/>
              </w:rPr>
              <w:t xml:space="preserve">      &lt;</w:t>
            </w:r>
            <w:proofErr w:type="spellStart"/>
            <w:r w:rsidRPr="00523A18">
              <w:rPr>
                <w:rFonts w:ascii="Courier New" w:hAnsi="Courier New" w:cs="Courier New"/>
                <w:sz w:val="18"/>
                <w:szCs w:val="18"/>
              </w:rPr>
              <w:t>xs:element</w:t>
            </w:r>
            <w:proofErr w:type="spellEnd"/>
            <w:r w:rsidRPr="00523A18">
              <w:rPr>
                <w:rFonts w:ascii="Courier New" w:hAnsi="Courier New" w:cs="Courier New"/>
                <w:sz w:val="18"/>
                <w:szCs w:val="18"/>
              </w:rPr>
              <w:t xml:space="preserve"> name="</w:t>
            </w:r>
            <w:proofErr w:type="spellStart"/>
            <w:r w:rsidRPr="00523A18">
              <w:rPr>
                <w:rFonts w:ascii="Courier New" w:hAnsi="Courier New" w:cs="Courier New"/>
                <w:sz w:val="18"/>
                <w:szCs w:val="18"/>
              </w:rPr>
              <w:t>ConsignmentItem</w:t>
            </w:r>
            <w:proofErr w:type="spellEnd"/>
            <w:r w:rsidRPr="00523A18">
              <w:rPr>
                <w:rFonts w:ascii="Courier New" w:hAnsi="Courier New" w:cs="Courier New"/>
                <w:sz w:val="18"/>
                <w:szCs w:val="18"/>
              </w:rPr>
              <w:t xml:space="preserve">" </w:t>
            </w:r>
            <w:proofErr w:type="spellStart"/>
            <w:r w:rsidRPr="00523A18">
              <w:rPr>
                <w:rFonts w:ascii="Courier New" w:hAnsi="Courier New" w:cs="Courier New"/>
                <w:sz w:val="18"/>
                <w:szCs w:val="18"/>
              </w:rPr>
              <w:t>maxOccurs</w:t>
            </w:r>
            <w:proofErr w:type="spellEnd"/>
            <w:r w:rsidRPr="00523A18">
              <w:rPr>
                <w:rFonts w:ascii="Courier New" w:hAnsi="Courier New" w:cs="Courier New"/>
                <w:sz w:val="18"/>
                <w:szCs w:val="18"/>
              </w:rPr>
              <w:t>="999"</w:t>
            </w:r>
          </w:p>
          <w:p w14:paraId="43AF658A" w14:textId="6DCB848C" w:rsidR="00A54E8E" w:rsidRPr="00523A18" w:rsidRDefault="00C15B03" w:rsidP="00A54E8E">
            <w:pPr>
              <w:rPr>
                <w:rFonts w:ascii="Courier New" w:hAnsi="Courier New" w:cs="Courier New"/>
                <w:sz w:val="18"/>
                <w:szCs w:val="18"/>
              </w:rPr>
            </w:pPr>
            <w:r>
              <w:rPr>
                <w:rFonts w:ascii="Courier New" w:hAnsi="Courier New" w:cs="Courier New"/>
                <w:sz w:val="18"/>
                <w:szCs w:val="18"/>
              </w:rPr>
              <w:t xml:space="preserve">      </w:t>
            </w:r>
            <w:r w:rsidR="00A54E8E" w:rsidRPr="00523A18">
              <w:rPr>
                <w:rFonts w:ascii="Courier New" w:hAnsi="Courier New" w:cs="Courier New"/>
                <w:sz w:val="18"/>
                <w:szCs w:val="18"/>
              </w:rPr>
              <w:t xml:space="preserve"> type="ConsignmentItemType06"&gt;</w:t>
            </w:r>
          </w:p>
          <w:p w14:paraId="3AD73347" w14:textId="77777777" w:rsidR="00A54E8E" w:rsidRPr="00523A18" w:rsidRDefault="00A54E8E" w:rsidP="00A54E8E">
            <w:pPr>
              <w:rPr>
                <w:rFonts w:ascii="Courier New" w:hAnsi="Courier New" w:cs="Courier New"/>
                <w:sz w:val="18"/>
                <w:szCs w:val="18"/>
              </w:rPr>
            </w:pPr>
            <w:r w:rsidRPr="00523A18">
              <w:rPr>
                <w:rFonts w:ascii="Courier New" w:hAnsi="Courier New" w:cs="Courier New"/>
                <w:sz w:val="18"/>
                <w:szCs w:val="18"/>
              </w:rPr>
              <w:t xml:space="preserve">        &lt;</w:t>
            </w:r>
            <w:proofErr w:type="spellStart"/>
            <w:r w:rsidRPr="00523A18">
              <w:rPr>
                <w:rFonts w:ascii="Courier New" w:hAnsi="Courier New" w:cs="Courier New"/>
                <w:sz w:val="18"/>
                <w:szCs w:val="18"/>
              </w:rPr>
              <w:t>xs:annotation</w:t>
            </w:r>
            <w:proofErr w:type="spellEnd"/>
            <w:r w:rsidRPr="00523A18">
              <w:rPr>
                <w:rFonts w:ascii="Courier New" w:hAnsi="Courier New" w:cs="Courier New"/>
                <w:sz w:val="18"/>
                <w:szCs w:val="18"/>
              </w:rPr>
              <w:t>&gt;</w:t>
            </w:r>
          </w:p>
          <w:p w14:paraId="6CD703F5" w14:textId="77777777" w:rsidR="00A54E8E" w:rsidRPr="00523A18" w:rsidRDefault="00A54E8E" w:rsidP="00A54E8E">
            <w:pPr>
              <w:rPr>
                <w:rFonts w:ascii="Courier New" w:hAnsi="Courier New" w:cs="Courier New"/>
                <w:sz w:val="18"/>
                <w:szCs w:val="18"/>
              </w:rPr>
            </w:pPr>
            <w:r w:rsidRPr="00523A18">
              <w:rPr>
                <w:rFonts w:ascii="Courier New" w:hAnsi="Courier New" w:cs="Courier New"/>
                <w:sz w:val="18"/>
                <w:szCs w:val="18"/>
              </w:rPr>
              <w:t xml:space="preserve">          &lt;</w:t>
            </w:r>
            <w:proofErr w:type="spellStart"/>
            <w:r w:rsidRPr="00523A18">
              <w:rPr>
                <w:rFonts w:ascii="Courier New" w:hAnsi="Courier New" w:cs="Courier New"/>
                <w:sz w:val="18"/>
                <w:szCs w:val="18"/>
              </w:rPr>
              <w:t>xs:documentation</w:t>
            </w:r>
            <w:proofErr w:type="spellEnd"/>
            <w:r w:rsidRPr="00523A18">
              <w:rPr>
                <w:rFonts w:ascii="Courier New" w:hAnsi="Courier New" w:cs="Courier New"/>
                <w:sz w:val="18"/>
                <w:szCs w:val="18"/>
              </w:rPr>
              <w:t>&gt;</w:t>
            </w:r>
          </w:p>
          <w:p w14:paraId="0FBFADB1" w14:textId="77777777" w:rsidR="00A54E8E" w:rsidRPr="00523A18" w:rsidRDefault="00A54E8E" w:rsidP="00A54E8E">
            <w:pPr>
              <w:rPr>
                <w:rFonts w:ascii="Courier New" w:hAnsi="Courier New" w:cs="Courier New"/>
                <w:sz w:val="18"/>
                <w:szCs w:val="18"/>
              </w:rPr>
            </w:pPr>
            <w:r w:rsidRPr="00523A18">
              <w:rPr>
                <w:rFonts w:ascii="Courier New" w:hAnsi="Courier New" w:cs="Courier New"/>
                <w:sz w:val="18"/>
                <w:szCs w:val="18"/>
              </w:rPr>
              <w:t xml:space="preserve">            &lt;description value="CONSIGNMENT ITEM" /&gt;</w:t>
            </w:r>
          </w:p>
          <w:p w14:paraId="47771121" w14:textId="77777777" w:rsidR="00A54E8E" w:rsidRPr="00523A18" w:rsidRDefault="00A54E8E" w:rsidP="00A54E8E">
            <w:pPr>
              <w:rPr>
                <w:rFonts w:ascii="Courier New" w:hAnsi="Courier New" w:cs="Courier New"/>
                <w:sz w:val="18"/>
                <w:szCs w:val="18"/>
              </w:rPr>
            </w:pPr>
            <w:r w:rsidRPr="00523A18">
              <w:rPr>
                <w:rFonts w:ascii="Courier New" w:hAnsi="Courier New" w:cs="Courier New"/>
                <w:sz w:val="18"/>
                <w:szCs w:val="18"/>
              </w:rPr>
              <w:t xml:space="preserve">            &lt;optionality value="R" /&gt;</w:t>
            </w:r>
          </w:p>
          <w:p w14:paraId="3DD8F0CF" w14:textId="77777777" w:rsidR="00A54E8E" w:rsidRPr="00523A18" w:rsidRDefault="00A54E8E" w:rsidP="00A54E8E">
            <w:pPr>
              <w:rPr>
                <w:rFonts w:ascii="Courier New" w:hAnsi="Courier New" w:cs="Courier New"/>
                <w:sz w:val="18"/>
                <w:szCs w:val="18"/>
              </w:rPr>
            </w:pPr>
            <w:r w:rsidRPr="00523A18">
              <w:rPr>
                <w:rFonts w:ascii="Courier New" w:hAnsi="Courier New" w:cs="Courier New"/>
                <w:sz w:val="18"/>
                <w:szCs w:val="18"/>
              </w:rPr>
              <w:t xml:space="preserve">          &lt;/</w:t>
            </w:r>
            <w:proofErr w:type="spellStart"/>
            <w:r w:rsidRPr="00523A18">
              <w:rPr>
                <w:rFonts w:ascii="Courier New" w:hAnsi="Courier New" w:cs="Courier New"/>
                <w:sz w:val="18"/>
                <w:szCs w:val="18"/>
              </w:rPr>
              <w:t>xs:documentation</w:t>
            </w:r>
            <w:proofErr w:type="spellEnd"/>
            <w:r w:rsidRPr="00523A18">
              <w:rPr>
                <w:rFonts w:ascii="Courier New" w:hAnsi="Courier New" w:cs="Courier New"/>
                <w:sz w:val="18"/>
                <w:szCs w:val="18"/>
              </w:rPr>
              <w:t>&gt;</w:t>
            </w:r>
          </w:p>
          <w:p w14:paraId="469B1C86" w14:textId="77777777" w:rsidR="00A54E8E" w:rsidRPr="00523A18" w:rsidRDefault="00A54E8E" w:rsidP="00A54E8E">
            <w:pPr>
              <w:rPr>
                <w:rFonts w:ascii="Courier New" w:hAnsi="Courier New" w:cs="Courier New"/>
                <w:sz w:val="18"/>
                <w:szCs w:val="18"/>
              </w:rPr>
            </w:pPr>
            <w:r w:rsidRPr="00523A18">
              <w:rPr>
                <w:rFonts w:ascii="Courier New" w:hAnsi="Courier New" w:cs="Courier New"/>
                <w:sz w:val="18"/>
                <w:szCs w:val="18"/>
              </w:rPr>
              <w:t xml:space="preserve">        &lt;/</w:t>
            </w:r>
            <w:proofErr w:type="spellStart"/>
            <w:r w:rsidRPr="00523A18">
              <w:rPr>
                <w:rFonts w:ascii="Courier New" w:hAnsi="Courier New" w:cs="Courier New"/>
                <w:sz w:val="18"/>
                <w:szCs w:val="18"/>
              </w:rPr>
              <w:t>xs:annotation</w:t>
            </w:r>
            <w:proofErr w:type="spellEnd"/>
            <w:r w:rsidRPr="00523A18">
              <w:rPr>
                <w:rFonts w:ascii="Courier New" w:hAnsi="Courier New" w:cs="Courier New"/>
                <w:sz w:val="18"/>
                <w:szCs w:val="18"/>
              </w:rPr>
              <w:t>&gt;</w:t>
            </w:r>
          </w:p>
          <w:p w14:paraId="47A22D07" w14:textId="77777777" w:rsidR="00A54E8E" w:rsidRPr="00523A18" w:rsidRDefault="00A54E8E" w:rsidP="00A54E8E">
            <w:pPr>
              <w:rPr>
                <w:rFonts w:ascii="Courier New" w:hAnsi="Courier New" w:cs="Courier New"/>
                <w:sz w:val="18"/>
                <w:szCs w:val="18"/>
              </w:rPr>
            </w:pPr>
            <w:r w:rsidRPr="00523A18">
              <w:rPr>
                <w:rFonts w:ascii="Courier New" w:hAnsi="Courier New" w:cs="Courier New"/>
                <w:sz w:val="18"/>
                <w:szCs w:val="18"/>
              </w:rPr>
              <w:t xml:space="preserve">      &lt;/</w:t>
            </w:r>
            <w:proofErr w:type="spellStart"/>
            <w:r w:rsidRPr="00523A18">
              <w:rPr>
                <w:rFonts w:ascii="Courier New" w:hAnsi="Courier New" w:cs="Courier New"/>
                <w:sz w:val="18"/>
                <w:szCs w:val="18"/>
              </w:rPr>
              <w:t>xs:element</w:t>
            </w:r>
            <w:proofErr w:type="spellEnd"/>
            <w:r w:rsidRPr="00523A18">
              <w:rPr>
                <w:rFonts w:ascii="Courier New" w:hAnsi="Courier New" w:cs="Courier New"/>
                <w:sz w:val="18"/>
                <w:szCs w:val="18"/>
              </w:rPr>
              <w:t>&gt;</w:t>
            </w:r>
          </w:p>
          <w:p w14:paraId="41CF4AE8" w14:textId="77777777" w:rsidR="00A54E8E" w:rsidRPr="00523A18" w:rsidRDefault="00A54E8E" w:rsidP="00A54E8E">
            <w:pPr>
              <w:rPr>
                <w:rFonts w:ascii="Courier New" w:hAnsi="Courier New" w:cs="Courier New"/>
                <w:sz w:val="18"/>
                <w:szCs w:val="18"/>
                <w:lang w:val="en-US"/>
              </w:rPr>
            </w:pPr>
            <w:r w:rsidRPr="00523A18">
              <w:rPr>
                <w:rFonts w:ascii="Courier New" w:hAnsi="Courier New" w:cs="Courier New"/>
                <w:sz w:val="18"/>
                <w:szCs w:val="18"/>
              </w:rPr>
              <w:t xml:space="preserve">    &lt;/</w:t>
            </w:r>
            <w:proofErr w:type="spellStart"/>
            <w:r w:rsidRPr="00523A18">
              <w:rPr>
                <w:rFonts w:ascii="Courier New" w:hAnsi="Courier New" w:cs="Courier New"/>
                <w:sz w:val="18"/>
                <w:szCs w:val="18"/>
              </w:rPr>
              <w:t>xs:sequence</w:t>
            </w:r>
            <w:proofErr w:type="spellEnd"/>
            <w:r w:rsidRPr="00523A18">
              <w:rPr>
                <w:rFonts w:ascii="Courier New" w:hAnsi="Courier New" w:cs="Courier New"/>
                <w:sz w:val="18"/>
                <w:szCs w:val="18"/>
              </w:rPr>
              <w:t>&gt;</w:t>
            </w:r>
          </w:p>
          <w:p w14:paraId="741B3533" w14:textId="258D890C" w:rsidR="00AD3966" w:rsidRPr="00523A18" w:rsidRDefault="00A54E8E" w:rsidP="00A54E8E">
            <w:pPr>
              <w:rPr>
                <w:rFonts w:ascii="Courier New" w:hAnsi="Courier New" w:cs="Courier New"/>
                <w:sz w:val="18"/>
                <w:szCs w:val="18"/>
              </w:rPr>
            </w:pPr>
            <w:r w:rsidRPr="00523A18">
              <w:rPr>
                <w:rFonts w:ascii="Courier New" w:hAnsi="Courier New" w:cs="Courier New"/>
                <w:sz w:val="18"/>
                <w:szCs w:val="18"/>
              </w:rPr>
              <w:t>&lt;/</w:t>
            </w:r>
            <w:proofErr w:type="spellStart"/>
            <w:r w:rsidRPr="00523A18">
              <w:rPr>
                <w:rFonts w:ascii="Courier New" w:hAnsi="Courier New" w:cs="Courier New"/>
                <w:sz w:val="18"/>
                <w:szCs w:val="18"/>
              </w:rPr>
              <w:t>xs:complexType</w:t>
            </w:r>
            <w:proofErr w:type="spellEnd"/>
            <w:r w:rsidRPr="00523A18">
              <w:rPr>
                <w:rFonts w:ascii="Courier New" w:hAnsi="Courier New" w:cs="Courier New"/>
                <w:sz w:val="18"/>
                <w:szCs w:val="18"/>
              </w:rPr>
              <w:t>&gt;</w:t>
            </w:r>
          </w:p>
          <w:p w14:paraId="4964AC60" w14:textId="5F77EEE4" w:rsidR="00AD3966" w:rsidRPr="00523A18" w:rsidRDefault="00DD263F" w:rsidP="006A70A1">
            <w:pPr>
              <w:pStyle w:val="paragraph"/>
              <w:textAlignment w:val="baseline"/>
              <w:rPr>
                <w:rFonts w:ascii="Courier New" w:hAnsi="Courier New" w:cs="Courier New"/>
                <w:sz w:val="18"/>
                <w:szCs w:val="18"/>
              </w:rPr>
            </w:pPr>
            <w:r w:rsidRPr="00523A18">
              <w:rPr>
                <w:rFonts w:ascii="Courier New" w:hAnsi="Courier New" w:cs="Courier New"/>
                <w:sz w:val="18"/>
                <w:szCs w:val="18"/>
              </w:rPr>
              <w:t>(…)</w:t>
            </w:r>
          </w:p>
          <w:p w14:paraId="6D2130AF" w14:textId="77777777" w:rsidR="00DD263F" w:rsidRPr="00523A18" w:rsidRDefault="00DD263F" w:rsidP="00DD263F">
            <w:pPr>
              <w:rPr>
                <w:rFonts w:ascii="Courier New" w:hAnsi="Courier New" w:cs="Courier New"/>
                <w:sz w:val="18"/>
                <w:szCs w:val="18"/>
              </w:rPr>
            </w:pPr>
            <w:r w:rsidRPr="00523A18">
              <w:rPr>
                <w:rFonts w:ascii="Courier New" w:hAnsi="Courier New" w:cs="Courier New"/>
                <w:sz w:val="18"/>
                <w:szCs w:val="18"/>
              </w:rPr>
              <w:t>&lt;</w:t>
            </w:r>
            <w:proofErr w:type="spellStart"/>
            <w:r w:rsidRPr="00523A18">
              <w:rPr>
                <w:rFonts w:ascii="Courier New" w:hAnsi="Courier New" w:cs="Courier New"/>
                <w:sz w:val="18"/>
                <w:szCs w:val="18"/>
              </w:rPr>
              <w:t>xs:complexType</w:t>
            </w:r>
            <w:proofErr w:type="spellEnd"/>
            <w:r w:rsidRPr="00523A18">
              <w:rPr>
                <w:rFonts w:ascii="Courier New" w:hAnsi="Courier New" w:cs="Courier New"/>
                <w:sz w:val="18"/>
                <w:szCs w:val="18"/>
              </w:rPr>
              <w:t xml:space="preserve"> name="ExportOperationType02"&gt;</w:t>
            </w:r>
          </w:p>
          <w:p w14:paraId="2D559FD0" w14:textId="77777777" w:rsidR="00DD263F" w:rsidRPr="00523A18" w:rsidRDefault="00DD263F" w:rsidP="00DD263F">
            <w:pPr>
              <w:rPr>
                <w:rFonts w:ascii="Courier New" w:hAnsi="Courier New" w:cs="Courier New"/>
                <w:sz w:val="18"/>
                <w:szCs w:val="18"/>
              </w:rPr>
            </w:pPr>
            <w:r w:rsidRPr="00523A18">
              <w:rPr>
                <w:rFonts w:ascii="Courier New" w:hAnsi="Courier New" w:cs="Courier New"/>
                <w:sz w:val="18"/>
                <w:szCs w:val="18"/>
              </w:rPr>
              <w:t xml:space="preserve">    &lt;</w:t>
            </w:r>
            <w:proofErr w:type="spellStart"/>
            <w:r w:rsidRPr="00523A18">
              <w:rPr>
                <w:rFonts w:ascii="Courier New" w:hAnsi="Courier New" w:cs="Courier New"/>
                <w:sz w:val="18"/>
                <w:szCs w:val="18"/>
              </w:rPr>
              <w:t>xs:annotation</w:t>
            </w:r>
            <w:proofErr w:type="spellEnd"/>
            <w:r w:rsidRPr="00523A18">
              <w:rPr>
                <w:rFonts w:ascii="Courier New" w:hAnsi="Courier New" w:cs="Courier New"/>
                <w:sz w:val="18"/>
                <w:szCs w:val="18"/>
              </w:rPr>
              <w:t>&gt;</w:t>
            </w:r>
          </w:p>
          <w:p w14:paraId="48E0C88D" w14:textId="77777777" w:rsidR="00DD263F" w:rsidRPr="00523A18" w:rsidRDefault="00DD263F" w:rsidP="00DD263F">
            <w:pPr>
              <w:rPr>
                <w:rFonts w:ascii="Courier New" w:hAnsi="Courier New" w:cs="Courier New"/>
                <w:sz w:val="18"/>
                <w:szCs w:val="18"/>
              </w:rPr>
            </w:pPr>
            <w:r w:rsidRPr="00523A18">
              <w:rPr>
                <w:rFonts w:ascii="Courier New" w:hAnsi="Courier New" w:cs="Courier New"/>
                <w:sz w:val="18"/>
                <w:szCs w:val="18"/>
              </w:rPr>
              <w:t xml:space="preserve">      &lt;</w:t>
            </w:r>
            <w:proofErr w:type="spellStart"/>
            <w:r w:rsidRPr="00523A18">
              <w:rPr>
                <w:rFonts w:ascii="Courier New" w:hAnsi="Courier New" w:cs="Courier New"/>
                <w:sz w:val="18"/>
                <w:szCs w:val="18"/>
              </w:rPr>
              <w:t>xs:documentation</w:t>
            </w:r>
            <w:proofErr w:type="spellEnd"/>
            <w:r w:rsidRPr="00523A18">
              <w:rPr>
                <w:rFonts w:ascii="Courier New" w:hAnsi="Courier New" w:cs="Courier New"/>
                <w:sz w:val="18"/>
                <w:szCs w:val="18"/>
              </w:rPr>
              <w:t>&gt;</w:t>
            </w:r>
          </w:p>
          <w:p w14:paraId="727AA8D4" w14:textId="77777777" w:rsidR="00DD263F" w:rsidRPr="00523A18" w:rsidRDefault="00DD263F" w:rsidP="00DD263F">
            <w:pPr>
              <w:rPr>
                <w:rFonts w:ascii="Courier New" w:hAnsi="Courier New" w:cs="Courier New"/>
                <w:sz w:val="18"/>
                <w:szCs w:val="18"/>
              </w:rPr>
            </w:pPr>
            <w:r w:rsidRPr="00523A18">
              <w:rPr>
                <w:rFonts w:ascii="Courier New" w:hAnsi="Courier New" w:cs="Courier New"/>
                <w:sz w:val="18"/>
                <w:szCs w:val="18"/>
              </w:rPr>
              <w:t xml:space="preserve">        &lt;</w:t>
            </w:r>
            <w:proofErr w:type="spellStart"/>
            <w:r w:rsidRPr="00523A18">
              <w:rPr>
                <w:rFonts w:ascii="Courier New" w:hAnsi="Courier New" w:cs="Courier New"/>
                <w:sz w:val="18"/>
                <w:szCs w:val="18"/>
              </w:rPr>
              <w:t>usedBy</w:t>
            </w:r>
            <w:proofErr w:type="spellEnd"/>
            <w:r w:rsidRPr="00523A18">
              <w:rPr>
                <w:rFonts w:ascii="Courier New" w:hAnsi="Courier New" w:cs="Courier New"/>
                <w:sz w:val="18"/>
                <w:szCs w:val="18"/>
              </w:rPr>
              <w:t>&gt;Used by 1/124 messages: CC190C&lt;/</w:t>
            </w:r>
            <w:proofErr w:type="spellStart"/>
            <w:r w:rsidRPr="00523A18">
              <w:rPr>
                <w:rFonts w:ascii="Courier New" w:hAnsi="Courier New" w:cs="Courier New"/>
                <w:sz w:val="18"/>
                <w:szCs w:val="18"/>
              </w:rPr>
              <w:t>usedBy</w:t>
            </w:r>
            <w:proofErr w:type="spellEnd"/>
            <w:r w:rsidRPr="00523A18">
              <w:rPr>
                <w:rFonts w:ascii="Courier New" w:hAnsi="Courier New" w:cs="Courier New"/>
                <w:sz w:val="18"/>
                <w:szCs w:val="18"/>
              </w:rPr>
              <w:t>&gt;</w:t>
            </w:r>
          </w:p>
          <w:p w14:paraId="66ABC486" w14:textId="77777777" w:rsidR="00DD263F" w:rsidRPr="00523A18" w:rsidRDefault="00DD263F" w:rsidP="00DD263F">
            <w:pPr>
              <w:rPr>
                <w:rFonts w:ascii="Courier New" w:hAnsi="Courier New" w:cs="Courier New"/>
                <w:sz w:val="18"/>
                <w:szCs w:val="18"/>
              </w:rPr>
            </w:pPr>
            <w:r w:rsidRPr="00523A18">
              <w:rPr>
                <w:rFonts w:ascii="Courier New" w:hAnsi="Courier New" w:cs="Courier New"/>
                <w:sz w:val="18"/>
                <w:szCs w:val="18"/>
              </w:rPr>
              <w:t xml:space="preserve">      &lt;/</w:t>
            </w:r>
            <w:proofErr w:type="spellStart"/>
            <w:r w:rsidRPr="00523A18">
              <w:rPr>
                <w:rFonts w:ascii="Courier New" w:hAnsi="Courier New" w:cs="Courier New"/>
                <w:sz w:val="18"/>
                <w:szCs w:val="18"/>
              </w:rPr>
              <w:t>xs:documentation</w:t>
            </w:r>
            <w:proofErr w:type="spellEnd"/>
            <w:r w:rsidRPr="00523A18">
              <w:rPr>
                <w:rFonts w:ascii="Courier New" w:hAnsi="Courier New" w:cs="Courier New"/>
                <w:sz w:val="18"/>
                <w:szCs w:val="18"/>
              </w:rPr>
              <w:t>&gt;</w:t>
            </w:r>
          </w:p>
          <w:p w14:paraId="669F3E17" w14:textId="77777777" w:rsidR="00DD263F" w:rsidRPr="00523A18" w:rsidRDefault="00DD263F" w:rsidP="00DD263F">
            <w:pPr>
              <w:rPr>
                <w:rFonts w:ascii="Courier New" w:hAnsi="Courier New" w:cs="Courier New"/>
                <w:sz w:val="18"/>
                <w:szCs w:val="18"/>
              </w:rPr>
            </w:pPr>
            <w:r w:rsidRPr="00523A18">
              <w:rPr>
                <w:rFonts w:ascii="Courier New" w:hAnsi="Courier New" w:cs="Courier New"/>
                <w:sz w:val="18"/>
                <w:szCs w:val="18"/>
              </w:rPr>
              <w:t xml:space="preserve">    &lt;/</w:t>
            </w:r>
            <w:proofErr w:type="spellStart"/>
            <w:r w:rsidRPr="00523A18">
              <w:rPr>
                <w:rFonts w:ascii="Courier New" w:hAnsi="Courier New" w:cs="Courier New"/>
                <w:sz w:val="18"/>
                <w:szCs w:val="18"/>
              </w:rPr>
              <w:t>xs:annotation</w:t>
            </w:r>
            <w:proofErr w:type="spellEnd"/>
            <w:r w:rsidRPr="00523A18">
              <w:rPr>
                <w:rFonts w:ascii="Courier New" w:hAnsi="Courier New" w:cs="Courier New"/>
                <w:sz w:val="18"/>
                <w:szCs w:val="18"/>
              </w:rPr>
              <w:t>&gt;</w:t>
            </w:r>
          </w:p>
          <w:p w14:paraId="061DEA66" w14:textId="77777777" w:rsidR="00DD263F" w:rsidRPr="00523A18" w:rsidRDefault="00DD263F" w:rsidP="00DD263F">
            <w:pPr>
              <w:rPr>
                <w:rFonts w:ascii="Courier New" w:hAnsi="Courier New" w:cs="Courier New"/>
                <w:sz w:val="18"/>
                <w:szCs w:val="18"/>
              </w:rPr>
            </w:pPr>
            <w:r w:rsidRPr="00523A18">
              <w:rPr>
                <w:rFonts w:ascii="Courier New" w:hAnsi="Courier New" w:cs="Courier New"/>
                <w:sz w:val="18"/>
                <w:szCs w:val="18"/>
              </w:rPr>
              <w:t xml:space="preserve">    &lt;</w:t>
            </w:r>
            <w:proofErr w:type="spellStart"/>
            <w:r w:rsidRPr="00523A18">
              <w:rPr>
                <w:rFonts w:ascii="Courier New" w:hAnsi="Courier New" w:cs="Courier New"/>
                <w:sz w:val="18"/>
                <w:szCs w:val="18"/>
              </w:rPr>
              <w:t>xs:sequence</w:t>
            </w:r>
            <w:proofErr w:type="spellEnd"/>
            <w:r w:rsidRPr="00523A18">
              <w:rPr>
                <w:rFonts w:ascii="Courier New" w:hAnsi="Courier New" w:cs="Courier New"/>
                <w:sz w:val="18"/>
                <w:szCs w:val="18"/>
              </w:rPr>
              <w:t>&gt;</w:t>
            </w:r>
          </w:p>
          <w:p w14:paraId="44B61010" w14:textId="77777777" w:rsidR="00DD263F" w:rsidRPr="00523A18" w:rsidRDefault="00DD263F" w:rsidP="00DD263F">
            <w:pPr>
              <w:rPr>
                <w:rFonts w:ascii="Courier New" w:hAnsi="Courier New" w:cs="Courier New"/>
                <w:strike/>
                <w:color w:val="FF0000"/>
                <w:sz w:val="18"/>
                <w:szCs w:val="18"/>
              </w:rPr>
            </w:pPr>
            <w:r w:rsidRPr="00523A18">
              <w:rPr>
                <w:rFonts w:ascii="Courier New" w:hAnsi="Courier New" w:cs="Courier New"/>
                <w:strike/>
                <w:color w:val="FF0000"/>
                <w:sz w:val="18"/>
                <w:szCs w:val="18"/>
              </w:rPr>
              <w:t xml:space="preserve">      &lt;</w:t>
            </w:r>
            <w:proofErr w:type="spellStart"/>
            <w:r w:rsidRPr="00523A18">
              <w:rPr>
                <w:rFonts w:ascii="Courier New" w:hAnsi="Courier New" w:cs="Courier New"/>
                <w:strike/>
                <w:color w:val="FF0000"/>
                <w:sz w:val="18"/>
                <w:szCs w:val="18"/>
              </w:rPr>
              <w:t>xs:element</w:t>
            </w:r>
            <w:proofErr w:type="spellEnd"/>
            <w:r w:rsidRPr="00523A18">
              <w:rPr>
                <w:rFonts w:ascii="Courier New" w:hAnsi="Courier New" w:cs="Courier New"/>
                <w:strike/>
                <w:color w:val="FF0000"/>
                <w:sz w:val="18"/>
                <w:szCs w:val="18"/>
              </w:rPr>
              <w:t xml:space="preserve"> name="</w:t>
            </w:r>
            <w:proofErr w:type="spellStart"/>
            <w:r w:rsidRPr="00523A18">
              <w:rPr>
                <w:rFonts w:ascii="Courier New" w:hAnsi="Courier New" w:cs="Courier New"/>
                <w:strike/>
                <w:color w:val="FF0000"/>
                <w:sz w:val="18"/>
                <w:szCs w:val="18"/>
              </w:rPr>
              <w:t>sequenceNumber</w:t>
            </w:r>
            <w:proofErr w:type="spellEnd"/>
            <w:r w:rsidRPr="00523A18">
              <w:rPr>
                <w:rFonts w:ascii="Courier New" w:hAnsi="Courier New" w:cs="Courier New"/>
                <w:strike/>
                <w:color w:val="FF0000"/>
                <w:sz w:val="18"/>
                <w:szCs w:val="18"/>
              </w:rPr>
              <w:t>" type="SequenceNumberContentType02"&gt;</w:t>
            </w:r>
          </w:p>
          <w:p w14:paraId="17931AD2" w14:textId="77777777" w:rsidR="00DD263F" w:rsidRPr="00523A18" w:rsidRDefault="00DD263F" w:rsidP="00DD263F">
            <w:pPr>
              <w:rPr>
                <w:rFonts w:ascii="Courier New" w:hAnsi="Courier New" w:cs="Courier New"/>
                <w:strike/>
                <w:color w:val="FF0000"/>
                <w:sz w:val="18"/>
                <w:szCs w:val="18"/>
              </w:rPr>
            </w:pPr>
            <w:r w:rsidRPr="00523A18">
              <w:rPr>
                <w:rFonts w:ascii="Courier New" w:hAnsi="Courier New" w:cs="Courier New"/>
                <w:strike/>
                <w:color w:val="FF0000"/>
                <w:sz w:val="18"/>
                <w:szCs w:val="18"/>
              </w:rPr>
              <w:t xml:space="preserve">        &lt;</w:t>
            </w:r>
            <w:proofErr w:type="spellStart"/>
            <w:r w:rsidRPr="00523A18">
              <w:rPr>
                <w:rFonts w:ascii="Courier New" w:hAnsi="Courier New" w:cs="Courier New"/>
                <w:strike/>
                <w:color w:val="FF0000"/>
                <w:sz w:val="18"/>
                <w:szCs w:val="18"/>
              </w:rPr>
              <w:t>xs:annotation</w:t>
            </w:r>
            <w:proofErr w:type="spellEnd"/>
            <w:r w:rsidRPr="00523A18">
              <w:rPr>
                <w:rFonts w:ascii="Courier New" w:hAnsi="Courier New" w:cs="Courier New"/>
                <w:strike/>
                <w:color w:val="FF0000"/>
                <w:sz w:val="18"/>
                <w:szCs w:val="18"/>
              </w:rPr>
              <w:t>&gt;</w:t>
            </w:r>
          </w:p>
          <w:p w14:paraId="01789813" w14:textId="77777777" w:rsidR="00DD263F" w:rsidRPr="00523A18" w:rsidRDefault="00DD263F" w:rsidP="00DD263F">
            <w:pPr>
              <w:rPr>
                <w:rFonts w:ascii="Courier New" w:hAnsi="Courier New" w:cs="Courier New"/>
                <w:strike/>
                <w:color w:val="FF0000"/>
                <w:sz w:val="18"/>
                <w:szCs w:val="18"/>
              </w:rPr>
            </w:pPr>
            <w:r w:rsidRPr="00523A18">
              <w:rPr>
                <w:rFonts w:ascii="Courier New" w:hAnsi="Courier New" w:cs="Courier New"/>
                <w:strike/>
                <w:color w:val="FF0000"/>
                <w:sz w:val="18"/>
                <w:szCs w:val="18"/>
              </w:rPr>
              <w:t xml:space="preserve">          &lt;</w:t>
            </w:r>
            <w:proofErr w:type="spellStart"/>
            <w:r w:rsidRPr="00523A18">
              <w:rPr>
                <w:rFonts w:ascii="Courier New" w:hAnsi="Courier New" w:cs="Courier New"/>
                <w:strike/>
                <w:color w:val="FF0000"/>
                <w:sz w:val="18"/>
                <w:szCs w:val="18"/>
              </w:rPr>
              <w:t>xs:documentation</w:t>
            </w:r>
            <w:proofErr w:type="spellEnd"/>
            <w:r w:rsidRPr="00523A18">
              <w:rPr>
                <w:rFonts w:ascii="Courier New" w:hAnsi="Courier New" w:cs="Courier New"/>
                <w:strike/>
                <w:color w:val="FF0000"/>
                <w:sz w:val="18"/>
                <w:szCs w:val="18"/>
              </w:rPr>
              <w:t>&gt;</w:t>
            </w:r>
          </w:p>
          <w:p w14:paraId="0A6EC3B5" w14:textId="77777777" w:rsidR="00DD263F" w:rsidRPr="00523A18" w:rsidRDefault="00DD263F" w:rsidP="00DD263F">
            <w:pPr>
              <w:rPr>
                <w:rFonts w:ascii="Courier New" w:hAnsi="Courier New" w:cs="Courier New"/>
                <w:strike/>
                <w:color w:val="FF0000"/>
                <w:sz w:val="18"/>
                <w:szCs w:val="18"/>
              </w:rPr>
            </w:pPr>
            <w:r w:rsidRPr="00523A18">
              <w:rPr>
                <w:rFonts w:ascii="Courier New" w:hAnsi="Courier New" w:cs="Courier New"/>
                <w:strike/>
                <w:color w:val="FF0000"/>
                <w:sz w:val="18"/>
                <w:szCs w:val="18"/>
              </w:rPr>
              <w:t xml:space="preserve">            &lt;description value="Sequence number" /&gt;</w:t>
            </w:r>
          </w:p>
          <w:p w14:paraId="5656B013" w14:textId="77777777" w:rsidR="00DD263F" w:rsidRPr="00523A18" w:rsidRDefault="00DD263F" w:rsidP="00DD263F">
            <w:pPr>
              <w:rPr>
                <w:rFonts w:ascii="Courier New" w:hAnsi="Courier New" w:cs="Courier New"/>
                <w:strike/>
                <w:color w:val="FF0000"/>
                <w:sz w:val="18"/>
                <w:szCs w:val="18"/>
              </w:rPr>
            </w:pPr>
            <w:r w:rsidRPr="00523A18">
              <w:rPr>
                <w:rFonts w:ascii="Courier New" w:hAnsi="Courier New" w:cs="Courier New"/>
                <w:strike/>
                <w:color w:val="FF0000"/>
                <w:sz w:val="18"/>
                <w:szCs w:val="18"/>
              </w:rPr>
              <w:t xml:space="preserve">            &lt;format value="n..5" /&gt;</w:t>
            </w:r>
          </w:p>
          <w:p w14:paraId="56ADAC85" w14:textId="77777777" w:rsidR="00DD263F" w:rsidRPr="00523A18" w:rsidRDefault="00DD263F" w:rsidP="00DD263F">
            <w:pPr>
              <w:rPr>
                <w:rFonts w:ascii="Courier New" w:hAnsi="Courier New" w:cs="Courier New"/>
                <w:strike/>
                <w:color w:val="FF0000"/>
                <w:sz w:val="18"/>
                <w:szCs w:val="18"/>
              </w:rPr>
            </w:pPr>
            <w:r w:rsidRPr="00523A18">
              <w:rPr>
                <w:rFonts w:ascii="Courier New" w:hAnsi="Courier New" w:cs="Courier New"/>
                <w:strike/>
                <w:color w:val="FF0000"/>
                <w:sz w:val="18"/>
                <w:szCs w:val="18"/>
              </w:rPr>
              <w:t xml:space="preserve">            &lt;optionality value="R" /&gt;</w:t>
            </w:r>
          </w:p>
          <w:p w14:paraId="5FC043C7" w14:textId="77777777" w:rsidR="00DD263F" w:rsidRPr="00523A18" w:rsidRDefault="00DD263F" w:rsidP="00DD263F">
            <w:pPr>
              <w:rPr>
                <w:rFonts w:ascii="Courier New" w:hAnsi="Courier New" w:cs="Courier New"/>
                <w:strike/>
                <w:color w:val="FF0000"/>
                <w:sz w:val="18"/>
                <w:szCs w:val="18"/>
              </w:rPr>
            </w:pPr>
            <w:r w:rsidRPr="00523A18">
              <w:rPr>
                <w:rFonts w:ascii="Courier New" w:hAnsi="Courier New" w:cs="Courier New"/>
                <w:strike/>
                <w:color w:val="FF0000"/>
                <w:sz w:val="18"/>
                <w:szCs w:val="18"/>
              </w:rPr>
              <w:t xml:space="preserve">            &lt;</w:t>
            </w:r>
            <w:proofErr w:type="spellStart"/>
            <w:r w:rsidRPr="00523A18">
              <w:rPr>
                <w:rFonts w:ascii="Courier New" w:hAnsi="Courier New" w:cs="Courier New"/>
                <w:strike/>
                <w:color w:val="FF0000"/>
                <w:sz w:val="18"/>
                <w:szCs w:val="18"/>
              </w:rPr>
              <w:t>xsdBaseType</w:t>
            </w:r>
            <w:proofErr w:type="spellEnd"/>
            <w:r w:rsidRPr="00523A18">
              <w:rPr>
                <w:rFonts w:ascii="Courier New" w:hAnsi="Courier New" w:cs="Courier New"/>
                <w:strike/>
                <w:color w:val="FF0000"/>
                <w:sz w:val="18"/>
                <w:szCs w:val="18"/>
              </w:rPr>
              <w:t xml:space="preserve"> value="NumericWithoutZero_5" /&gt;</w:t>
            </w:r>
          </w:p>
          <w:p w14:paraId="6DF524D9" w14:textId="77777777" w:rsidR="00DD263F" w:rsidRPr="00523A18" w:rsidRDefault="00DD263F" w:rsidP="00DD263F">
            <w:pPr>
              <w:rPr>
                <w:rFonts w:ascii="Courier New" w:hAnsi="Courier New" w:cs="Courier New"/>
                <w:strike/>
                <w:color w:val="FF0000"/>
                <w:sz w:val="18"/>
                <w:szCs w:val="18"/>
              </w:rPr>
            </w:pPr>
            <w:r w:rsidRPr="00523A18">
              <w:rPr>
                <w:rFonts w:ascii="Courier New" w:hAnsi="Courier New" w:cs="Courier New"/>
                <w:strike/>
                <w:color w:val="FF0000"/>
                <w:sz w:val="18"/>
                <w:szCs w:val="18"/>
              </w:rPr>
              <w:lastRenderedPageBreak/>
              <w:t xml:space="preserve">          &lt;/</w:t>
            </w:r>
            <w:proofErr w:type="spellStart"/>
            <w:r w:rsidRPr="00523A18">
              <w:rPr>
                <w:rFonts w:ascii="Courier New" w:hAnsi="Courier New" w:cs="Courier New"/>
                <w:strike/>
                <w:color w:val="FF0000"/>
                <w:sz w:val="18"/>
                <w:szCs w:val="18"/>
              </w:rPr>
              <w:t>xs:documentation</w:t>
            </w:r>
            <w:proofErr w:type="spellEnd"/>
            <w:r w:rsidRPr="00523A18">
              <w:rPr>
                <w:rFonts w:ascii="Courier New" w:hAnsi="Courier New" w:cs="Courier New"/>
                <w:strike/>
                <w:color w:val="FF0000"/>
                <w:sz w:val="18"/>
                <w:szCs w:val="18"/>
              </w:rPr>
              <w:t>&gt;</w:t>
            </w:r>
          </w:p>
          <w:p w14:paraId="709386D3" w14:textId="77777777" w:rsidR="00DD263F" w:rsidRPr="00523A18" w:rsidRDefault="00DD263F" w:rsidP="00DD263F">
            <w:pPr>
              <w:rPr>
                <w:rFonts w:ascii="Courier New" w:hAnsi="Courier New" w:cs="Courier New"/>
                <w:strike/>
                <w:color w:val="FF0000"/>
                <w:sz w:val="18"/>
                <w:szCs w:val="18"/>
              </w:rPr>
            </w:pPr>
            <w:r w:rsidRPr="00523A18">
              <w:rPr>
                <w:rFonts w:ascii="Courier New" w:hAnsi="Courier New" w:cs="Courier New"/>
                <w:strike/>
                <w:color w:val="FF0000"/>
                <w:sz w:val="18"/>
                <w:szCs w:val="18"/>
              </w:rPr>
              <w:t xml:space="preserve">        &lt;/</w:t>
            </w:r>
            <w:proofErr w:type="spellStart"/>
            <w:r w:rsidRPr="00523A18">
              <w:rPr>
                <w:rFonts w:ascii="Courier New" w:hAnsi="Courier New" w:cs="Courier New"/>
                <w:strike/>
                <w:color w:val="FF0000"/>
                <w:sz w:val="18"/>
                <w:szCs w:val="18"/>
              </w:rPr>
              <w:t>xs:annotation</w:t>
            </w:r>
            <w:proofErr w:type="spellEnd"/>
            <w:r w:rsidRPr="00523A18">
              <w:rPr>
                <w:rFonts w:ascii="Courier New" w:hAnsi="Courier New" w:cs="Courier New"/>
                <w:strike/>
                <w:color w:val="FF0000"/>
                <w:sz w:val="18"/>
                <w:szCs w:val="18"/>
              </w:rPr>
              <w:t>&gt;</w:t>
            </w:r>
          </w:p>
          <w:p w14:paraId="66A83F5E" w14:textId="77777777" w:rsidR="00DD263F" w:rsidRPr="00523A18" w:rsidRDefault="00DD263F" w:rsidP="00DD263F">
            <w:pPr>
              <w:rPr>
                <w:rFonts w:ascii="Courier New" w:hAnsi="Courier New" w:cs="Courier New"/>
                <w:strike/>
                <w:color w:val="FF0000"/>
                <w:sz w:val="18"/>
                <w:szCs w:val="18"/>
              </w:rPr>
            </w:pPr>
            <w:r w:rsidRPr="00523A18">
              <w:rPr>
                <w:rFonts w:ascii="Courier New" w:hAnsi="Courier New" w:cs="Courier New"/>
                <w:strike/>
                <w:color w:val="FF0000"/>
                <w:sz w:val="18"/>
                <w:szCs w:val="18"/>
              </w:rPr>
              <w:t xml:space="preserve">      &lt;/</w:t>
            </w:r>
            <w:proofErr w:type="spellStart"/>
            <w:r w:rsidRPr="00523A18">
              <w:rPr>
                <w:rFonts w:ascii="Courier New" w:hAnsi="Courier New" w:cs="Courier New"/>
                <w:strike/>
                <w:color w:val="FF0000"/>
                <w:sz w:val="18"/>
                <w:szCs w:val="18"/>
              </w:rPr>
              <w:t>xs:element</w:t>
            </w:r>
            <w:proofErr w:type="spellEnd"/>
            <w:r w:rsidRPr="00523A18">
              <w:rPr>
                <w:rFonts w:ascii="Courier New" w:hAnsi="Courier New" w:cs="Courier New"/>
                <w:strike/>
                <w:color w:val="FF0000"/>
                <w:sz w:val="18"/>
                <w:szCs w:val="18"/>
              </w:rPr>
              <w:t>&gt;</w:t>
            </w:r>
          </w:p>
          <w:p w14:paraId="5F93D695" w14:textId="77777777" w:rsidR="00DD263F" w:rsidRPr="00523A18" w:rsidRDefault="00DD263F" w:rsidP="00DD263F">
            <w:pPr>
              <w:rPr>
                <w:rFonts w:ascii="Courier New" w:hAnsi="Courier New" w:cs="Courier New"/>
                <w:sz w:val="18"/>
                <w:szCs w:val="18"/>
              </w:rPr>
            </w:pPr>
            <w:r w:rsidRPr="00523A18">
              <w:rPr>
                <w:rFonts w:ascii="Courier New" w:hAnsi="Courier New" w:cs="Courier New"/>
                <w:sz w:val="18"/>
                <w:szCs w:val="18"/>
              </w:rPr>
              <w:t xml:space="preserve">      &lt;</w:t>
            </w:r>
            <w:proofErr w:type="spellStart"/>
            <w:r w:rsidRPr="00523A18">
              <w:rPr>
                <w:rFonts w:ascii="Courier New" w:hAnsi="Courier New" w:cs="Courier New"/>
                <w:sz w:val="18"/>
                <w:szCs w:val="18"/>
              </w:rPr>
              <w:t>xs:element</w:t>
            </w:r>
            <w:proofErr w:type="spellEnd"/>
            <w:r w:rsidRPr="00523A18">
              <w:rPr>
                <w:rFonts w:ascii="Courier New" w:hAnsi="Courier New" w:cs="Courier New"/>
                <w:sz w:val="18"/>
                <w:szCs w:val="18"/>
              </w:rPr>
              <w:t xml:space="preserve"> name="MRN" type="MRNContentType03"&gt;</w:t>
            </w:r>
          </w:p>
          <w:p w14:paraId="1A0E20A6" w14:textId="4538A897" w:rsidR="00E317B9" w:rsidRPr="00C15B03" w:rsidRDefault="00DD263F" w:rsidP="00C15B03">
            <w:pPr>
              <w:rPr>
                <w:rStyle w:val="Strong"/>
                <w:rFonts w:ascii="Courier New" w:hAnsi="Courier New" w:cs="Courier New"/>
                <w:b w:val="0"/>
                <w:bCs w:val="0"/>
                <w:sz w:val="18"/>
                <w:szCs w:val="18"/>
              </w:rPr>
            </w:pPr>
            <w:r w:rsidRPr="00523A18">
              <w:rPr>
                <w:rFonts w:ascii="Courier New" w:hAnsi="Courier New" w:cs="Courier New"/>
                <w:sz w:val="18"/>
                <w:szCs w:val="18"/>
              </w:rPr>
              <w:t>(…)</w:t>
            </w:r>
            <w:bookmarkEnd w:id="14"/>
            <w:bookmarkEnd w:id="15"/>
          </w:p>
          <w:p w14:paraId="583B883F" w14:textId="77777777" w:rsidR="008B5A7D" w:rsidRDefault="008B5A7D" w:rsidP="00FE137A">
            <w:pPr>
              <w:pStyle w:val="NormalWeb"/>
              <w:spacing w:before="0" w:beforeAutospacing="0" w:after="0" w:afterAutospacing="0"/>
              <w:rPr>
                <w:rStyle w:val="Strong"/>
                <w:rFonts w:asciiTheme="minorHAnsi" w:hAnsiTheme="minorHAnsi" w:cstheme="minorHAnsi"/>
                <w:sz w:val="22"/>
                <w:szCs w:val="22"/>
                <w:u w:val="single"/>
              </w:rPr>
            </w:pPr>
          </w:p>
          <w:p w14:paraId="76D013CB" w14:textId="77777777" w:rsidR="008B5A7D" w:rsidRDefault="008B5A7D" w:rsidP="00FE137A">
            <w:pPr>
              <w:pStyle w:val="NormalWeb"/>
              <w:spacing w:before="0" w:beforeAutospacing="0" w:after="0" w:afterAutospacing="0"/>
              <w:rPr>
                <w:rStyle w:val="Strong"/>
                <w:rFonts w:asciiTheme="minorHAnsi" w:hAnsiTheme="minorHAnsi" w:cstheme="minorHAnsi"/>
                <w:sz w:val="22"/>
                <w:szCs w:val="22"/>
                <w:u w:val="single"/>
              </w:rPr>
            </w:pPr>
          </w:p>
          <w:p w14:paraId="43D1FEE2" w14:textId="082D7335" w:rsidR="00F82850" w:rsidRDefault="00F82850" w:rsidP="00FE137A">
            <w:pPr>
              <w:pStyle w:val="NormalWeb"/>
              <w:spacing w:before="0" w:beforeAutospacing="0" w:after="0" w:afterAutospacing="0"/>
              <w:rPr>
                <w:rStyle w:val="Strong"/>
                <w:rFonts w:asciiTheme="minorHAnsi" w:hAnsiTheme="minorHAnsi" w:cstheme="minorHAnsi"/>
                <w:sz w:val="22"/>
                <w:szCs w:val="22"/>
                <w:u w:val="single"/>
              </w:rPr>
            </w:pPr>
            <w:r>
              <w:rPr>
                <w:rStyle w:val="Strong"/>
                <w:rFonts w:asciiTheme="minorHAnsi" w:hAnsiTheme="minorHAnsi" w:cstheme="minorHAnsi"/>
                <w:sz w:val="22"/>
                <w:szCs w:val="22"/>
                <w:u w:val="single"/>
              </w:rPr>
              <w:t>CC191C</w:t>
            </w:r>
          </w:p>
          <w:p w14:paraId="389C6726" w14:textId="77777777" w:rsidR="00F82850" w:rsidRDefault="00F82850" w:rsidP="00FE137A">
            <w:pPr>
              <w:pStyle w:val="NormalWeb"/>
              <w:spacing w:before="0" w:beforeAutospacing="0" w:after="0" w:afterAutospacing="0"/>
              <w:rPr>
                <w:rStyle w:val="Strong"/>
                <w:rFonts w:asciiTheme="minorHAnsi" w:hAnsiTheme="minorHAnsi" w:cstheme="minorHAnsi"/>
                <w:sz w:val="22"/>
                <w:szCs w:val="22"/>
                <w:u w:val="single"/>
              </w:rPr>
            </w:pPr>
          </w:p>
          <w:p w14:paraId="460A33F6" w14:textId="079E0F12" w:rsidR="00F82850" w:rsidRDefault="00F82850" w:rsidP="00FE137A">
            <w:pPr>
              <w:pStyle w:val="NormalWeb"/>
              <w:spacing w:before="0" w:beforeAutospacing="0" w:after="0" w:afterAutospacing="0"/>
              <w:rPr>
                <w:rStyle w:val="Strong"/>
                <w:rFonts w:asciiTheme="minorHAnsi" w:hAnsiTheme="minorHAnsi" w:cstheme="minorHAnsi"/>
                <w:sz w:val="22"/>
                <w:szCs w:val="22"/>
                <w:u w:val="single"/>
              </w:rPr>
            </w:pPr>
            <w:r>
              <w:rPr>
                <w:rFonts w:asciiTheme="minorHAnsi" w:hAnsiTheme="minorHAnsi" w:cstheme="minorHAnsi"/>
                <w:sz w:val="22"/>
                <w:szCs w:val="22"/>
              </w:rPr>
              <w:t xml:space="preserve">File </w:t>
            </w:r>
            <w:r w:rsidR="00CC4D4F">
              <w:rPr>
                <w:rFonts w:asciiTheme="minorHAnsi" w:hAnsiTheme="minorHAnsi" w:cstheme="minorHAnsi"/>
                <w:b/>
                <w:bCs/>
                <w:sz w:val="22"/>
                <w:szCs w:val="22"/>
              </w:rPr>
              <w:t>ctypes.xsd</w:t>
            </w:r>
            <w:r>
              <w:rPr>
                <w:rFonts w:asciiTheme="minorHAnsi" w:hAnsiTheme="minorHAnsi" w:cstheme="minorHAnsi"/>
                <w:b/>
                <w:bCs/>
                <w:sz w:val="22"/>
                <w:szCs w:val="22"/>
              </w:rPr>
              <w:t>:</w:t>
            </w:r>
          </w:p>
          <w:p w14:paraId="71B89383" w14:textId="77777777" w:rsidR="00F82850" w:rsidRDefault="00F82850" w:rsidP="00FE137A">
            <w:pPr>
              <w:pStyle w:val="NormalWeb"/>
              <w:spacing w:before="0" w:beforeAutospacing="0" w:after="0" w:afterAutospacing="0"/>
              <w:rPr>
                <w:rStyle w:val="Strong"/>
                <w:rFonts w:asciiTheme="minorHAnsi" w:hAnsiTheme="minorHAnsi" w:cstheme="minorHAnsi"/>
                <w:sz w:val="22"/>
                <w:szCs w:val="22"/>
                <w:u w:val="single"/>
              </w:rPr>
            </w:pPr>
          </w:p>
          <w:p w14:paraId="5F8307D9" w14:textId="77777777" w:rsidR="00CC4D4F" w:rsidRPr="00523A18" w:rsidRDefault="00CC4D4F" w:rsidP="00CC4D4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&lt;</w:t>
            </w:r>
            <w:proofErr w:type="spellStart"/>
            <w:proofErr w:type="gramStart"/>
            <w:r w:rsidRPr="00523A18">
              <w:rPr>
                <w:rStyle w:val="Strong"/>
                <w:rFonts w:ascii="Courier New" w:hAnsi="Courier New" w:cs="Courier New"/>
                <w:b w:val="0"/>
                <w:bCs w:val="0"/>
                <w:sz w:val="18"/>
                <w:szCs w:val="18"/>
              </w:rPr>
              <w:t>xs:complexType</w:t>
            </w:r>
            <w:proofErr w:type="spellEnd"/>
            <w:proofErr w:type="gramEnd"/>
            <w:r w:rsidRPr="00523A18">
              <w:rPr>
                <w:rStyle w:val="Strong"/>
                <w:rFonts w:ascii="Courier New" w:hAnsi="Courier New" w:cs="Courier New"/>
                <w:b w:val="0"/>
                <w:bCs w:val="0"/>
                <w:sz w:val="18"/>
                <w:szCs w:val="18"/>
              </w:rPr>
              <w:t xml:space="preserve"> name="</w:t>
            </w:r>
            <w:proofErr w:type="spellStart"/>
            <w:r w:rsidRPr="00523A18">
              <w:rPr>
                <w:rStyle w:val="Strong"/>
                <w:rFonts w:ascii="Courier New" w:hAnsi="Courier New" w:cs="Courier New"/>
                <w:b w:val="0"/>
                <w:bCs w:val="0"/>
                <w:sz w:val="18"/>
                <w:szCs w:val="18"/>
              </w:rPr>
              <w:t>AESResultsType</w:t>
            </w:r>
            <w:proofErr w:type="spellEnd"/>
            <w:r w:rsidRPr="00523A18">
              <w:rPr>
                <w:rStyle w:val="Strong"/>
                <w:rFonts w:ascii="Courier New" w:hAnsi="Courier New" w:cs="Courier New"/>
                <w:b w:val="0"/>
                <w:bCs w:val="0"/>
                <w:sz w:val="18"/>
                <w:szCs w:val="18"/>
              </w:rPr>
              <w:t>"&gt;</w:t>
            </w:r>
          </w:p>
          <w:p w14:paraId="40D0F2F6" w14:textId="77777777" w:rsidR="00CC4D4F" w:rsidRPr="00523A18" w:rsidRDefault="00CC4D4F" w:rsidP="00CC4D4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xs:annotation</w:t>
            </w:r>
            <w:proofErr w:type="spellEnd"/>
            <w:proofErr w:type="gramEnd"/>
            <w:r w:rsidRPr="00523A18">
              <w:rPr>
                <w:rStyle w:val="Strong"/>
                <w:rFonts w:ascii="Courier New" w:hAnsi="Courier New" w:cs="Courier New"/>
                <w:b w:val="0"/>
                <w:bCs w:val="0"/>
                <w:sz w:val="18"/>
                <w:szCs w:val="18"/>
              </w:rPr>
              <w:t>&gt;</w:t>
            </w:r>
          </w:p>
          <w:p w14:paraId="2B05AD1F" w14:textId="77777777" w:rsidR="00CC4D4F" w:rsidRPr="00523A18" w:rsidRDefault="00CC4D4F" w:rsidP="00CC4D4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xs:documentation</w:t>
            </w:r>
            <w:proofErr w:type="spellEnd"/>
            <w:proofErr w:type="gramEnd"/>
            <w:r w:rsidRPr="00523A18">
              <w:rPr>
                <w:rStyle w:val="Strong"/>
                <w:rFonts w:ascii="Courier New" w:hAnsi="Courier New" w:cs="Courier New"/>
                <w:b w:val="0"/>
                <w:bCs w:val="0"/>
                <w:sz w:val="18"/>
                <w:szCs w:val="18"/>
              </w:rPr>
              <w:t>&gt;</w:t>
            </w:r>
          </w:p>
          <w:p w14:paraId="13CF4B5E" w14:textId="77777777" w:rsidR="00CC4D4F" w:rsidRPr="00523A18" w:rsidRDefault="00CC4D4F" w:rsidP="00CC4D4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r w:rsidRPr="00523A18">
              <w:rPr>
                <w:rStyle w:val="Strong"/>
                <w:rFonts w:ascii="Courier New" w:hAnsi="Courier New" w:cs="Courier New"/>
                <w:b w:val="0"/>
                <w:bCs w:val="0"/>
                <w:sz w:val="18"/>
                <w:szCs w:val="18"/>
              </w:rPr>
              <w:t>usedBy</w:t>
            </w:r>
            <w:proofErr w:type="spellEnd"/>
            <w:r w:rsidRPr="00523A18">
              <w:rPr>
                <w:rStyle w:val="Strong"/>
                <w:rFonts w:ascii="Courier New" w:hAnsi="Courier New" w:cs="Courier New"/>
                <w:b w:val="0"/>
                <w:bCs w:val="0"/>
                <w:sz w:val="18"/>
                <w:szCs w:val="18"/>
              </w:rPr>
              <w:t>&gt;Used by 1/124 messages: CC191C&lt;/</w:t>
            </w:r>
            <w:proofErr w:type="spellStart"/>
            <w:r w:rsidRPr="00523A18">
              <w:rPr>
                <w:rStyle w:val="Strong"/>
                <w:rFonts w:ascii="Courier New" w:hAnsi="Courier New" w:cs="Courier New"/>
                <w:b w:val="0"/>
                <w:bCs w:val="0"/>
                <w:sz w:val="18"/>
                <w:szCs w:val="18"/>
              </w:rPr>
              <w:t>usedBy</w:t>
            </w:r>
            <w:proofErr w:type="spellEnd"/>
            <w:r w:rsidRPr="00523A18">
              <w:rPr>
                <w:rStyle w:val="Strong"/>
                <w:rFonts w:ascii="Courier New" w:hAnsi="Courier New" w:cs="Courier New"/>
                <w:b w:val="0"/>
                <w:bCs w:val="0"/>
                <w:sz w:val="18"/>
                <w:szCs w:val="18"/>
              </w:rPr>
              <w:t>&gt;</w:t>
            </w:r>
          </w:p>
          <w:p w14:paraId="128B051B" w14:textId="77777777" w:rsidR="00CC4D4F" w:rsidRPr="00523A18" w:rsidRDefault="00CC4D4F" w:rsidP="00CC4D4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xs:documentation</w:t>
            </w:r>
            <w:proofErr w:type="spellEnd"/>
            <w:proofErr w:type="gramEnd"/>
            <w:r w:rsidRPr="00523A18">
              <w:rPr>
                <w:rStyle w:val="Strong"/>
                <w:rFonts w:ascii="Courier New" w:hAnsi="Courier New" w:cs="Courier New"/>
                <w:b w:val="0"/>
                <w:bCs w:val="0"/>
                <w:sz w:val="18"/>
                <w:szCs w:val="18"/>
              </w:rPr>
              <w:t>&gt;</w:t>
            </w:r>
          </w:p>
          <w:p w14:paraId="34F178D2" w14:textId="7A4F99DF" w:rsidR="00CC4D4F" w:rsidRPr="00523A18" w:rsidRDefault="00CC4D4F" w:rsidP="00CC4D4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xs:annotation</w:t>
            </w:r>
            <w:proofErr w:type="spellEnd"/>
            <w:proofErr w:type="gramEnd"/>
            <w:r w:rsidRPr="00523A18">
              <w:rPr>
                <w:rStyle w:val="Strong"/>
                <w:rFonts w:ascii="Courier New" w:hAnsi="Courier New" w:cs="Courier New"/>
                <w:b w:val="0"/>
                <w:bCs w:val="0"/>
                <w:sz w:val="18"/>
                <w:szCs w:val="18"/>
              </w:rPr>
              <w:t>&gt;</w:t>
            </w:r>
          </w:p>
          <w:p w14:paraId="687E8A8C" w14:textId="3EF492E6" w:rsidR="00CC4D4F" w:rsidRPr="00523A18" w:rsidRDefault="00CC4D4F" w:rsidP="00CC4D4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w:t>
            </w:r>
          </w:p>
          <w:p w14:paraId="71F6956B" w14:textId="77777777" w:rsidR="00C15B03" w:rsidRDefault="00CC4D4F" w:rsidP="00CC4D4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&lt;</w:t>
            </w:r>
            <w:proofErr w:type="spellStart"/>
            <w:proofErr w:type="gramStart"/>
            <w:r w:rsidRPr="00523A18">
              <w:rPr>
                <w:rStyle w:val="Strong"/>
                <w:rFonts w:ascii="Courier New" w:hAnsi="Courier New" w:cs="Courier New"/>
                <w:b w:val="0"/>
                <w:bCs w:val="0"/>
                <w:sz w:val="18"/>
                <w:szCs w:val="18"/>
              </w:rPr>
              <w:t>xs:element</w:t>
            </w:r>
            <w:proofErr w:type="spellEnd"/>
            <w:proofErr w:type="gramEnd"/>
            <w:r w:rsidRPr="00523A18">
              <w:rPr>
                <w:rStyle w:val="Strong"/>
                <w:rFonts w:ascii="Courier New" w:hAnsi="Courier New" w:cs="Courier New"/>
                <w:b w:val="0"/>
                <w:bCs w:val="0"/>
                <w:sz w:val="18"/>
                <w:szCs w:val="18"/>
              </w:rPr>
              <w:t xml:space="preserve"> name="</w:t>
            </w:r>
            <w:proofErr w:type="spellStart"/>
            <w:r w:rsidRPr="00523A18">
              <w:rPr>
                <w:rStyle w:val="Strong"/>
                <w:rFonts w:ascii="Courier New" w:hAnsi="Courier New" w:cs="Courier New"/>
                <w:b w:val="0"/>
                <w:bCs w:val="0"/>
                <w:sz w:val="18"/>
                <w:szCs w:val="18"/>
              </w:rPr>
              <w:t>ExportOperation</w:t>
            </w:r>
            <w:proofErr w:type="spellEnd"/>
            <w:r w:rsidRPr="00523A18">
              <w:rPr>
                <w:rStyle w:val="Strong"/>
                <w:rFonts w:ascii="Courier New" w:hAnsi="Courier New" w:cs="Courier New"/>
                <w:b w:val="0"/>
                <w:bCs w:val="0"/>
                <w:sz w:val="18"/>
                <w:szCs w:val="18"/>
              </w:rPr>
              <w:t xml:space="preserve">" </w:t>
            </w:r>
            <w:proofErr w:type="spellStart"/>
            <w:r w:rsidRPr="00523A18">
              <w:rPr>
                <w:rStyle w:val="Strong"/>
                <w:rFonts w:ascii="Courier New" w:hAnsi="Courier New" w:cs="Courier New"/>
                <w:b w:val="0"/>
                <w:bCs w:val="0"/>
                <w:sz w:val="18"/>
                <w:szCs w:val="18"/>
              </w:rPr>
              <w:t>maxOccurs</w:t>
            </w:r>
            <w:proofErr w:type="spellEnd"/>
            <w:r w:rsidRPr="00523A18">
              <w:rPr>
                <w:rStyle w:val="Strong"/>
                <w:rFonts w:ascii="Courier New" w:hAnsi="Courier New" w:cs="Courier New"/>
                <w:b w:val="0"/>
                <w:bCs w:val="0"/>
                <w:sz w:val="18"/>
                <w:szCs w:val="18"/>
              </w:rPr>
              <w:t>="</w:t>
            </w:r>
            <w:r w:rsidRPr="00523A18">
              <w:rPr>
                <w:rStyle w:val="Strong"/>
                <w:rFonts w:ascii="Courier New" w:hAnsi="Courier New" w:cs="Courier New"/>
                <w:b w:val="0"/>
                <w:bCs w:val="0"/>
                <w:strike/>
                <w:color w:val="FF0000"/>
                <w:sz w:val="18"/>
                <w:szCs w:val="18"/>
              </w:rPr>
              <w:t>99</w:t>
            </w:r>
            <w:r w:rsidRPr="00523A18">
              <w:rPr>
                <w:rStyle w:val="Strong"/>
                <w:rFonts w:ascii="Courier New" w:hAnsi="Courier New" w:cs="Courier New"/>
                <w:sz w:val="18"/>
                <w:szCs w:val="18"/>
                <w:highlight w:val="yellow"/>
              </w:rPr>
              <w:t>1999</w:t>
            </w:r>
            <w:r w:rsidRPr="00523A18">
              <w:rPr>
                <w:rStyle w:val="Strong"/>
                <w:rFonts w:ascii="Courier New" w:hAnsi="Courier New" w:cs="Courier New"/>
                <w:b w:val="0"/>
                <w:bCs w:val="0"/>
                <w:sz w:val="18"/>
                <w:szCs w:val="18"/>
              </w:rPr>
              <w:t>"</w:t>
            </w:r>
          </w:p>
          <w:p w14:paraId="05A68076" w14:textId="33A8E8C5" w:rsidR="00CC4D4F" w:rsidRPr="00523A18" w:rsidRDefault="00CC4D4F" w:rsidP="00CC4D4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type="ExportOperationType05"&gt;</w:t>
            </w:r>
          </w:p>
          <w:p w14:paraId="5F9AE7A9" w14:textId="77777777" w:rsidR="00CC4D4F" w:rsidRPr="00523A18" w:rsidRDefault="00CC4D4F" w:rsidP="00CC4D4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xs:annotation</w:t>
            </w:r>
            <w:proofErr w:type="spellEnd"/>
            <w:proofErr w:type="gramEnd"/>
            <w:r w:rsidRPr="00523A18">
              <w:rPr>
                <w:rStyle w:val="Strong"/>
                <w:rFonts w:ascii="Courier New" w:hAnsi="Courier New" w:cs="Courier New"/>
                <w:b w:val="0"/>
                <w:bCs w:val="0"/>
                <w:sz w:val="18"/>
                <w:szCs w:val="18"/>
              </w:rPr>
              <w:t>&gt;</w:t>
            </w:r>
          </w:p>
          <w:p w14:paraId="54B63275" w14:textId="77777777" w:rsidR="00CC4D4F" w:rsidRPr="00523A18" w:rsidRDefault="00CC4D4F" w:rsidP="00CC4D4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xs:documentation</w:t>
            </w:r>
            <w:proofErr w:type="spellEnd"/>
            <w:proofErr w:type="gramEnd"/>
            <w:r w:rsidRPr="00523A18">
              <w:rPr>
                <w:rStyle w:val="Strong"/>
                <w:rFonts w:ascii="Courier New" w:hAnsi="Courier New" w:cs="Courier New"/>
                <w:b w:val="0"/>
                <w:bCs w:val="0"/>
                <w:sz w:val="18"/>
                <w:szCs w:val="18"/>
              </w:rPr>
              <w:t>&gt;</w:t>
            </w:r>
          </w:p>
          <w:p w14:paraId="6CBA9A34" w14:textId="77777777" w:rsidR="00CC4D4F" w:rsidRPr="00523A18" w:rsidRDefault="00CC4D4F" w:rsidP="00CC4D4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&lt;description value="EXPORT OPERATION" /&gt;</w:t>
            </w:r>
          </w:p>
          <w:p w14:paraId="4DBAA5B7" w14:textId="77777777" w:rsidR="00CC4D4F" w:rsidRPr="00523A18" w:rsidRDefault="00CC4D4F" w:rsidP="00CC4D4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&lt;optionality value="R" /&gt;</w:t>
            </w:r>
          </w:p>
          <w:p w14:paraId="0C743BD2" w14:textId="77777777" w:rsidR="00CC4D4F" w:rsidRPr="00523A18" w:rsidRDefault="00CC4D4F" w:rsidP="00CC4D4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xs:documentation</w:t>
            </w:r>
            <w:proofErr w:type="spellEnd"/>
            <w:proofErr w:type="gramEnd"/>
            <w:r w:rsidRPr="00523A18">
              <w:rPr>
                <w:rStyle w:val="Strong"/>
                <w:rFonts w:ascii="Courier New" w:hAnsi="Courier New" w:cs="Courier New"/>
                <w:b w:val="0"/>
                <w:bCs w:val="0"/>
                <w:sz w:val="18"/>
                <w:szCs w:val="18"/>
              </w:rPr>
              <w:t>&gt;</w:t>
            </w:r>
          </w:p>
          <w:p w14:paraId="62278EB3" w14:textId="77777777" w:rsidR="00CC4D4F" w:rsidRPr="00523A18" w:rsidRDefault="00CC4D4F" w:rsidP="00CC4D4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xs:annotation</w:t>
            </w:r>
            <w:proofErr w:type="spellEnd"/>
            <w:proofErr w:type="gramEnd"/>
            <w:r w:rsidRPr="00523A18">
              <w:rPr>
                <w:rStyle w:val="Strong"/>
                <w:rFonts w:ascii="Courier New" w:hAnsi="Courier New" w:cs="Courier New"/>
                <w:b w:val="0"/>
                <w:bCs w:val="0"/>
                <w:sz w:val="18"/>
                <w:szCs w:val="18"/>
              </w:rPr>
              <w:t>&gt;</w:t>
            </w:r>
          </w:p>
          <w:p w14:paraId="229A57B3" w14:textId="77777777" w:rsidR="00CC4D4F" w:rsidRPr="00523A18" w:rsidRDefault="00CC4D4F" w:rsidP="00CC4D4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xs:element</w:t>
            </w:r>
            <w:proofErr w:type="spellEnd"/>
            <w:proofErr w:type="gramEnd"/>
            <w:r w:rsidRPr="00523A18">
              <w:rPr>
                <w:rStyle w:val="Strong"/>
                <w:rFonts w:ascii="Courier New" w:hAnsi="Courier New" w:cs="Courier New"/>
                <w:b w:val="0"/>
                <w:bCs w:val="0"/>
                <w:sz w:val="18"/>
                <w:szCs w:val="18"/>
              </w:rPr>
              <w:t>&gt;</w:t>
            </w:r>
          </w:p>
          <w:p w14:paraId="16232C5F" w14:textId="77777777" w:rsidR="00CC4D4F" w:rsidRPr="00523A18" w:rsidRDefault="00CC4D4F" w:rsidP="00CC4D4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xs:sequence</w:t>
            </w:r>
            <w:proofErr w:type="spellEnd"/>
            <w:proofErr w:type="gramEnd"/>
            <w:r w:rsidRPr="00523A18">
              <w:rPr>
                <w:rStyle w:val="Strong"/>
                <w:rFonts w:ascii="Courier New" w:hAnsi="Courier New" w:cs="Courier New"/>
                <w:b w:val="0"/>
                <w:bCs w:val="0"/>
                <w:sz w:val="18"/>
                <w:szCs w:val="18"/>
              </w:rPr>
              <w:t>&gt;</w:t>
            </w:r>
          </w:p>
          <w:p w14:paraId="36D9CC48" w14:textId="5E69F0C8" w:rsidR="00CC4D4F" w:rsidRPr="00523A18" w:rsidRDefault="00CC4D4F" w:rsidP="00CC4D4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xs:complexType</w:t>
            </w:r>
            <w:proofErr w:type="spellEnd"/>
            <w:proofErr w:type="gramEnd"/>
            <w:r w:rsidRPr="00523A18">
              <w:rPr>
                <w:rStyle w:val="Strong"/>
                <w:rFonts w:ascii="Courier New" w:hAnsi="Courier New" w:cs="Courier New"/>
                <w:b w:val="0"/>
                <w:bCs w:val="0"/>
                <w:sz w:val="18"/>
                <w:szCs w:val="18"/>
              </w:rPr>
              <w:t>&gt;</w:t>
            </w:r>
          </w:p>
          <w:p w14:paraId="353E1246" w14:textId="77777777" w:rsidR="00F82850" w:rsidRDefault="00F82850" w:rsidP="00FE137A">
            <w:pPr>
              <w:pStyle w:val="NormalWeb"/>
              <w:spacing w:before="0" w:beforeAutospacing="0" w:after="0" w:afterAutospacing="0"/>
              <w:rPr>
                <w:rStyle w:val="Strong"/>
                <w:rFonts w:asciiTheme="minorHAnsi" w:hAnsiTheme="minorHAnsi" w:cstheme="minorHAnsi"/>
                <w:sz w:val="22"/>
                <w:szCs w:val="22"/>
                <w:u w:val="single"/>
              </w:rPr>
            </w:pPr>
          </w:p>
          <w:p w14:paraId="1EA5956B" w14:textId="35917284" w:rsidR="00CC4D4F" w:rsidRDefault="00CC4D4F" w:rsidP="00FE137A">
            <w:pPr>
              <w:pStyle w:val="NormalWeb"/>
              <w:spacing w:before="0" w:beforeAutospacing="0" w:after="0" w:afterAutospacing="0"/>
              <w:rPr>
                <w:rStyle w:val="Strong"/>
                <w:rFonts w:asciiTheme="minorHAnsi" w:hAnsiTheme="minorHAnsi" w:cstheme="minorHAnsi"/>
                <w:sz w:val="22"/>
                <w:szCs w:val="22"/>
                <w:u w:val="single"/>
              </w:rPr>
            </w:pPr>
            <w:r>
              <w:rPr>
                <w:rStyle w:val="Strong"/>
                <w:rFonts w:asciiTheme="minorHAnsi" w:hAnsiTheme="minorHAnsi" w:cstheme="minorHAnsi"/>
                <w:sz w:val="22"/>
                <w:szCs w:val="22"/>
                <w:u w:val="single"/>
              </w:rPr>
              <w:t>CC042C</w:t>
            </w:r>
          </w:p>
          <w:p w14:paraId="498ADBF9" w14:textId="77777777" w:rsidR="00CC4D4F" w:rsidRDefault="00CC4D4F" w:rsidP="00FE137A">
            <w:pPr>
              <w:pStyle w:val="NormalWeb"/>
              <w:spacing w:before="0" w:beforeAutospacing="0" w:after="0" w:afterAutospacing="0"/>
              <w:rPr>
                <w:rStyle w:val="Strong"/>
                <w:rFonts w:asciiTheme="minorHAnsi" w:hAnsiTheme="minorHAnsi" w:cstheme="minorHAnsi"/>
                <w:sz w:val="22"/>
                <w:szCs w:val="22"/>
                <w:u w:val="single"/>
              </w:rPr>
            </w:pPr>
          </w:p>
          <w:p w14:paraId="319453B5" w14:textId="3733FD25" w:rsidR="00CC4D4F" w:rsidRDefault="00CC4D4F" w:rsidP="00FE137A">
            <w:pPr>
              <w:pStyle w:val="NormalWeb"/>
              <w:spacing w:before="0" w:beforeAutospacing="0" w:after="0" w:afterAutospacing="0"/>
              <w:rPr>
                <w:rFonts w:asciiTheme="minorHAnsi" w:hAnsiTheme="minorHAnsi" w:cstheme="minorHAnsi"/>
                <w:b/>
                <w:bCs/>
                <w:sz w:val="22"/>
                <w:szCs w:val="22"/>
              </w:rPr>
            </w:pPr>
            <w:r>
              <w:rPr>
                <w:rFonts w:asciiTheme="minorHAnsi" w:hAnsiTheme="minorHAnsi" w:cstheme="minorHAnsi"/>
                <w:sz w:val="22"/>
                <w:szCs w:val="22"/>
              </w:rPr>
              <w:t xml:space="preserve">File </w:t>
            </w:r>
            <w:r>
              <w:rPr>
                <w:rFonts w:asciiTheme="minorHAnsi" w:hAnsiTheme="minorHAnsi" w:cstheme="minorHAnsi"/>
                <w:b/>
                <w:bCs/>
                <w:sz w:val="22"/>
                <w:szCs w:val="22"/>
              </w:rPr>
              <w:t>CC042C.xsd:</w:t>
            </w:r>
          </w:p>
          <w:p w14:paraId="67D431B7" w14:textId="77777777" w:rsidR="00CC4D4F" w:rsidRDefault="00CC4D4F" w:rsidP="00FE137A">
            <w:pPr>
              <w:pStyle w:val="NormalWeb"/>
              <w:spacing w:before="0" w:beforeAutospacing="0" w:after="0" w:afterAutospacing="0"/>
              <w:rPr>
                <w:rStyle w:val="Strong"/>
                <w:rFonts w:asciiTheme="minorHAnsi" w:hAnsiTheme="minorHAnsi" w:cstheme="minorHAnsi"/>
                <w:sz w:val="22"/>
                <w:szCs w:val="22"/>
                <w:u w:val="single"/>
              </w:rPr>
            </w:pPr>
          </w:p>
          <w:p w14:paraId="42A6FEAA" w14:textId="77777777" w:rsidR="00CC4D4F" w:rsidRPr="00523A18" w:rsidRDefault="00CC4D4F" w:rsidP="00CC4D4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&lt;</w:t>
            </w:r>
            <w:proofErr w:type="spellStart"/>
            <w:proofErr w:type="gramStart"/>
            <w:r w:rsidRPr="00523A18">
              <w:rPr>
                <w:rStyle w:val="Strong"/>
                <w:rFonts w:ascii="Courier New" w:hAnsi="Courier New" w:cs="Courier New"/>
                <w:b w:val="0"/>
                <w:bCs w:val="0"/>
                <w:sz w:val="18"/>
                <w:szCs w:val="18"/>
              </w:rPr>
              <w:t>xs:complexType</w:t>
            </w:r>
            <w:proofErr w:type="spellEnd"/>
            <w:proofErr w:type="gramEnd"/>
            <w:r w:rsidRPr="00523A18">
              <w:rPr>
                <w:rStyle w:val="Strong"/>
                <w:rFonts w:ascii="Courier New" w:hAnsi="Courier New" w:cs="Courier New"/>
                <w:b w:val="0"/>
                <w:bCs w:val="0"/>
                <w:sz w:val="18"/>
                <w:szCs w:val="18"/>
              </w:rPr>
              <w:t xml:space="preserve"> name="CC042CType"&gt;</w:t>
            </w:r>
          </w:p>
          <w:p w14:paraId="1B84A1D7" w14:textId="77777777" w:rsidR="00CC4D4F" w:rsidRPr="00523A18" w:rsidRDefault="00CC4D4F" w:rsidP="00CC4D4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xs:sequence</w:t>
            </w:r>
            <w:proofErr w:type="spellEnd"/>
            <w:proofErr w:type="gramEnd"/>
            <w:r w:rsidRPr="00523A18">
              <w:rPr>
                <w:rStyle w:val="Strong"/>
                <w:rFonts w:ascii="Courier New" w:hAnsi="Courier New" w:cs="Courier New"/>
                <w:b w:val="0"/>
                <w:bCs w:val="0"/>
                <w:sz w:val="18"/>
                <w:szCs w:val="18"/>
              </w:rPr>
              <w:t>&gt;</w:t>
            </w:r>
          </w:p>
          <w:p w14:paraId="4A418607" w14:textId="77777777" w:rsidR="00CC4D4F" w:rsidRPr="00523A18" w:rsidRDefault="00CC4D4F" w:rsidP="00CC4D4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xs:group</w:t>
            </w:r>
            <w:proofErr w:type="spellEnd"/>
            <w:proofErr w:type="gramEnd"/>
            <w:r w:rsidRPr="00523A18">
              <w:rPr>
                <w:rStyle w:val="Strong"/>
                <w:rFonts w:ascii="Courier New" w:hAnsi="Courier New" w:cs="Courier New"/>
                <w:b w:val="0"/>
                <w:bCs w:val="0"/>
                <w:sz w:val="18"/>
                <w:szCs w:val="18"/>
              </w:rPr>
              <w:t xml:space="preserve"> ref="MESSAGE" /&gt;</w:t>
            </w:r>
          </w:p>
          <w:p w14:paraId="4EBF9AFA" w14:textId="77777777" w:rsidR="00CC4D4F" w:rsidRPr="00523A18" w:rsidRDefault="00CC4D4F" w:rsidP="00CC4D4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xs:element</w:t>
            </w:r>
            <w:proofErr w:type="spellEnd"/>
            <w:proofErr w:type="gramEnd"/>
            <w:r w:rsidRPr="00523A18">
              <w:rPr>
                <w:rStyle w:val="Strong"/>
                <w:rFonts w:ascii="Courier New" w:hAnsi="Courier New" w:cs="Courier New"/>
                <w:b w:val="0"/>
                <w:bCs w:val="0"/>
                <w:sz w:val="18"/>
                <w:szCs w:val="18"/>
              </w:rPr>
              <w:t xml:space="preserve"> name="</w:t>
            </w:r>
            <w:proofErr w:type="spellStart"/>
            <w:r w:rsidRPr="00523A18">
              <w:rPr>
                <w:rStyle w:val="Strong"/>
                <w:rFonts w:ascii="Courier New" w:hAnsi="Courier New" w:cs="Courier New"/>
                <w:b w:val="0"/>
                <w:bCs w:val="0"/>
                <w:sz w:val="18"/>
                <w:szCs w:val="18"/>
              </w:rPr>
              <w:t>TransitOperation</w:t>
            </w:r>
            <w:proofErr w:type="spellEnd"/>
            <w:r w:rsidRPr="00523A18">
              <w:rPr>
                <w:rStyle w:val="Strong"/>
                <w:rFonts w:ascii="Courier New" w:hAnsi="Courier New" w:cs="Courier New"/>
                <w:b w:val="0"/>
                <w:bCs w:val="0"/>
                <w:sz w:val="18"/>
                <w:szCs w:val="18"/>
              </w:rPr>
              <w:t>" type="TransitOperationType09"&gt;</w:t>
            </w:r>
          </w:p>
          <w:p w14:paraId="27A939E5" w14:textId="77777777" w:rsidR="00CC4D4F" w:rsidRPr="00523A18" w:rsidRDefault="00CC4D4F" w:rsidP="00CC4D4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xs:annotation</w:t>
            </w:r>
            <w:proofErr w:type="spellEnd"/>
            <w:proofErr w:type="gramEnd"/>
            <w:r w:rsidRPr="00523A18">
              <w:rPr>
                <w:rStyle w:val="Strong"/>
                <w:rFonts w:ascii="Courier New" w:hAnsi="Courier New" w:cs="Courier New"/>
                <w:b w:val="0"/>
                <w:bCs w:val="0"/>
                <w:sz w:val="18"/>
                <w:szCs w:val="18"/>
              </w:rPr>
              <w:t>&gt;</w:t>
            </w:r>
          </w:p>
          <w:p w14:paraId="221ECE33" w14:textId="77777777" w:rsidR="00CC4D4F" w:rsidRPr="00523A18" w:rsidRDefault="00CC4D4F" w:rsidP="00CC4D4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xs:documentation</w:t>
            </w:r>
            <w:proofErr w:type="spellEnd"/>
            <w:proofErr w:type="gramEnd"/>
            <w:r w:rsidRPr="00523A18">
              <w:rPr>
                <w:rStyle w:val="Strong"/>
                <w:rFonts w:ascii="Courier New" w:hAnsi="Courier New" w:cs="Courier New"/>
                <w:b w:val="0"/>
                <w:bCs w:val="0"/>
                <w:sz w:val="18"/>
                <w:szCs w:val="18"/>
              </w:rPr>
              <w:t>&gt;</w:t>
            </w:r>
          </w:p>
          <w:p w14:paraId="12D9435C" w14:textId="77777777" w:rsidR="00CC4D4F" w:rsidRPr="00523A18" w:rsidRDefault="00CC4D4F" w:rsidP="00CC4D4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&lt;description value="TRANSIT OPERATION" /&gt;</w:t>
            </w:r>
          </w:p>
          <w:p w14:paraId="33F9E92E" w14:textId="77777777" w:rsidR="00CC4D4F" w:rsidRPr="00523A18" w:rsidRDefault="00CC4D4F" w:rsidP="00CC4D4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&lt;optionality value="R" /&gt;</w:t>
            </w:r>
          </w:p>
          <w:p w14:paraId="15734B80" w14:textId="77777777" w:rsidR="00CC4D4F" w:rsidRPr="00523A18" w:rsidRDefault="00CC4D4F" w:rsidP="00CC4D4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xs:documentation</w:t>
            </w:r>
            <w:proofErr w:type="spellEnd"/>
            <w:proofErr w:type="gramEnd"/>
            <w:r w:rsidRPr="00523A18">
              <w:rPr>
                <w:rStyle w:val="Strong"/>
                <w:rFonts w:ascii="Courier New" w:hAnsi="Courier New" w:cs="Courier New"/>
                <w:b w:val="0"/>
                <w:bCs w:val="0"/>
                <w:sz w:val="18"/>
                <w:szCs w:val="18"/>
              </w:rPr>
              <w:t>&gt;</w:t>
            </w:r>
          </w:p>
          <w:p w14:paraId="0324336A" w14:textId="77777777" w:rsidR="00CC4D4F" w:rsidRPr="00523A18" w:rsidRDefault="00CC4D4F" w:rsidP="00CC4D4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xs:annotation</w:t>
            </w:r>
            <w:proofErr w:type="spellEnd"/>
            <w:proofErr w:type="gramEnd"/>
            <w:r w:rsidRPr="00523A18">
              <w:rPr>
                <w:rStyle w:val="Strong"/>
                <w:rFonts w:ascii="Courier New" w:hAnsi="Courier New" w:cs="Courier New"/>
                <w:b w:val="0"/>
                <w:bCs w:val="0"/>
                <w:sz w:val="18"/>
                <w:szCs w:val="18"/>
              </w:rPr>
              <w:t>&gt;</w:t>
            </w:r>
          </w:p>
          <w:p w14:paraId="1ED508AE" w14:textId="77777777" w:rsidR="00CC4D4F" w:rsidRPr="00523A18" w:rsidRDefault="00CC4D4F" w:rsidP="00CC4D4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xs:element</w:t>
            </w:r>
            <w:proofErr w:type="spellEnd"/>
            <w:proofErr w:type="gramEnd"/>
            <w:r w:rsidRPr="00523A18">
              <w:rPr>
                <w:rStyle w:val="Strong"/>
                <w:rFonts w:ascii="Courier New" w:hAnsi="Courier New" w:cs="Courier New"/>
                <w:b w:val="0"/>
                <w:bCs w:val="0"/>
                <w:sz w:val="18"/>
                <w:szCs w:val="18"/>
              </w:rPr>
              <w:t>&gt;</w:t>
            </w:r>
          </w:p>
          <w:p w14:paraId="76AA7FEB" w14:textId="77777777" w:rsidR="00C15B03" w:rsidRDefault="00CC4D4F" w:rsidP="00CC4D4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xs:element</w:t>
            </w:r>
            <w:proofErr w:type="spellEnd"/>
            <w:proofErr w:type="gramEnd"/>
            <w:r w:rsidRPr="00523A18">
              <w:rPr>
                <w:rStyle w:val="Strong"/>
                <w:rFonts w:ascii="Courier New" w:hAnsi="Courier New" w:cs="Courier New"/>
                <w:b w:val="0"/>
                <w:bCs w:val="0"/>
                <w:sz w:val="18"/>
                <w:szCs w:val="18"/>
              </w:rPr>
              <w:t xml:space="preserve"> name="</w:t>
            </w:r>
            <w:proofErr w:type="spellStart"/>
            <w:r w:rsidRPr="00523A18">
              <w:rPr>
                <w:rStyle w:val="Strong"/>
                <w:rFonts w:ascii="Courier New" w:hAnsi="Courier New" w:cs="Courier New"/>
                <w:b w:val="0"/>
                <w:bCs w:val="0"/>
                <w:sz w:val="18"/>
                <w:szCs w:val="18"/>
              </w:rPr>
              <w:t>ExportOperation</w:t>
            </w:r>
            <w:proofErr w:type="spellEnd"/>
            <w:r w:rsidRPr="00523A18">
              <w:rPr>
                <w:rStyle w:val="Strong"/>
                <w:rFonts w:ascii="Courier New" w:hAnsi="Courier New" w:cs="Courier New"/>
                <w:b w:val="0"/>
                <w:bCs w:val="0"/>
                <w:sz w:val="18"/>
                <w:szCs w:val="18"/>
              </w:rPr>
              <w:t xml:space="preserve">" </w:t>
            </w:r>
            <w:proofErr w:type="spellStart"/>
            <w:r w:rsidRPr="00523A18">
              <w:rPr>
                <w:rStyle w:val="Strong"/>
                <w:rFonts w:ascii="Courier New" w:hAnsi="Courier New" w:cs="Courier New"/>
                <w:b w:val="0"/>
                <w:bCs w:val="0"/>
                <w:sz w:val="18"/>
                <w:szCs w:val="18"/>
              </w:rPr>
              <w:t>maxOccurs</w:t>
            </w:r>
            <w:proofErr w:type="spellEnd"/>
            <w:r w:rsidRPr="00523A18">
              <w:rPr>
                <w:rStyle w:val="Strong"/>
                <w:rFonts w:ascii="Courier New" w:hAnsi="Courier New" w:cs="Courier New"/>
                <w:b w:val="0"/>
                <w:bCs w:val="0"/>
                <w:sz w:val="18"/>
                <w:szCs w:val="18"/>
              </w:rPr>
              <w:t>="</w:t>
            </w:r>
            <w:r w:rsidRPr="00523A18">
              <w:rPr>
                <w:rStyle w:val="Strong"/>
                <w:rFonts w:ascii="Courier New" w:hAnsi="Courier New" w:cs="Courier New"/>
                <w:b w:val="0"/>
                <w:bCs w:val="0"/>
                <w:strike/>
                <w:color w:val="FF0000"/>
                <w:sz w:val="18"/>
                <w:szCs w:val="18"/>
              </w:rPr>
              <w:t>99</w:t>
            </w:r>
            <w:r w:rsidRPr="00523A18">
              <w:rPr>
                <w:rStyle w:val="Strong"/>
                <w:rFonts w:ascii="Courier New" w:hAnsi="Courier New" w:cs="Courier New"/>
                <w:sz w:val="18"/>
                <w:szCs w:val="18"/>
                <w:highlight w:val="yellow"/>
              </w:rPr>
              <w:t>1999</w:t>
            </w:r>
            <w:r w:rsidRPr="00523A18">
              <w:rPr>
                <w:rStyle w:val="Strong"/>
                <w:rFonts w:ascii="Courier New" w:hAnsi="Courier New" w:cs="Courier New"/>
                <w:b w:val="0"/>
                <w:bCs w:val="0"/>
                <w:sz w:val="18"/>
                <w:szCs w:val="18"/>
              </w:rPr>
              <w:t>"</w:t>
            </w:r>
          </w:p>
          <w:p w14:paraId="6DBAC444" w14:textId="0B72602F" w:rsidR="00CC4D4F" w:rsidRPr="00523A18" w:rsidRDefault="00C15B03" w:rsidP="00CC4D4F">
            <w:pPr>
              <w:pStyle w:val="NormalWeb"/>
              <w:spacing w:before="0" w:beforeAutospacing="0" w:after="0" w:afterAutospacing="0"/>
              <w:rPr>
                <w:rStyle w:val="Strong"/>
                <w:rFonts w:ascii="Courier New" w:hAnsi="Courier New" w:cs="Courier New"/>
                <w:b w:val="0"/>
                <w:bCs w:val="0"/>
                <w:sz w:val="18"/>
                <w:szCs w:val="18"/>
              </w:rPr>
            </w:pPr>
            <w:r>
              <w:rPr>
                <w:rStyle w:val="Strong"/>
                <w:rFonts w:ascii="Courier New" w:hAnsi="Courier New" w:cs="Courier New"/>
                <w:b w:val="0"/>
                <w:bCs w:val="0"/>
                <w:sz w:val="18"/>
                <w:szCs w:val="18"/>
              </w:rPr>
              <w:t xml:space="preserve">      </w:t>
            </w:r>
            <w:r w:rsidR="00CC4D4F" w:rsidRPr="00523A18">
              <w:rPr>
                <w:rStyle w:val="Strong"/>
                <w:rFonts w:ascii="Courier New" w:hAnsi="Courier New" w:cs="Courier New"/>
                <w:b w:val="0"/>
                <w:bCs w:val="0"/>
                <w:sz w:val="18"/>
                <w:szCs w:val="18"/>
              </w:rPr>
              <w:t xml:space="preserve"> type="ExportOperationType04"&gt;</w:t>
            </w:r>
          </w:p>
          <w:p w14:paraId="3108595E" w14:textId="77777777" w:rsidR="00CC4D4F" w:rsidRPr="00523A18" w:rsidRDefault="00CC4D4F" w:rsidP="00CC4D4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xs:annotation</w:t>
            </w:r>
            <w:proofErr w:type="spellEnd"/>
            <w:proofErr w:type="gramEnd"/>
            <w:r w:rsidRPr="00523A18">
              <w:rPr>
                <w:rStyle w:val="Strong"/>
                <w:rFonts w:ascii="Courier New" w:hAnsi="Courier New" w:cs="Courier New"/>
                <w:b w:val="0"/>
                <w:bCs w:val="0"/>
                <w:sz w:val="18"/>
                <w:szCs w:val="18"/>
              </w:rPr>
              <w:t>&gt;</w:t>
            </w:r>
          </w:p>
          <w:p w14:paraId="28593DF2" w14:textId="77777777" w:rsidR="00CC4D4F" w:rsidRPr="00523A18" w:rsidRDefault="00CC4D4F" w:rsidP="00CC4D4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xs:documentation</w:t>
            </w:r>
            <w:proofErr w:type="spellEnd"/>
            <w:proofErr w:type="gramEnd"/>
            <w:r w:rsidRPr="00523A18">
              <w:rPr>
                <w:rStyle w:val="Strong"/>
                <w:rFonts w:ascii="Courier New" w:hAnsi="Courier New" w:cs="Courier New"/>
                <w:b w:val="0"/>
                <w:bCs w:val="0"/>
                <w:sz w:val="18"/>
                <w:szCs w:val="18"/>
              </w:rPr>
              <w:t>&gt;</w:t>
            </w:r>
          </w:p>
          <w:p w14:paraId="02AA3BBE" w14:textId="77777777" w:rsidR="00CC4D4F" w:rsidRPr="00523A18" w:rsidRDefault="00CC4D4F" w:rsidP="00CC4D4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&lt;description value="EXPORT OPERATION" /&gt;</w:t>
            </w:r>
          </w:p>
          <w:p w14:paraId="57C29ECB" w14:textId="77777777" w:rsidR="00CC4D4F" w:rsidRPr="00523A18" w:rsidRDefault="00CC4D4F" w:rsidP="00CC4D4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&lt;optionality value="R" /&gt;</w:t>
            </w:r>
          </w:p>
          <w:p w14:paraId="6052C97B" w14:textId="77777777" w:rsidR="00CC4D4F" w:rsidRPr="00523A18" w:rsidRDefault="00CC4D4F" w:rsidP="00CC4D4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xs:documentation</w:t>
            </w:r>
            <w:proofErr w:type="spellEnd"/>
            <w:proofErr w:type="gramEnd"/>
            <w:r w:rsidRPr="00523A18">
              <w:rPr>
                <w:rStyle w:val="Strong"/>
                <w:rFonts w:ascii="Courier New" w:hAnsi="Courier New" w:cs="Courier New"/>
                <w:b w:val="0"/>
                <w:bCs w:val="0"/>
                <w:sz w:val="18"/>
                <w:szCs w:val="18"/>
              </w:rPr>
              <w:t>&gt;</w:t>
            </w:r>
          </w:p>
          <w:p w14:paraId="63086E90" w14:textId="77777777" w:rsidR="00CC4D4F" w:rsidRPr="00523A18" w:rsidRDefault="00CC4D4F" w:rsidP="00CC4D4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xs:annotation</w:t>
            </w:r>
            <w:proofErr w:type="spellEnd"/>
            <w:proofErr w:type="gramEnd"/>
            <w:r w:rsidRPr="00523A18">
              <w:rPr>
                <w:rStyle w:val="Strong"/>
                <w:rFonts w:ascii="Courier New" w:hAnsi="Courier New" w:cs="Courier New"/>
                <w:b w:val="0"/>
                <w:bCs w:val="0"/>
                <w:sz w:val="18"/>
                <w:szCs w:val="18"/>
              </w:rPr>
              <w:t>&gt;</w:t>
            </w:r>
          </w:p>
          <w:p w14:paraId="16679D18" w14:textId="55868651" w:rsidR="00CC4D4F" w:rsidRPr="00523A18" w:rsidRDefault="00CC4D4F" w:rsidP="00CC4D4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xs:element</w:t>
            </w:r>
            <w:proofErr w:type="spellEnd"/>
            <w:proofErr w:type="gramEnd"/>
          </w:p>
          <w:p w14:paraId="00797193" w14:textId="7BBC2CA7" w:rsidR="00CC4D4F" w:rsidRPr="00523A18" w:rsidRDefault="00523A18" w:rsidP="00CC4D4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w:t>
            </w:r>
            <w:r w:rsidR="00CC4D4F" w:rsidRPr="00523A18">
              <w:rPr>
                <w:rStyle w:val="Strong"/>
                <w:rFonts w:ascii="Courier New" w:hAnsi="Courier New" w:cs="Courier New"/>
                <w:b w:val="0"/>
                <w:bCs w:val="0"/>
                <w:sz w:val="18"/>
                <w:szCs w:val="18"/>
              </w:rPr>
              <w:t>…</w:t>
            </w:r>
            <w:r w:rsidRPr="00523A18">
              <w:rPr>
                <w:rStyle w:val="Strong"/>
                <w:rFonts w:ascii="Courier New" w:hAnsi="Courier New" w:cs="Courier New"/>
                <w:b w:val="0"/>
                <w:bCs w:val="0"/>
                <w:sz w:val="18"/>
                <w:szCs w:val="18"/>
              </w:rPr>
              <w:t>)</w:t>
            </w:r>
          </w:p>
          <w:p w14:paraId="686F3523" w14:textId="77777777" w:rsidR="009E511F" w:rsidRDefault="009E511F" w:rsidP="00CC4D4F">
            <w:pPr>
              <w:pStyle w:val="NormalWeb"/>
              <w:spacing w:before="0" w:beforeAutospacing="0" w:after="0" w:afterAutospacing="0"/>
              <w:rPr>
                <w:rStyle w:val="Strong"/>
                <w:rFonts w:asciiTheme="minorHAnsi" w:hAnsiTheme="minorHAnsi" w:cstheme="minorHAnsi"/>
                <w:sz w:val="22"/>
                <w:szCs w:val="22"/>
                <w:u w:val="single"/>
              </w:rPr>
            </w:pPr>
          </w:p>
          <w:p w14:paraId="48B8A017" w14:textId="63018825" w:rsidR="009E511F" w:rsidRDefault="009E511F" w:rsidP="00CC4D4F">
            <w:pPr>
              <w:pStyle w:val="NormalWeb"/>
              <w:spacing w:before="0" w:beforeAutospacing="0" w:after="0" w:afterAutospacing="0"/>
              <w:rPr>
                <w:rFonts w:asciiTheme="minorHAnsi" w:hAnsiTheme="minorHAnsi" w:cstheme="minorHAnsi"/>
                <w:b/>
                <w:bCs/>
                <w:sz w:val="22"/>
                <w:szCs w:val="22"/>
              </w:rPr>
            </w:pPr>
            <w:r>
              <w:rPr>
                <w:rFonts w:asciiTheme="minorHAnsi" w:hAnsiTheme="minorHAnsi" w:cstheme="minorHAnsi"/>
                <w:sz w:val="22"/>
                <w:szCs w:val="22"/>
              </w:rPr>
              <w:t xml:space="preserve">File </w:t>
            </w:r>
            <w:r>
              <w:rPr>
                <w:rFonts w:asciiTheme="minorHAnsi" w:hAnsiTheme="minorHAnsi" w:cstheme="minorHAnsi"/>
                <w:b/>
                <w:bCs/>
                <w:sz w:val="22"/>
                <w:szCs w:val="22"/>
              </w:rPr>
              <w:t>CC048C.xsd:</w:t>
            </w:r>
          </w:p>
          <w:p w14:paraId="01744AEE" w14:textId="77777777" w:rsidR="009E511F" w:rsidRDefault="009E511F" w:rsidP="00CC4D4F">
            <w:pPr>
              <w:pStyle w:val="NormalWeb"/>
              <w:spacing w:before="0" w:beforeAutospacing="0" w:after="0" w:afterAutospacing="0"/>
              <w:rPr>
                <w:rFonts w:asciiTheme="minorHAnsi" w:hAnsiTheme="minorHAnsi" w:cstheme="minorHAnsi"/>
                <w:b/>
                <w:bCs/>
                <w:sz w:val="22"/>
                <w:szCs w:val="22"/>
              </w:rPr>
            </w:pPr>
          </w:p>
          <w:p w14:paraId="2EC5A646" w14:textId="77777777" w:rsidR="009E511F" w:rsidRPr="00523A18" w:rsidRDefault="009E511F" w:rsidP="009E511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&lt;</w:t>
            </w:r>
            <w:proofErr w:type="spellStart"/>
            <w:proofErr w:type="gramStart"/>
            <w:r w:rsidRPr="00523A18">
              <w:rPr>
                <w:rStyle w:val="Strong"/>
                <w:rFonts w:ascii="Courier New" w:hAnsi="Courier New" w:cs="Courier New"/>
                <w:b w:val="0"/>
                <w:bCs w:val="0"/>
                <w:sz w:val="18"/>
                <w:szCs w:val="18"/>
              </w:rPr>
              <w:t>xs:complexType</w:t>
            </w:r>
            <w:proofErr w:type="spellEnd"/>
            <w:proofErr w:type="gramEnd"/>
            <w:r w:rsidRPr="00523A18">
              <w:rPr>
                <w:rStyle w:val="Strong"/>
                <w:rFonts w:ascii="Courier New" w:hAnsi="Courier New" w:cs="Courier New"/>
                <w:b w:val="0"/>
                <w:bCs w:val="0"/>
                <w:sz w:val="18"/>
                <w:szCs w:val="18"/>
              </w:rPr>
              <w:t xml:space="preserve"> name="CC048CType"&gt;</w:t>
            </w:r>
          </w:p>
          <w:p w14:paraId="6F88A365" w14:textId="77777777" w:rsidR="009E511F" w:rsidRPr="00523A18" w:rsidRDefault="009E511F" w:rsidP="009E511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xs:sequence</w:t>
            </w:r>
            <w:proofErr w:type="spellEnd"/>
            <w:proofErr w:type="gramEnd"/>
            <w:r w:rsidRPr="00523A18">
              <w:rPr>
                <w:rStyle w:val="Strong"/>
                <w:rFonts w:ascii="Courier New" w:hAnsi="Courier New" w:cs="Courier New"/>
                <w:b w:val="0"/>
                <w:bCs w:val="0"/>
                <w:sz w:val="18"/>
                <w:szCs w:val="18"/>
              </w:rPr>
              <w:t>&gt;</w:t>
            </w:r>
          </w:p>
          <w:p w14:paraId="67F13CF8" w14:textId="77777777" w:rsidR="009E511F" w:rsidRPr="00523A18" w:rsidRDefault="009E511F" w:rsidP="009E511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xs:group</w:t>
            </w:r>
            <w:proofErr w:type="spellEnd"/>
            <w:proofErr w:type="gramEnd"/>
            <w:r w:rsidRPr="00523A18">
              <w:rPr>
                <w:rStyle w:val="Strong"/>
                <w:rFonts w:ascii="Courier New" w:hAnsi="Courier New" w:cs="Courier New"/>
                <w:b w:val="0"/>
                <w:bCs w:val="0"/>
                <w:sz w:val="18"/>
                <w:szCs w:val="18"/>
              </w:rPr>
              <w:t xml:space="preserve"> ref="MESSAGE" /&gt;</w:t>
            </w:r>
          </w:p>
          <w:p w14:paraId="2CBCE9DC" w14:textId="77777777" w:rsidR="009E511F" w:rsidRPr="00523A18" w:rsidRDefault="009E511F" w:rsidP="009E511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xs:element</w:t>
            </w:r>
            <w:proofErr w:type="spellEnd"/>
            <w:proofErr w:type="gramEnd"/>
            <w:r w:rsidRPr="00523A18">
              <w:rPr>
                <w:rStyle w:val="Strong"/>
                <w:rFonts w:ascii="Courier New" w:hAnsi="Courier New" w:cs="Courier New"/>
                <w:b w:val="0"/>
                <w:bCs w:val="0"/>
                <w:sz w:val="18"/>
                <w:szCs w:val="18"/>
              </w:rPr>
              <w:t xml:space="preserve"> name="</w:t>
            </w:r>
            <w:proofErr w:type="spellStart"/>
            <w:r w:rsidRPr="00523A18">
              <w:rPr>
                <w:rStyle w:val="Strong"/>
                <w:rFonts w:ascii="Courier New" w:hAnsi="Courier New" w:cs="Courier New"/>
                <w:b w:val="0"/>
                <w:bCs w:val="0"/>
                <w:sz w:val="18"/>
                <w:szCs w:val="18"/>
              </w:rPr>
              <w:t>TransitOperation</w:t>
            </w:r>
            <w:proofErr w:type="spellEnd"/>
            <w:r w:rsidRPr="00523A18">
              <w:rPr>
                <w:rStyle w:val="Strong"/>
                <w:rFonts w:ascii="Courier New" w:hAnsi="Courier New" w:cs="Courier New"/>
                <w:b w:val="0"/>
                <w:bCs w:val="0"/>
                <w:sz w:val="18"/>
                <w:szCs w:val="18"/>
              </w:rPr>
              <w:t>" type="TransitOperationType13"&gt;</w:t>
            </w:r>
          </w:p>
          <w:p w14:paraId="666468BF" w14:textId="77777777" w:rsidR="009E511F" w:rsidRPr="00523A18" w:rsidRDefault="009E511F" w:rsidP="009E511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xs:annotation</w:t>
            </w:r>
            <w:proofErr w:type="spellEnd"/>
            <w:proofErr w:type="gramEnd"/>
            <w:r w:rsidRPr="00523A18">
              <w:rPr>
                <w:rStyle w:val="Strong"/>
                <w:rFonts w:ascii="Courier New" w:hAnsi="Courier New" w:cs="Courier New"/>
                <w:b w:val="0"/>
                <w:bCs w:val="0"/>
                <w:sz w:val="18"/>
                <w:szCs w:val="18"/>
              </w:rPr>
              <w:t>&gt;</w:t>
            </w:r>
          </w:p>
          <w:p w14:paraId="351360B2" w14:textId="77777777" w:rsidR="009E511F" w:rsidRPr="00523A18" w:rsidRDefault="009E511F" w:rsidP="009E511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lastRenderedPageBreak/>
              <w:t xml:space="preserve">          &lt;</w:t>
            </w:r>
            <w:proofErr w:type="spellStart"/>
            <w:proofErr w:type="gramStart"/>
            <w:r w:rsidRPr="00523A18">
              <w:rPr>
                <w:rStyle w:val="Strong"/>
                <w:rFonts w:ascii="Courier New" w:hAnsi="Courier New" w:cs="Courier New"/>
                <w:b w:val="0"/>
                <w:bCs w:val="0"/>
                <w:sz w:val="18"/>
                <w:szCs w:val="18"/>
              </w:rPr>
              <w:t>xs:documentation</w:t>
            </w:r>
            <w:proofErr w:type="spellEnd"/>
            <w:proofErr w:type="gramEnd"/>
            <w:r w:rsidRPr="00523A18">
              <w:rPr>
                <w:rStyle w:val="Strong"/>
                <w:rFonts w:ascii="Courier New" w:hAnsi="Courier New" w:cs="Courier New"/>
                <w:b w:val="0"/>
                <w:bCs w:val="0"/>
                <w:sz w:val="18"/>
                <w:szCs w:val="18"/>
              </w:rPr>
              <w:t>&gt;</w:t>
            </w:r>
          </w:p>
          <w:p w14:paraId="4371696D" w14:textId="77777777" w:rsidR="009E511F" w:rsidRPr="00523A18" w:rsidRDefault="009E511F" w:rsidP="009E511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&lt;description value="TRANSIT OPERATION" /&gt;</w:t>
            </w:r>
          </w:p>
          <w:p w14:paraId="70E64F7D" w14:textId="77777777" w:rsidR="009E511F" w:rsidRPr="00523A18" w:rsidRDefault="009E511F" w:rsidP="009E511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&lt;optionality value="R" /&gt;</w:t>
            </w:r>
          </w:p>
          <w:p w14:paraId="4E8466E5" w14:textId="77777777" w:rsidR="009E511F" w:rsidRPr="00523A18" w:rsidRDefault="009E511F" w:rsidP="009E511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xs:documentation</w:t>
            </w:r>
            <w:proofErr w:type="spellEnd"/>
            <w:proofErr w:type="gramEnd"/>
            <w:r w:rsidRPr="00523A18">
              <w:rPr>
                <w:rStyle w:val="Strong"/>
                <w:rFonts w:ascii="Courier New" w:hAnsi="Courier New" w:cs="Courier New"/>
                <w:b w:val="0"/>
                <w:bCs w:val="0"/>
                <w:sz w:val="18"/>
                <w:szCs w:val="18"/>
              </w:rPr>
              <w:t>&gt;</w:t>
            </w:r>
          </w:p>
          <w:p w14:paraId="486C3C07" w14:textId="77777777" w:rsidR="009E511F" w:rsidRPr="00523A18" w:rsidRDefault="009E511F" w:rsidP="009E511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xs:annotation</w:t>
            </w:r>
            <w:proofErr w:type="spellEnd"/>
            <w:proofErr w:type="gramEnd"/>
            <w:r w:rsidRPr="00523A18">
              <w:rPr>
                <w:rStyle w:val="Strong"/>
                <w:rFonts w:ascii="Courier New" w:hAnsi="Courier New" w:cs="Courier New"/>
                <w:b w:val="0"/>
                <w:bCs w:val="0"/>
                <w:sz w:val="18"/>
                <w:szCs w:val="18"/>
              </w:rPr>
              <w:t>&gt;</w:t>
            </w:r>
          </w:p>
          <w:p w14:paraId="7B47B467" w14:textId="77777777" w:rsidR="009E511F" w:rsidRPr="00523A18" w:rsidRDefault="009E511F" w:rsidP="009E511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xs:element</w:t>
            </w:r>
            <w:proofErr w:type="spellEnd"/>
            <w:proofErr w:type="gramEnd"/>
            <w:r w:rsidRPr="00523A18">
              <w:rPr>
                <w:rStyle w:val="Strong"/>
                <w:rFonts w:ascii="Courier New" w:hAnsi="Courier New" w:cs="Courier New"/>
                <w:b w:val="0"/>
                <w:bCs w:val="0"/>
                <w:sz w:val="18"/>
                <w:szCs w:val="18"/>
              </w:rPr>
              <w:t>&gt;</w:t>
            </w:r>
          </w:p>
          <w:p w14:paraId="6D7735A9" w14:textId="77777777" w:rsidR="00C15B03" w:rsidRDefault="009E511F" w:rsidP="009E511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xs:element</w:t>
            </w:r>
            <w:proofErr w:type="spellEnd"/>
            <w:proofErr w:type="gramEnd"/>
            <w:r w:rsidRPr="00523A18">
              <w:rPr>
                <w:rStyle w:val="Strong"/>
                <w:rFonts w:ascii="Courier New" w:hAnsi="Courier New" w:cs="Courier New"/>
                <w:b w:val="0"/>
                <w:bCs w:val="0"/>
                <w:sz w:val="18"/>
                <w:szCs w:val="18"/>
              </w:rPr>
              <w:t xml:space="preserve"> name="</w:t>
            </w:r>
            <w:proofErr w:type="spellStart"/>
            <w:r w:rsidRPr="00523A18">
              <w:rPr>
                <w:rStyle w:val="Strong"/>
                <w:rFonts w:ascii="Courier New" w:hAnsi="Courier New" w:cs="Courier New"/>
                <w:b w:val="0"/>
                <w:bCs w:val="0"/>
                <w:sz w:val="18"/>
                <w:szCs w:val="18"/>
              </w:rPr>
              <w:t>ExportOperation</w:t>
            </w:r>
            <w:proofErr w:type="spellEnd"/>
            <w:r w:rsidRPr="00523A18">
              <w:rPr>
                <w:rStyle w:val="Strong"/>
                <w:rFonts w:ascii="Courier New" w:hAnsi="Courier New" w:cs="Courier New"/>
                <w:b w:val="0"/>
                <w:bCs w:val="0"/>
                <w:sz w:val="18"/>
                <w:szCs w:val="18"/>
              </w:rPr>
              <w:t xml:space="preserve">" </w:t>
            </w:r>
            <w:proofErr w:type="spellStart"/>
            <w:r w:rsidRPr="00523A18">
              <w:rPr>
                <w:rStyle w:val="Strong"/>
                <w:rFonts w:ascii="Courier New" w:hAnsi="Courier New" w:cs="Courier New"/>
                <w:b w:val="0"/>
                <w:bCs w:val="0"/>
                <w:sz w:val="18"/>
                <w:szCs w:val="18"/>
              </w:rPr>
              <w:t>maxOccurs</w:t>
            </w:r>
            <w:proofErr w:type="spellEnd"/>
            <w:r w:rsidRPr="00523A18">
              <w:rPr>
                <w:rStyle w:val="Strong"/>
                <w:rFonts w:ascii="Courier New" w:hAnsi="Courier New" w:cs="Courier New"/>
                <w:b w:val="0"/>
                <w:bCs w:val="0"/>
                <w:sz w:val="18"/>
                <w:szCs w:val="18"/>
              </w:rPr>
              <w:t>="</w:t>
            </w:r>
            <w:r w:rsidRPr="00523A18">
              <w:rPr>
                <w:rStyle w:val="Strong"/>
                <w:rFonts w:ascii="Courier New" w:hAnsi="Courier New" w:cs="Courier New"/>
                <w:b w:val="0"/>
                <w:bCs w:val="0"/>
                <w:strike/>
                <w:color w:val="FF0000"/>
                <w:sz w:val="18"/>
                <w:szCs w:val="18"/>
              </w:rPr>
              <w:t>99</w:t>
            </w:r>
            <w:r w:rsidRPr="00523A18">
              <w:rPr>
                <w:rStyle w:val="Strong"/>
                <w:rFonts w:ascii="Courier New" w:hAnsi="Courier New" w:cs="Courier New"/>
                <w:sz w:val="18"/>
                <w:szCs w:val="18"/>
                <w:highlight w:val="yellow"/>
              </w:rPr>
              <w:t>1999</w:t>
            </w:r>
            <w:r w:rsidRPr="00523A18">
              <w:rPr>
                <w:rStyle w:val="Strong"/>
                <w:rFonts w:ascii="Courier New" w:hAnsi="Courier New" w:cs="Courier New"/>
                <w:b w:val="0"/>
                <w:bCs w:val="0"/>
                <w:sz w:val="18"/>
                <w:szCs w:val="18"/>
              </w:rPr>
              <w:t>"</w:t>
            </w:r>
          </w:p>
          <w:p w14:paraId="08E0C7C9" w14:textId="7B9723A8" w:rsidR="009E511F" w:rsidRPr="00523A18" w:rsidRDefault="00C15B03" w:rsidP="009E511F">
            <w:pPr>
              <w:pStyle w:val="NormalWeb"/>
              <w:spacing w:before="0" w:beforeAutospacing="0" w:after="0" w:afterAutospacing="0"/>
              <w:rPr>
                <w:rStyle w:val="Strong"/>
                <w:rFonts w:ascii="Courier New" w:hAnsi="Courier New" w:cs="Courier New"/>
                <w:b w:val="0"/>
                <w:bCs w:val="0"/>
                <w:sz w:val="18"/>
                <w:szCs w:val="18"/>
              </w:rPr>
            </w:pPr>
            <w:r>
              <w:rPr>
                <w:rStyle w:val="Strong"/>
                <w:rFonts w:ascii="Courier New" w:hAnsi="Courier New" w:cs="Courier New"/>
                <w:b w:val="0"/>
                <w:bCs w:val="0"/>
                <w:sz w:val="18"/>
                <w:szCs w:val="18"/>
              </w:rPr>
              <w:t xml:space="preserve">      </w:t>
            </w:r>
            <w:r w:rsidR="009E511F" w:rsidRPr="00523A18">
              <w:rPr>
                <w:rStyle w:val="Strong"/>
                <w:rFonts w:ascii="Courier New" w:hAnsi="Courier New" w:cs="Courier New"/>
                <w:b w:val="0"/>
                <w:bCs w:val="0"/>
                <w:sz w:val="18"/>
                <w:szCs w:val="18"/>
              </w:rPr>
              <w:t xml:space="preserve"> type="ExportOperationType01"&gt;</w:t>
            </w:r>
          </w:p>
          <w:p w14:paraId="325D20F1" w14:textId="77777777" w:rsidR="009E511F" w:rsidRPr="00523A18" w:rsidRDefault="009E511F" w:rsidP="009E511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xs:annotation</w:t>
            </w:r>
            <w:proofErr w:type="spellEnd"/>
            <w:proofErr w:type="gramEnd"/>
            <w:r w:rsidRPr="00523A18">
              <w:rPr>
                <w:rStyle w:val="Strong"/>
                <w:rFonts w:ascii="Courier New" w:hAnsi="Courier New" w:cs="Courier New"/>
                <w:b w:val="0"/>
                <w:bCs w:val="0"/>
                <w:sz w:val="18"/>
                <w:szCs w:val="18"/>
              </w:rPr>
              <w:t>&gt;</w:t>
            </w:r>
          </w:p>
          <w:p w14:paraId="39C59CDC" w14:textId="77777777" w:rsidR="009E511F" w:rsidRPr="00523A18" w:rsidRDefault="009E511F" w:rsidP="009E511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xs:documentation</w:t>
            </w:r>
            <w:proofErr w:type="spellEnd"/>
            <w:proofErr w:type="gramEnd"/>
            <w:r w:rsidRPr="00523A18">
              <w:rPr>
                <w:rStyle w:val="Strong"/>
                <w:rFonts w:ascii="Courier New" w:hAnsi="Courier New" w:cs="Courier New"/>
                <w:b w:val="0"/>
                <w:bCs w:val="0"/>
                <w:sz w:val="18"/>
                <w:szCs w:val="18"/>
              </w:rPr>
              <w:t>&gt;</w:t>
            </w:r>
          </w:p>
          <w:p w14:paraId="6D1F7F8F" w14:textId="77777777" w:rsidR="009E511F" w:rsidRPr="00523A18" w:rsidRDefault="009E511F" w:rsidP="009E511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&lt;description value="EXPORT OPERATION" /&gt;</w:t>
            </w:r>
          </w:p>
          <w:p w14:paraId="6C6D7068" w14:textId="77777777" w:rsidR="009E511F" w:rsidRPr="00523A18" w:rsidRDefault="009E511F" w:rsidP="009E511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&lt;optionality value="R" /&gt;</w:t>
            </w:r>
          </w:p>
          <w:p w14:paraId="3D7E2F81" w14:textId="77777777" w:rsidR="009E511F" w:rsidRPr="00523A18" w:rsidRDefault="009E511F" w:rsidP="009E511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xs:documentation</w:t>
            </w:r>
            <w:proofErr w:type="spellEnd"/>
            <w:proofErr w:type="gramEnd"/>
            <w:r w:rsidRPr="00523A18">
              <w:rPr>
                <w:rStyle w:val="Strong"/>
                <w:rFonts w:ascii="Courier New" w:hAnsi="Courier New" w:cs="Courier New"/>
                <w:b w:val="0"/>
                <w:bCs w:val="0"/>
                <w:sz w:val="18"/>
                <w:szCs w:val="18"/>
              </w:rPr>
              <w:t>&gt;</w:t>
            </w:r>
          </w:p>
          <w:p w14:paraId="2CF14D18" w14:textId="77777777" w:rsidR="009E511F" w:rsidRPr="00523A18" w:rsidRDefault="009E511F" w:rsidP="009E511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xs:annotation</w:t>
            </w:r>
            <w:proofErr w:type="spellEnd"/>
            <w:proofErr w:type="gramEnd"/>
            <w:r w:rsidRPr="00523A18">
              <w:rPr>
                <w:rStyle w:val="Strong"/>
                <w:rFonts w:ascii="Courier New" w:hAnsi="Courier New" w:cs="Courier New"/>
                <w:b w:val="0"/>
                <w:bCs w:val="0"/>
                <w:sz w:val="18"/>
                <w:szCs w:val="18"/>
              </w:rPr>
              <w:t>&gt;</w:t>
            </w:r>
          </w:p>
          <w:p w14:paraId="5E80ABDC" w14:textId="40275468" w:rsidR="009E511F" w:rsidRPr="00523A18" w:rsidRDefault="009E511F" w:rsidP="009E511F">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xs:element</w:t>
            </w:r>
            <w:proofErr w:type="spellEnd"/>
            <w:proofErr w:type="gramEnd"/>
            <w:r w:rsidRPr="00523A18">
              <w:rPr>
                <w:rStyle w:val="Strong"/>
                <w:rFonts w:ascii="Courier New" w:hAnsi="Courier New" w:cs="Courier New"/>
                <w:b w:val="0"/>
                <w:bCs w:val="0"/>
                <w:sz w:val="18"/>
                <w:szCs w:val="18"/>
              </w:rPr>
              <w:t>&gt;</w:t>
            </w:r>
          </w:p>
          <w:p w14:paraId="1F44BE3B" w14:textId="56ADD1B8" w:rsidR="009E511F" w:rsidRPr="00523A18" w:rsidRDefault="00523A18" w:rsidP="009E511F">
            <w:pPr>
              <w:pStyle w:val="NormalWeb"/>
              <w:spacing w:before="0" w:beforeAutospacing="0" w:after="0" w:afterAutospacing="0"/>
              <w:rPr>
                <w:rStyle w:val="Strong"/>
                <w:rFonts w:ascii="Courier New" w:hAnsi="Courier New" w:cs="Courier New"/>
                <w:sz w:val="18"/>
                <w:szCs w:val="18"/>
                <w:u w:val="single"/>
              </w:rPr>
            </w:pPr>
            <w:r>
              <w:rPr>
                <w:rStyle w:val="Strong"/>
                <w:rFonts w:ascii="Courier New" w:hAnsi="Courier New" w:cs="Courier New"/>
                <w:b w:val="0"/>
                <w:bCs w:val="0"/>
                <w:sz w:val="18"/>
                <w:szCs w:val="18"/>
              </w:rPr>
              <w:t>(</w:t>
            </w:r>
            <w:r w:rsidR="009E511F" w:rsidRPr="00523A18">
              <w:rPr>
                <w:rStyle w:val="Strong"/>
                <w:rFonts w:ascii="Courier New" w:hAnsi="Courier New" w:cs="Courier New"/>
                <w:b w:val="0"/>
                <w:bCs w:val="0"/>
                <w:sz w:val="18"/>
                <w:szCs w:val="18"/>
              </w:rPr>
              <w:t>…</w:t>
            </w:r>
            <w:r>
              <w:rPr>
                <w:rStyle w:val="Strong"/>
                <w:rFonts w:ascii="Courier New" w:hAnsi="Courier New" w:cs="Courier New"/>
                <w:b w:val="0"/>
                <w:bCs w:val="0"/>
                <w:sz w:val="18"/>
                <w:szCs w:val="18"/>
              </w:rPr>
              <w:t>)</w:t>
            </w:r>
          </w:p>
          <w:p w14:paraId="78C6E2A2" w14:textId="77777777" w:rsidR="00F82850" w:rsidRDefault="00F82850" w:rsidP="00FE137A">
            <w:pPr>
              <w:pStyle w:val="NormalWeb"/>
              <w:spacing w:before="0" w:beforeAutospacing="0" w:after="0" w:afterAutospacing="0"/>
              <w:rPr>
                <w:rStyle w:val="Strong"/>
                <w:rFonts w:asciiTheme="minorHAnsi" w:hAnsiTheme="minorHAnsi" w:cstheme="minorHAnsi"/>
                <w:sz w:val="22"/>
                <w:szCs w:val="22"/>
                <w:u w:val="single"/>
              </w:rPr>
            </w:pPr>
          </w:p>
          <w:p w14:paraId="197565FF" w14:textId="22818AD2" w:rsidR="00216068" w:rsidRDefault="00216068" w:rsidP="00216068">
            <w:pPr>
              <w:pStyle w:val="NormalWeb"/>
              <w:spacing w:before="0" w:beforeAutospacing="0" w:after="0" w:afterAutospacing="0"/>
              <w:rPr>
                <w:rFonts w:asciiTheme="minorHAnsi" w:hAnsiTheme="minorHAnsi" w:cstheme="minorHAnsi"/>
                <w:b/>
                <w:bCs/>
                <w:sz w:val="22"/>
                <w:szCs w:val="22"/>
              </w:rPr>
            </w:pPr>
            <w:r>
              <w:rPr>
                <w:rFonts w:asciiTheme="minorHAnsi" w:hAnsiTheme="minorHAnsi" w:cstheme="minorHAnsi"/>
                <w:sz w:val="22"/>
                <w:szCs w:val="22"/>
              </w:rPr>
              <w:t xml:space="preserve">File </w:t>
            </w:r>
            <w:r>
              <w:rPr>
                <w:rFonts w:asciiTheme="minorHAnsi" w:hAnsiTheme="minorHAnsi" w:cstheme="minorHAnsi"/>
                <w:b/>
                <w:bCs/>
                <w:sz w:val="22"/>
                <w:szCs w:val="22"/>
              </w:rPr>
              <w:t>CD078C.xsd:</w:t>
            </w:r>
          </w:p>
          <w:p w14:paraId="35F1D183" w14:textId="77777777" w:rsidR="00216068" w:rsidRPr="00216068" w:rsidRDefault="00216068" w:rsidP="00216068">
            <w:pPr>
              <w:pStyle w:val="NormalWeb"/>
              <w:spacing w:before="0" w:beforeAutospacing="0" w:after="0" w:afterAutospacing="0"/>
              <w:rPr>
                <w:rFonts w:ascii="Arial" w:hAnsi="Arial" w:cs="Arial"/>
                <w:b/>
                <w:bCs/>
                <w:sz w:val="18"/>
                <w:szCs w:val="18"/>
              </w:rPr>
            </w:pPr>
          </w:p>
          <w:p w14:paraId="6F3E0A9B" w14:textId="77777777" w:rsidR="00216068" w:rsidRPr="00523A18" w:rsidRDefault="00216068" w:rsidP="00216068">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&lt;</w:t>
            </w:r>
            <w:proofErr w:type="spellStart"/>
            <w:proofErr w:type="gramStart"/>
            <w:r w:rsidRPr="00523A18">
              <w:rPr>
                <w:rStyle w:val="Strong"/>
                <w:rFonts w:ascii="Courier New" w:hAnsi="Courier New" w:cs="Courier New"/>
                <w:b w:val="0"/>
                <w:bCs w:val="0"/>
                <w:sz w:val="18"/>
                <w:szCs w:val="18"/>
              </w:rPr>
              <w:t>xs:complexType</w:t>
            </w:r>
            <w:proofErr w:type="spellEnd"/>
            <w:proofErr w:type="gramEnd"/>
            <w:r w:rsidRPr="00523A18">
              <w:rPr>
                <w:rStyle w:val="Strong"/>
                <w:rFonts w:ascii="Courier New" w:hAnsi="Courier New" w:cs="Courier New"/>
                <w:b w:val="0"/>
                <w:bCs w:val="0"/>
                <w:sz w:val="18"/>
                <w:szCs w:val="18"/>
              </w:rPr>
              <w:t xml:space="preserve"> name="CD078CType"&gt;</w:t>
            </w:r>
          </w:p>
          <w:p w14:paraId="3A29D133" w14:textId="77777777" w:rsidR="00216068" w:rsidRPr="00523A18" w:rsidRDefault="00216068" w:rsidP="00216068">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xs:sequence</w:t>
            </w:r>
            <w:proofErr w:type="spellEnd"/>
            <w:proofErr w:type="gramEnd"/>
            <w:r w:rsidRPr="00523A18">
              <w:rPr>
                <w:rStyle w:val="Strong"/>
                <w:rFonts w:ascii="Courier New" w:hAnsi="Courier New" w:cs="Courier New"/>
                <w:b w:val="0"/>
                <w:bCs w:val="0"/>
                <w:sz w:val="18"/>
                <w:szCs w:val="18"/>
              </w:rPr>
              <w:t>&gt;</w:t>
            </w:r>
          </w:p>
          <w:p w14:paraId="714B5E53" w14:textId="77777777" w:rsidR="00216068" w:rsidRPr="00523A18" w:rsidRDefault="00216068" w:rsidP="00216068">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xs:group</w:t>
            </w:r>
            <w:proofErr w:type="spellEnd"/>
            <w:proofErr w:type="gramEnd"/>
            <w:r w:rsidRPr="00523A18">
              <w:rPr>
                <w:rStyle w:val="Strong"/>
                <w:rFonts w:ascii="Courier New" w:hAnsi="Courier New" w:cs="Courier New"/>
                <w:b w:val="0"/>
                <w:bCs w:val="0"/>
                <w:sz w:val="18"/>
                <w:szCs w:val="18"/>
              </w:rPr>
              <w:t xml:space="preserve"> ref="MESSAGE" /&gt;</w:t>
            </w:r>
          </w:p>
          <w:p w14:paraId="736E9D52" w14:textId="77777777" w:rsidR="00216068" w:rsidRPr="00523A18" w:rsidRDefault="00216068" w:rsidP="00216068">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xs:element</w:t>
            </w:r>
            <w:proofErr w:type="spellEnd"/>
            <w:proofErr w:type="gramEnd"/>
            <w:r w:rsidRPr="00523A18">
              <w:rPr>
                <w:rStyle w:val="Strong"/>
                <w:rFonts w:ascii="Courier New" w:hAnsi="Courier New" w:cs="Courier New"/>
                <w:b w:val="0"/>
                <w:bCs w:val="0"/>
                <w:sz w:val="18"/>
                <w:szCs w:val="18"/>
              </w:rPr>
              <w:t xml:space="preserve"> name="</w:t>
            </w:r>
            <w:proofErr w:type="spellStart"/>
            <w:r w:rsidRPr="00523A18">
              <w:rPr>
                <w:rStyle w:val="Strong"/>
                <w:rFonts w:ascii="Courier New" w:hAnsi="Courier New" w:cs="Courier New"/>
                <w:b w:val="0"/>
                <w:bCs w:val="0"/>
                <w:sz w:val="18"/>
                <w:szCs w:val="18"/>
              </w:rPr>
              <w:t>TransitOperation</w:t>
            </w:r>
            <w:proofErr w:type="spellEnd"/>
            <w:r w:rsidRPr="00523A18">
              <w:rPr>
                <w:rStyle w:val="Strong"/>
                <w:rFonts w:ascii="Courier New" w:hAnsi="Courier New" w:cs="Courier New"/>
                <w:b w:val="0"/>
                <w:bCs w:val="0"/>
                <w:sz w:val="18"/>
                <w:szCs w:val="18"/>
              </w:rPr>
              <w:t>" type="TransitOperationType51"&gt;</w:t>
            </w:r>
          </w:p>
          <w:p w14:paraId="759646B3" w14:textId="77777777" w:rsidR="00216068" w:rsidRPr="00523A18" w:rsidRDefault="00216068" w:rsidP="00216068">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xs:annotation</w:t>
            </w:r>
            <w:proofErr w:type="spellEnd"/>
            <w:proofErr w:type="gramEnd"/>
            <w:r w:rsidRPr="00523A18">
              <w:rPr>
                <w:rStyle w:val="Strong"/>
                <w:rFonts w:ascii="Courier New" w:hAnsi="Courier New" w:cs="Courier New"/>
                <w:b w:val="0"/>
                <w:bCs w:val="0"/>
                <w:sz w:val="18"/>
                <w:szCs w:val="18"/>
              </w:rPr>
              <w:t>&gt;</w:t>
            </w:r>
          </w:p>
          <w:p w14:paraId="2123413B" w14:textId="77777777" w:rsidR="00216068" w:rsidRPr="00523A18" w:rsidRDefault="00216068" w:rsidP="00216068">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xs:documentation</w:t>
            </w:r>
            <w:proofErr w:type="spellEnd"/>
            <w:proofErr w:type="gramEnd"/>
            <w:r w:rsidRPr="00523A18">
              <w:rPr>
                <w:rStyle w:val="Strong"/>
                <w:rFonts w:ascii="Courier New" w:hAnsi="Courier New" w:cs="Courier New"/>
                <w:b w:val="0"/>
                <w:bCs w:val="0"/>
                <w:sz w:val="18"/>
                <w:szCs w:val="18"/>
              </w:rPr>
              <w:t>&gt;</w:t>
            </w:r>
          </w:p>
          <w:p w14:paraId="608A462E" w14:textId="77777777" w:rsidR="00216068" w:rsidRPr="00523A18" w:rsidRDefault="00216068" w:rsidP="00216068">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&lt;description value="TRANSIT OPERATION" /&gt;</w:t>
            </w:r>
          </w:p>
          <w:p w14:paraId="33B33312" w14:textId="77777777" w:rsidR="00216068" w:rsidRPr="00523A18" w:rsidRDefault="00216068" w:rsidP="00216068">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&lt;optionality value="R" /&gt;</w:t>
            </w:r>
          </w:p>
          <w:p w14:paraId="7CBB03A4" w14:textId="77777777" w:rsidR="00216068" w:rsidRPr="00523A18" w:rsidRDefault="00216068" w:rsidP="00216068">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xs:documentation</w:t>
            </w:r>
            <w:proofErr w:type="spellEnd"/>
            <w:proofErr w:type="gramEnd"/>
            <w:r w:rsidRPr="00523A18">
              <w:rPr>
                <w:rStyle w:val="Strong"/>
                <w:rFonts w:ascii="Courier New" w:hAnsi="Courier New" w:cs="Courier New"/>
                <w:b w:val="0"/>
                <w:bCs w:val="0"/>
                <w:sz w:val="18"/>
                <w:szCs w:val="18"/>
              </w:rPr>
              <w:t>&gt;</w:t>
            </w:r>
          </w:p>
          <w:p w14:paraId="2D879D12" w14:textId="77777777" w:rsidR="00216068" w:rsidRPr="00523A18" w:rsidRDefault="00216068" w:rsidP="00216068">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xs:annotation</w:t>
            </w:r>
            <w:proofErr w:type="spellEnd"/>
            <w:proofErr w:type="gramEnd"/>
            <w:r w:rsidRPr="00523A18">
              <w:rPr>
                <w:rStyle w:val="Strong"/>
                <w:rFonts w:ascii="Courier New" w:hAnsi="Courier New" w:cs="Courier New"/>
                <w:b w:val="0"/>
                <w:bCs w:val="0"/>
                <w:sz w:val="18"/>
                <w:szCs w:val="18"/>
              </w:rPr>
              <w:t>&gt;</w:t>
            </w:r>
          </w:p>
          <w:p w14:paraId="46A183FF" w14:textId="77777777" w:rsidR="00216068" w:rsidRPr="00523A18" w:rsidRDefault="00216068" w:rsidP="00216068">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xs:element</w:t>
            </w:r>
            <w:proofErr w:type="spellEnd"/>
            <w:proofErr w:type="gramEnd"/>
            <w:r w:rsidRPr="00523A18">
              <w:rPr>
                <w:rStyle w:val="Strong"/>
                <w:rFonts w:ascii="Courier New" w:hAnsi="Courier New" w:cs="Courier New"/>
                <w:b w:val="0"/>
                <w:bCs w:val="0"/>
                <w:sz w:val="18"/>
                <w:szCs w:val="18"/>
              </w:rPr>
              <w:t>&gt;</w:t>
            </w:r>
          </w:p>
          <w:p w14:paraId="5BAB3FFE" w14:textId="77777777" w:rsidR="00C15B03" w:rsidRDefault="00216068" w:rsidP="00216068">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xs:element</w:t>
            </w:r>
            <w:proofErr w:type="spellEnd"/>
            <w:proofErr w:type="gramEnd"/>
            <w:r w:rsidRPr="00523A18">
              <w:rPr>
                <w:rStyle w:val="Strong"/>
                <w:rFonts w:ascii="Courier New" w:hAnsi="Courier New" w:cs="Courier New"/>
                <w:b w:val="0"/>
                <w:bCs w:val="0"/>
                <w:sz w:val="18"/>
                <w:szCs w:val="18"/>
              </w:rPr>
              <w:t xml:space="preserve"> name="</w:t>
            </w:r>
            <w:proofErr w:type="spellStart"/>
            <w:r w:rsidRPr="00523A18">
              <w:rPr>
                <w:rStyle w:val="Strong"/>
                <w:rFonts w:ascii="Courier New" w:hAnsi="Courier New" w:cs="Courier New"/>
                <w:b w:val="0"/>
                <w:bCs w:val="0"/>
                <w:sz w:val="18"/>
                <w:szCs w:val="18"/>
              </w:rPr>
              <w:t>ExportOperation</w:t>
            </w:r>
            <w:proofErr w:type="spellEnd"/>
            <w:r w:rsidRPr="00523A18">
              <w:rPr>
                <w:rStyle w:val="Strong"/>
                <w:rFonts w:ascii="Courier New" w:hAnsi="Courier New" w:cs="Courier New"/>
                <w:b w:val="0"/>
                <w:bCs w:val="0"/>
                <w:sz w:val="18"/>
                <w:szCs w:val="18"/>
              </w:rPr>
              <w:t xml:space="preserve">" </w:t>
            </w:r>
            <w:proofErr w:type="spellStart"/>
            <w:r w:rsidRPr="00523A18">
              <w:rPr>
                <w:rStyle w:val="Strong"/>
                <w:rFonts w:ascii="Courier New" w:hAnsi="Courier New" w:cs="Courier New"/>
                <w:b w:val="0"/>
                <w:bCs w:val="0"/>
                <w:sz w:val="18"/>
                <w:szCs w:val="18"/>
              </w:rPr>
              <w:t>maxOccurs</w:t>
            </w:r>
            <w:proofErr w:type="spellEnd"/>
            <w:r w:rsidRPr="00523A18">
              <w:rPr>
                <w:rStyle w:val="Strong"/>
                <w:rFonts w:ascii="Courier New" w:hAnsi="Courier New" w:cs="Courier New"/>
                <w:b w:val="0"/>
                <w:bCs w:val="0"/>
                <w:sz w:val="18"/>
                <w:szCs w:val="18"/>
              </w:rPr>
              <w:t>="</w:t>
            </w:r>
            <w:r w:rsidRPr="00523A18">
              <w:rPr>
                <w:rStyle w:val="Strong"/>
                <w:rFonts w:ascii="Courier New" w:hAnsi="Courier New" w:cs="Courier New"/>
                <w:b w:val="0"/>
                <w:bCs w:val="0"/>
                <w:strike/>
                <w:color w:val="FF0000"/>
                <w:sz w:val="18"/>
                <w:szCs w:val="18"/>
              </w:rPr>
              <w:t>99</w:t>
            </w:r>
            <w:r w:rsidRPr="00523A18">
              <w:rPr>
                <w:rStyle w:val="Strong"/>
                <w:rFonts w:ascii="Courier New" w:hAnsi="Courier New" w:cs="Courier New"/>
                <w:sz w:val="18"/>
                <w:szCs w:val="18"/>
                <w:highlight w:val="yellow"/>
              </w:rPr>
              <w:t>1999</w:t>
            </w:r>
            <w:r w:rsidRPr="00523A18">
              <w:rPr>
                <w:rStyle w:val="Strong"/>
                <w:rFonts w:ascii="Courier New" w:hAnsi="Courier New" w:cs="Courier New"/>
                <w:b w:val="0"/>
                <w:bCs w:val="0"/>
                <w:sz w:val="18"/>
                <w:szCs w:val="18"/>
              </w:rPr>
              <w:t>"</w:t>
            </w:r>
          </w:p>
          <w:p w14:paraId="3D5199EA" w14:textId="30E81C12" w:rsidR="00216068" w:rsidRPr="00523A18" w:rsidRDefault="00C15B03" w:rsidP="00216068">
            <w:pPr>
              <w:pStyle w:val="NormalWeb"/>
              <w:spacing w:before="0" w:beforeAutospacing="0" w:after="0" w:afterAutospacing="0"/>
              <w:rPr>
                <w:rStyle w:val="Strong"/>
                <w:rFonts w:ascii="Courier New" w:hAnsi="Courier New" w:cs="Courier New"/>
                <w:b w:val="0"/>
                <w:bCs w:val="0"/>
                <w:sz w:val="18"/>
                <w:szCs w:val="18"/>
              </w:rPr>
            </w:pPr>
            <w:r>
              <w:rPr>
                <w:rStyle w:val="Strong"/>
                <w:rFonts w:ascii="Courier New" w:hAnsi="Courier New" w:cs="Courier New"/>
                <w:b w:val="0"/>
                <w:bCs w:val="0"/>
                <w:sz w:val="18"/>
                <w:szCs w:val="18"/>
              </w:rPr>
              <w:t xml:space="preserve">      </w:t>
            </w:r>
            <w:r w:rsidR="00216068" w:rsidRPr="00523A18">
              <w:rPr>
                <w:rStyle w:val="Strong"/>
                <w:rFonts w:ascii="Courier New" w:hAnsi="Courier New" w:cs="Courier New"/>
                <w:b w:val="0"/>
                <w:bCs w:val="0"/>
                <w:sz w:val="18"/>
                <w:szCs w:val="18"/>
              </w:rPr>
              <w:t xml:space="preserve"> type="ExportOperationType03"&gt;</w:t>
            </w:r>
          </w:p>
          <w:p w14:paraId="7E8A7C66" w14:textId="77777777" w:rsidR="00216068" w:rsidRPr="00523A18" w:rsidRDefault="00216068" w:rsidP="00216068">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xs:annotation</w:t>
            </w:r>
            <w:proofErr w:type="spellEnd"/>
            <w:proofErr w:type="gramEnd"/>
            <w:r w:rsidRPr="00523A18">
              <w:rPr>
                <w:rStyle w:val="Strong"/>
                <w:rFonts w:ascii="Courier New" w:hAnsi="Courier New" w:cs="Courier New"/>
                <w:b w:val="0"/>
                <w:bCs w:val="0"/>
                <w:sz w:val="18"/>
                <w:szCs w:val="18"/>
              </w:rPr>
              <w:t>&gt;</w:t>
            </w:r>
          </w:p>
          <w:p w14:paraId="21D33F74" w14:textId="77777777" w:rsidR="00216068" w:rsidRPr="00523A18" w:rsidRDefault="00216068" w:rsidP="00216068">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xs:documentation</w:t>
            </w:r>
            <w:proofErr w:type="spellEnd"/>
            <w:proofErr w:type="gramEnd"/>
            <w:r w:rsidRPr="00523A18">
              <w:rPr>
                <w:rStyle w:val="Strong"/>
                <w:rFonts w:ascii="Courier New" w:hAnsi="Courier New" w:cs="Courier New"/>
                <w:b w:val="0"/>
                <w:bCs w:val="0"/>
                <w:sz w:val="18"/>
                <w:szCs w:val="18"/>
              </w:rPr>
              <w:t>&gt;</w:t>
            </w:r>
          </w:p>
          <w:p w14:paraId="40361C48" w14:textId="77777777" w:rsidR="00216068" w:rsidRPr="00523A18" w:rsidRDefault="00216068" w:rsidP="00216068">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&lt;description value="EXPORT OPERATION" /&gt;</w:t>
            </w:r>
          </w:p>
          <w:p w14:paraId="76E7D982" w14:textId="77777777" w:rsidR="00216068" w:rsidRPr="00523A18" w:rsidRDefault="00216068" w:rsidP="00216068">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&lt;optionality value="R" /&gt;</w:t>
            </w:r>
          </w:p>
          <w:p w14:paraId="37904AE3" w14:textId="77777777" w:rsidR="00216068" w:rsidRPr="00523A18" w:rsidRDefault="00216068" w:rsidP="00216068">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xs:documentation</w:t>
            </w:r>
            <w:proofErr w:type="spellEnd"/>
            <w:proofErr w:type="gramEnd"/>
            <w:r w:rsidRPr="00523A18">
              <w:rPr>
                <w:rStyle w:val="Strong"/>
                <w:rFonts w:ascii="Courier New" w:hAnsi="Courier New" w:cs="Courier New"/>
                <w:b w:val="0"/>
                <w:bCs w:val="0"/>
                <w:sz w:val="18"/>
                <w:szCs w:val="18"/>
              </w:rPr>
              <w:t>&gt;</w:t>
            </w:r>
          </w:p>
          <w:p w14:paraId="3595A747" w14:textId="77777777" w:rsidR="00216068" w:rsidRPr="00523A18" w:rsidRDefault="00216068" w:rsidP="00216068">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xs:annotation</w:t>
            </w:r>
            <w:proofErr w:type="spellEnd"/>
            <w:proofErr w:type="gramEnd"/>
            <w:r w:rsidRPr="00523A18">
              <w:rPr>
                <w:rStyle w:val="Strong"/>
                <w:rFonts w:ascii="Courier New" w:hAnsi="Courier New" w:cs="Courier New"/>
                <w:b w:val="0"/>
                <w:bCs w:val="0"/>
                <w:sz w:val="18"/>
                <w:szCs w:val="18"/>
              </w:rPr>
              <w:t>&gt;</w:t>
            </w:r>
          </w:p>
          <w:p w14:paraId="493F2D34" w14:textId="77777777" w:rsidR="00216068" w:rsidRPr="00523A18" w:rsidRDefault="00216068" w:rsidP="00216068">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xs:element</w:t>
            </w:r>
            <w:proofErr w:type="spellEnd"/>
            <w:proofErr w:type="gramEnd"/>
            <w:r w:rsidRPr="00523A18">
              <w:rPr>
                <w:rStyle w:val="Strong"/>
                <w:rFonts w:ascii="Courier New" w:hAnsi="Courier New" w:cs="Courier New"/>
                <w:b w:val="0"/>
                <w:bCs w:val="0"/>
                <w:sz w:val="18"/>
                <w:szCs w:val="18"/>
              </w:rPr>
              <w:t>&gt;</w:t>
            </w:r>
          </w:p>
          <w:p w14:paraId="17B5F8A3" w14:textId="77777777" w:rsidR="00216068" w:rsidRPr="00523A18" w:rsidRDefault="00216068" w:rsidP="00216068">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xs:sequence</w:t>
            </w:r>
            <w:proofErr w:type="spellEnd"/>
            <w:proofErr w:type="gramEnd"/>
            <w:r w:rsidRPr="00523A18">
              <w:rPr>
                <w:rStyle w:val="Strong"/>
                <w:rFonts w:ascii="Courier New" w:hAnsi="Courier New" w:cs="Courier New"/>
                <w:b w:val="0"/>
                <w:bCs w:val="0"/>
                <w:sz w:val="18"/>
                <w:szCs w:val="18"/>
              </w:rPr>
              <w:t>&gt;</w:t>
            </w:r>
          </w:p>
          <w:p w14:paraId="3B104966" w14:textId="77777777" w:rsidR="00216068" w:rsidRPr="00523A18" w:rsidRDefault="00216068" w:rsidP="00216068">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xs:attribute</w:t>
            </w:r>
            <w:proofErr w:type="spellEnd"/>
            <w:proofErr w:type="gramEnd"/>
            <w:r w:rsidRPr="00523A18">
              <w:rPr>
                <w:rStyle w:val="Strong"/>
                <w:rFonts w:ascii="Courier New" w:hAnsi="Courier New" w:cs="Courier New"/>
                <w:b w:val="0"/>
                <w:bCs w:val="0"/>
                <w:sz w:val="18"/>
                <w:szCs w:val="18"/>
              </w:rPr>
              <w:t xml:space="preserve"> name="</w:t>
            </w:r>
            <w:proofErr w:type="spellStart"/>
            <w:r w:rsidRPr="00523A18">
              <w:rPr>
                <w:rStyle w:val="Strong"/>
                <w:rFonts w:ascii="Courier New" w:hAnsi="Courier New" w:cs="Courier New"/>
                <w:b w:val="0"/>
                <w:bCs w:val="0"/>
                <w:sz w:val="18"/>
                <w:szCs w:val="18"/>
              </w:rPr>
              <w:t>PhaseID</w:t>
            </w:r>
            <w:proofErr w:type="spellEnd"/>
            <w:r w:rsidRPr="00523A18">
              <w:rPr>
                <w:rStyle w:val="Strong"/>
                <w:rFonts w:ascii="Courier New" w:hAnsi="Courier New" w:cs="Courier New"/>
                <w:b w:val="0"/>
                <w:bCs w:val="0"/>
                <w:sz w:val="18"/>
                <w:szCs w:val="18"/>
              </w:rPr>
              <w:t>" type="</w:t>
            </w:r>
            <w:proofErr w:type="spellStart"/>
            <w:r w:rsidRPr="00523A18">
              <w:rPr>
                <w:rStyle w:val="Strong"/>
                <w:rFonts w:ascii="Courier New" w:hAnsi="Courier New" w:cs="Courier New"/>
                <w:b w:val="0"/>
                <w:bCs w:val="0"/>
                <w:sz w:val="18"/>
                <w:szCs w:val="18"/>
              </w:rPr>
              <w:t>phaseIDtype</w:t>
            </w:r>
            <w:proofErr w:type="spellEnd"/>
            <w:r w:rsidRPr="00523A18">
              <w:rPr>
                <w:rStyle w:val="Strong"/>
                <w:rFonts w:ascii="Courier New" w:hAnsi="Courier New" w:cs="Courier New"/>
                <w:b w:val="0"/>
                <w:bCs w:val="0"/>
                <w:sz w:val="18"/>
                <w:szCs w:val="18"/>
              </w:rPr>
              <w:t>" /&gt;</w:t>
            </w:r>
          </w:p>
          <w:p w14:paraId="7ADCB321" w14:textId="77777777" w:rsidR="00216068" w:rsidRPr="00523A18" w:rsidRDefault="00216068" w:rsidP="00216068">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 xml:space="preserve">  &lt;/</w:t>
            </w:r>
            <w:proofErr w:type="spellStart"/>
            <w:proofErr w:type="gramStart"/>
            <w:r w:rsidRPr="00523A18">
              <w:rPr>
                <w:rStyle w:val="Strong"/>
                <w:rFonts w:ascii="Courier New" w:hAnsi="Courier New" w:cs="Courier New"/>
                <w:b w:val="0"/>
                <w:bCs w:val="0"/>
                <w:sz w:val="18"/>
                <w:szCs w:val="18"/>
              </w:rPr>
              <w:t>xs:complexType</w:t>
            </w:r>
            <w:proofErr w:type="spellEnd"/>
            <w:proofErr w:type="gramEnd"/>
            <w:r w:rsidRPr="00523A18">
              <w:rPr>
                <w:rStyle w:val="Strong"/>
                <w:rFonts w:ascii="Courier New" w:hAnsi="Courier New" w:cs="Courier New"/>
                <w:b w:val="0"/>
                <w:bCs w:val="0"/>
                <w:sz w:val="18"/>
                <w:szCs w:val="18"/>
              </w:rPr>
              <w:t>&gt;</w:t>
            </w:r>
          </w:p>
          <w:p w14:paraId="398845DE" w14:textId="7FD0FA76" w:rsidR="00216068" w:rsidRPr="00523A18" w:rsidRDefault="00216068" w:rsidP="00216068">
            <w:pPr>
              <w:pStyle w:val="NormalWeb"/>
              <w:spacing w:before="0" w:beforeAutospacing="0" w:after="0" w:afterAutospacing="0"/>
              <w:rPr>
                <w:rStyle w:val="Strong"/>
                <w:rFonts w:ascii="Courier New" w:hAnsi="Courier New" w:cs="Courier New"/>
                <w:b w:val="0"/>
                <w:bCs w:val="0"/>
                <w:sz w:val="18"/>
                <w:szCs w:val="18"/>
              </w:rPr>
            </w:pPr>
            <w:r w:rsidRPr="00523A18">
              <w:rPr>
                <w:rStyle w:val="Strong"/>
                <w:rFonts w:ascii="Courier New" w:hAnsi="Courier New" w:cs="Courier New"/>
                <w:b w:val="0"/>
                <w:bCs w:val="0"/>
                <w:sz w:val="18"/>
                <w:szCs w:val="18"/>
              </w:rPr>
              <w:t>&lt;/</w:t>
            </w:r>
            <w:proofErr w:type="spellStart"/>
            <w:proofErr w:type="gramStart"/>
            <w:r w:rsidRPr="00523A18">
              <w:rPr>
                <w:rStyle w:val="Strong"/>
                <w:rFonts w:ascii="Courier New" w:hAnsi="Courier New" w:cs="Courier New"/>
                <w:b w:val="0"/>
                <w:bCs w:val="0"/>
                <w:sz w:val="18"/>
                <w:szCs w:val="18"/>
              </w:rPr>
              <w:t>xs:schema</w:t>
            </w:r>
            <w:proofErr w:type="spellEnd"/>
            <w:proofErr w:type="gramEnd"/>
            <w:r w:rsidRPr="00523A18">
              <w:rPr>
                <w:rStyle w:val="Strong"/>
                <w:rFonts w:ascii="Courier New" w:hAnsi="Courier New" w:cs="Courier New"/>
                <w:b w:val="0"/>
                <w:bCs w:val="0"/>
                <w:sz w:val="18"/>
                <w:szCs w:val="18"/>
              </w:rPr>
              <w:t>&gt;</w:t>
            </w:r>
          </w:p>
          <w:p w14:paraId="09621EBC" w14:textId="77777777" w:rsidR="00216068" w:rsidRDefault="00216068" w:rsidP="00216068">
            <w:pPr>
              <w:pStyle w:val="NormalWeb"/>
              <w:spacing w:before="0" w:beforeAutospacing="0" w:after="0" w:afterAutospacing="0"/>
              <w:rPr>
                <w:rStyle w:val="Strong"/>
                <w:rFonts w:asciiTheme="minorHAnsi" w:hAnsiTheme="minorHAnsi" w:cstheme="minorHAnsi"/>
                <w:b w:val="0"/>
                <w:bCs w:val="0"/>
                <w:sz w:val="22"/>
                <w:szCs w:val="22"/>
              </w:rPr>
            </w:pPr>
          </w:p>
          <w:p w14:paraId="018C7707" w14:textId="77777777" w:rsidR="008B5A7D" w:rsidRDefault="008B5A7D" w:rsidP="00216068">
            <w:pPr>
              <w:pStyle w:val="NormalWeb"/>
              <w:spacing w:before="0" w:beforeAutospacing="0" w:after="0" w:afterAutospacing="0"/>
              <w:rPr>
                <w:rStyle w:val="Strong"/>
                <w:rFonts w:asciiTheme="minorHAnsi" w:hAnsiTheme="minorHAnsi" w:cstheme="minorHAnsi"/>
                <w:b w:val="0"/>
                <w:bCs w:val="0"/>
                <w:sz w:val="22"/>
                <w:szCs w:val="22"/>
              </w:rPr>
            </w:pPr>
          </w:p>
          <w:p w14:paraId="2C0473C3" w14:textId="77777777" w:rsidR="008B5A7D" w:rsidRDefault="008B5A7D" w:rsidP="00216068">
            <w:pPr>
              <w:pStyle w:val="NormalWeb"/>
              <w:spacing w:before="0" w:beforeAutospacing="0" w:after="0" w:afterAutospacing="0"/>
              <w:rPr>
                <w:rStyle w:val="Strong"/>
                <w:rFonts w:asciiTheme="minorHAnsi" w:hAnsiTheme="minorHAnsi" w:cstheme="minorHAnsi"/>
                <w:b w:val="0"/>
                <w:bCs w:val="0"/>
                <w:sz w:val="22"/>
                <w:szCs w:val="22"/>
              </w:rPr>
            </w:pPr>
          </w:p>
          <w:p w14:paraId="10D92D27" w14:textId="77777777" w:rsidR="00434C93" w:rsidRPr="00706786" w:rsidRDefault="00FE137A" w:rsidP="00434C93">
            <w:pPr>
              <w:pStyle w:val="NormalWeb"/>
              <w:spacing w:before="0" w:beforeAutospacing="0" w:after="0" w:afterAutospacing="0"/>
              <w:rPr>
                <w:rFonts w:asciiTheme="minorHAnsi" w:hAnsiTheme="minorHAnsi" w:cstheme="minorHAnsi"/>
                <w:sz w:val="22"/>
                <w:szCs w:val="22"/>
              </w:rPr>
            </w:pPr>
            <w:r w:rsidRPr="00A25FDA">
              <w:rPr>
                <w:rStyle w:val="Strong"/>
                <w:rFonts w:asciiTheme="minorHAnsi" w:hAnsiTheme="minorHAnsi" w:cstheme="minorHAnsi"/>
                <w:sz w:val="22"/>
                <w:szCs w:val="22"/>
                <w:u w:val="single"/>
              </w:rPr>
              <w:t>IMPACT ASSESSMENT:</w:t>
            </w:r>
            <w:r w:rsidRPr="00A25FDA">
              <w:rPr>
                <w:rFonts w:asciiTheme="minorHAnsi" w:hAnsiTheme="minorHAnsi" w:cstheme="minorHAnsi"/>
                <w:sz w:val="22"/>
                <w:szCs w:val="22"/>
              </w:rPr>
              <w:t> </w:t>
            </w:r>
          </w:p>
          <w:p w14:paraId="4DE90FEC" w14:textId="2BD7C336" w:rsidR="00434C93" w:rsidRPr="00434C93" w:rsidRDefault="00434C93" w:rsidP="00434C93">
            <w:pPr>
              <w:pStyle w:val="NormalWeb"/>
              <w:spacing w:before="0" w:beforeAutospacing="0" w:after="0" w:afterAutospacing="0"/>
              <w:rPr>
                <w:rFonts w:asciiTheme="minorHAnsi" w:hAnsiTheme="minorHAnsi" w:cstheme="minorHAnsi"/>
                <w:sz w:val="22"/>
                <w:szCs w:val="22"/>
              </w:rPr>
            </w:pPr>
            <w:r w:rsidRPr="00434C93">
              <w:rPr>
                <w:rFonts w:asciiTheme="minorHAnsi" w:hAnsiTheme="minorHAnsi" w:cstheme="minorHAnsi"/>
                <w:sz w:val="22"/>
                <w:szCs w:val="22"/>
                <w:lang w:val="en-GB"/>
              </w:rPr>
              <w:t xml:space="preserve">This </w:t>
            </w:r>
            <w:r w:rsidR="00706786">
              <w:rPr>
                <w:rFonts w:asciiTheme="minorHAnsi" w:hAnsiTheme="minorHAnsi" w:cstheme="minorHAnsi"/>
                <w:sz w:val="22"/>
                <w:szCs w:val="22"/>
                <w:lang w:val="en-GB"/>
              </w:rPr>
              <w:t>Request for Change</w:t>
            </w:r>
            <w:r w:rsidRPr="00434C93">
              <w:rPr>
                <w:rFonts w:asciiTheme="minorHAnsi" w:hAnsiTheme="minorHAnsi" w:cstheme="minorHAnsi"/>
                <w:sz w:val="22"/>
                <w:szCs w:val="22"/>
                <w:lang w:val="en-GB"/>
              </w:rPr>
              <w:t xml:space="preserve"> </w:t>
            </w:r>
            <w:r w:rsidR="00706786">
              <w:rPr>
                <w:rFonts w:asciiTheme="minorHAnsi" w:hAnsiTheme="minorHAnsi" w:cstheme="minorHAnsi"/>
                <w:sz w:val="22"/>
                <w:szCs w:val="22"/>
                <w:lang w:val="en-GB"/>
              </w:rPr>
              <w:t xml:space="preserve">has no business continuity issues. It </w:t>
            </w:r>
            <w:r w:rsidRPr="00434C93">
              <w:rPr>
                <w:rFonts w:asciiTheme="minorHAnsi" w:hAnsiTheme="minorHAnsi" w:cstheme="minorHAnsi"/>
                <w:sz w:val="22"/>
                <w:szCs w:val="22"/>
                <w:lang w:val="en-GB"/>
              </w:rPr>
              <w:t xml:space="preserve">concerns the </w:t>
            </w:r>
            <w:r w:rsidR="00706786">
              <w:rPr>
                <w:rFonts w:asciiTheme="minorHAnsi" w:hAnsiTheme="minorHAnsi" w:cstheme="minorHAnsi"/>
                <w:sz w:val="22"/>
                <w:szCs w:val="22"/>
                <w:lang w:val="en-GB"/>
              </w:rPr>
              <w:t xml:space="preserve">updated </w:t>
            </w:r>
            <w:r w:rsidRPr="00434C93">
              <w:rPr>
                <w:rFonts w:asciiTheme="minorHAnsi" w:hAnsiTheme="minorHAnsi" w:cstheme="minorHAnsi"/>
                <w:sz w:val="22"/>
                <w:szCs w:val="22"/>
                <w:lang w:val="en-GB"/>
              </w:rPr>
              <w:t xml:space="preserve">structure of the </w:t>
            </w:r>
            <w:r w:rsidR="00706786">
              <w:rPr>
                <w:rFonts w:asciiTheme="minorHAnsi" w:hAnsiTheme="minorHAnsi" w:cstheme="minorHAnsi"/>
                <w:sz w:val="22"/>
                <w:szCs w:val="22"/>
                <w:lang w:val="en-GB"/>
              </w:rPr>
              <w:t>Export followed by Transit messages</w:t>
            </w:r>
            <w:r w:rsidRPr="00434C93">
              <w:rPr>
                <w:rFonts w:asciiTheme="minorHAnsi" w:hAnsiTheme="minorHAnsi" w:cstheme="minorHAnsi"/>
                <w:sz w:val="22"/>
                <w:szCs w:val="22"/>
                <w:lang w:val="en-GB"/>
              </w:rPr>
              <w:t xml:space="preserve"> </w:t>
            </w:r>
            <w:r w:rsidR="00706786">
              <w:rPr>
                <w:rFonts w:asciiTheme="minorHAnsi" w:hAnsiTheme="minorHAnsi" w:cstheme="minorHAnsi"/>
                <w:sz w:val="22"/>
                <w:szCs w:val="22"/>
                <w:lang w:val="en-GB"/>
              </w:rPr>
              <w:t>(</w:t>
            </w:r>
            <w:r w:rsidR="00706786" w:rsidRPr="00EA66E5">
              <w:rPr>
                <w:rFonts w:asciiTheme="minorHAnsi" w:hAnsiTheme="minorHAnsi" w:cstheme="minorHAnsi"/>
                <w:b/>
                <w:bCs/>
                <w:sz w:val="22"/>
                <w:szCs w:val="22"/>
                <w:lang w:val="en-GB"/>
              </w:rPr>
              <w:t>National Domain only</w:t>
            </w:r>
            <w:r w:rsidR="00706786">
              <w:rPr>
                <w:rFonts w:asciiTheme="minorHAnsi" w:hAnsiTheme="minorHAnsi" w:cstheme="minorHAnsi"/>
                <w:sz w:val="22"/>
                <w:szCs w:val="22"/>
                <w:lang w:val="en-GB"/>
              </w:rPr>
              <w:t xml:space="preserve">) </w:t>
            </w:r>
            <w:r w:rsidRPr="00434C93">
              <w:rPr>
                <w:rFonts w:asciiTheme="minorHAnsi" w:hAnsiTheme="minorHAnsi" w:cstheme="minorHAnsi"/>
                <w:sz w:val="22"/>
                <w:szCs w:val="22"/>
                <w:lang w:val="en-GB"/>
              </w:rPr>
              <w:t xml:space="preserve">and </w:t>
            </w:r>
            <w:r w:rsidR="00706786">
              <w:rPr>
                <w:rFonts w:asciiTheme="minorHAnsi" w:hAnsiTheme="minorHAnsi" w:cstheme="minorHAnsi"/>
                <w:sz w:val="22"/>
                <w:szCs w:val="22"/>
                <w:lang w:val="en-GB"/>
              </w:rPr>
              <w:t xml:space="preserve">is applicable for </w:t>
            </w:r>
            <w:r w:rsidR="00706786" w:rsidRPr="00F82850">
              <w:rPr>
                <w:rFonts w:asciiTheme="minorHAnsi" w:hAnsiTheme="minorHAnsi" w:cstheme="minorHAnsi"/>
                <w:b/>
                <w:bCs/>
                <w:sz w:val="22"/>
                <w:szCs w:val="22"/>
                <w:u w:val="single"/>
                <w:lang w:val="en-GB"/>
              </w:rPr>
              <w:t>both Opt-In and Opt-Out NAs</w:t>
            </w:r>
            <w:r w:rsidRPr="00434C93">
              <w:rPr>
                <w:rFonts w:asciiTheme="minorHAnsi" w:hAnsiTheme="minorHAnsi" w:cstheme="minorHAnsi"/>
                <w:i/>
                <w:iCs/>
                <w:sz w:val="22"/>
                <w:szCs w:val="22"/>
              </w:rPr>
              <w:t>.</w:t>
            </w:r>
            <w:r w:rsidR="00EA66E5" w:rsidRPr="00EA66E5">
              <w:rPr>
                <w:lang w:val="en-GB"/>
              </w:rPr>
              <w:t xml:space="preserve"> </w:t>
            </w:r>
            <w:r w:rsidR="00EA66E5" w:rsidRPr="00B64CF8">
              <w:rPr>
                <w:rFonts w:asciiTheme="minorHAnsi" w:hAnsiTheme="minorHAnsi" w:cstheme="minorHAnsi"/>
                <w:sz w:val="22"/>
                <w:szCs w:val="22"/>
                <w:lang w:val="en-GB"/>
              </w:rPr>
              <w:t xml:space="preserve">It also impacts the interaction with the AES-P1 system, necessitating </w:t>
            </w:r>
            <w:r w:rsidR="00083CB0" w:rsidRPr="00B64CF8">
              <w:rPr>
                <w:rFonts w:asciiTheme="minorHAnsi" w:hAnsiTheme="minorHAnsi" w:cstheme="minorHAnsi"/>
                <w:sz w:val="22"/>
                <w:szCs w:val="22"/>
                <w:lang w:val="en-GB"/>
              </w:rPr>
              <w:t>those changes</w:t>
            </w:r>
            <w:r w:rsidR="00EA66E5" w:rsidRPr="00B64CF8">
              <w:rPr>
                <w:rFonts w:asciiTheme="minorHAnsi" w:hAnsiTheme="minorHAnsi" w:cstheme="minorHAnsi"/>
                <w:sz w:val="22"/>
                <w:szCs w:val="22"/>
                <w:lang w:val="en-GB"/>
              </w:rPr>
              <w:t xml:space="preserve"> be implemented in coordination with NCTS.</w:t>
            </w:r>
            <w:r w:rsidR="00706786" w:rsidRPr="00B64CF8">
              <w:rPr>
                <w:rFonts w:asciiTheme="minorHAnsi" w:hAnsiTheme="minorHAnsi" w:cstheme="minorHAnsi"/>
                <w:sz w:val="22"/>
                <w:szCs w:val="22"/>
                <w:lang w:val="en-GB"/>
              </w:rPr>
              <w:t xml:space="preserve"> The changes can be deployed </w:t>
            </w:r>
            <w:r w:rsidR="00706786">
              <w:rPr>
                <w:rFonts w:asciiTheme="minorHAnsi" w:hAnsiTheme="minorHAnsi" w:cstheme="minorHAnsi"/>
                <w:sz w:val="22"/>
                <w:szCs w:val="22"/>
              </w:rPr>
              <w:t xml:space="preserve">in a </w:t>
            </w:r>
            <w:r w:rsidR="00706786" w:rsidRPr="00706786">
              <w:rPr>
                <w:rFonts w:asciiTheme="minorHAnsi" w:hAnsiTheme="minorHAnsi" w:cstheme="minorHAnsi"/>
                <w:b/>
                <w:bCs/>
                <w:sz w:val="22"/>
                <w:szCs w:val="22"/>
                <w:u w:val="single"/>
              </w:rPr>
              <w:t>flexible way</w:t>
            </w:r>
            <w:r w:rsidR="00706786">
              <w:rPr>
                <w:rFonts w:asciiTheme="minorHAnsi" w:hAnsiTheme="minorHAnsi" w:cstheme="minorHAnsi"/>
                <w:sz w:val="22"/>
                <w:szCs w:val="22"/>
              </w:rPr>
              <w:t>.</w:t>
            </w:r>
          </w:p>
          <w:p w14:paraId="237ECEF8" w14:textId="77777777" w:rsidR="00831DE4" w:rsidRDefault="00831DE4" w:rsidP="00F627C3">
            <w:pPr>
              <w:pStyle w:val="NormalWeb"/>
              <w:spacing w:before="0" w:beforeAutospacing="0" w:after="0" w:afterAutospacing="0"/>
              <w:rPr>
                <w:rFonts w:asciiTheme="minorHAnsi" w:hAnsiTheme="minorHAnsi" w:cstheme="minorHAnsi"/>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7"/>
              <w:gridCol w:w="3861"/>
            </w:tblGrid>
            <w:tr w:rsidR="00831DE4" w:rsidRPr="001D1415" w14:paraId="1C551917" w14:textId="77777777" w:rsidTr="0047409F">
              <w:tc>
                <w:tcPr>
                  <w:tcW w:w="5647" w:type="dxa"/>
                </w:tcPr>
                <w:p w14:paraId="5E37A347" w14:textId="77777777" w:rsidR="00831DE4" w:rsidRPr="001D1415" w:rsidRDefault="00831DE4" w:rsidP="00831DE4">
                  <w:pPr>
                    <w:pStyle w:val="paragraph"/>
                    <w:spacing w:before="0" w:beforeAutospacing="0" w:after="0" w:afterAutospacing="0"/>
                    <w:textAlignment w:val="baseline"/>
                    <w:rPr>
                      <w:rStyle w:val="normaltextrun"/>
                      <w:rFonts w:ascii="Calibri" w:hAnsi="Calibri" w:cs="Calibri"/>
                      <w:color w:val="000000"/>
                      <w:shd w:val="clear" w:color="auto" w:fill="FFFFFF"/>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Operations (</w:t>
                  </w:r>
                  <w:r w:rsidRPr="00AD5E6D">
                    <w:rPr>
                      <w:rStyle w:val="normaltextrun"/>
                      <w:rFonts w:ascii="Calibri" w:hAnsi="Calibri" w:cs="Calibri"/>
                      <w:b/>
                      <w:bCs/>
                      <w:sz w:val="22"/>
                      <w:szCs w:val="22"/>
                      <w:lang w:val="en-IE"/>
                    </w:rPr>
                    <w:t>T-Ops</w:t>
                  </w:r>
                  <w:r>
                    <w:rPr>
                      <w:rStyle w:val="normaltextrun"/>
                      <w:rFonts w:ascii="Calibri" w:hAnsi="Calibri" w:cs="Calibri"/>
                      <w:sz w:val="22"/>
                      <w:szCs w:val="22"/>
                      <w:lang w:val="en-IE"/>
                    </w:rPr>
                    <w:t>):  </w:t>
                  </w:r>
                </w:p>
              </w:tc>
              <w:tc>
                <w:tcPr>
                  <w:tcW w:w="4303" w:type="dxa"/>
                </w:tcPr>
                <w:p w14:paraId="177FC92A" w14:textId="291A9656" w:rsidR="00831DE4" w:rsidRPr="00434C93" w:rsidRDefault="00523A18" w:rsidP="00831DE4">
                  <w:pPr>
                    <w:pStyle w:val="paragraph"/>
                    <w:spacing w:before="0" w:beforeAutospacing="0" w:after="0" w:afterAutospacing="0"/>
                    <w:textAlignment w:val="baseline"/>
                    <w:rPr>
                      <w:rStyle w:val="normaltextrun"/>
                      <w:rFonts w:ascii="Calibri" w:hAnsi="Calibri" w:cs="Calibri"/>
                      <w:color w:val="000000"/>
                      <w:sz w:val="22"/>
                      <w:szCs w:val="22"/>
                      <w:shd w:val="clear" w:color="auto" w:fill="FFFFFF"/>
                    </w:rPr>
                  </w:pPr>
                  <w:r>
                    <w:rPr>
                      <w:rStyle w:val="normaltextrun"/>
                      <w:rFonts w:ascii="Calibri" w:hAnsi="Calibri" w:cs="Calibri"/>
                      <w:color w:val="000000"/>
                      <w:sz w:val="22"/>
                      <w:szCs w:val="22"/>
                      <w:shd w:val="clear" w:color="auto" w:fill="FFFFFF"/>
                    </w:rPr>
                    <w:t xml:space="preserve">As soon as possible - </w:t>
                  </w:r>
                  <w:r w:rsidR="00434C93" w:rsidRPr="00434C93">
                    <w:rPr>
                      <w:rStyle w:val="normaltextrun"/>
                      <w:rFonts w:ascii="Calibri" w:hAnsi="Calibri" w:cs="Calibri"/>
                      <w:color w:val="000000"/>
                      <w:sz w:val="22"/>
                      <w:szCs w:val="22"/>
                      <w:shd w:val="clear" w:color="auto" w:fill="FFFFFF"/>
                    </w:rPr>
                    <w:t>TBD</w:t>
                  </w:r>
                  <w:r>
                    <w:rPr>
                      <w:rStyle w:val="normaltextrun"/>
                      <w:rFonts w:ascii="Calibri" w:hAnsi="Calibri" w:cs="Calibri"/>
                      <w:color w:val="000000"/>
                      <w:sz w:val="22"/>
                      <w:szCs w:val="22"/>
                      <w:shd w:val="clear" w:color="auto" w:fill="FFFFFF"/>
                    </w:rPr>
                    <w:t xml:space="preserve"> nationally</w:t>
                  </w:r>
                </w:p>
              </w:tc>
            </w:tr>
            <w:tr w:rsidR="00831DE4" w:rsidRPr="001D1415" w14:paraId="5EAA780F" w14:textId="77777777" w:rsidTr="0047409F">
              <w:tc>
                <w:tcPr>
                  <w:tcW w:w="5647" w:type="dxa"/>
                </w:tcPr>
                <w:p w14:paraId="07B0501D" w14:textId="77777777" w:rsidR="00831DE4" w:rsidRPr="001D1415" w:rsidRDefault="00831DE4" w:rsidP="00831DE4">
                  <w:pPr>
                    <w:pStyle w:val="paragraph"/>
                    <w:spacing w:before="0" w:beforeAutospacing="0" w:after="0" w:afterAutospacing="0"/>
                    <w:textAlignment w:val="baseline"/>
                    <w:rPr>
                      <w:rStyle w:val="normaltextrun"/>
                      <w:rFonts w:ascii="Calibri" w:hAnsi="Calibri" w:cs="Calibri"/>
                      <w:color w:val="000000"/>
                      <w:shd w:val="clear" w:color="auto" w:fill="FFFFFF"/>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CT (</w:t>
                  </w:r>
                  <w:r w:rsidRPr="00AD5E6D">
                    <w:rPr>
                      <w:rStyle w:val="normaltextrun"/>
                      <w:rFonts w:ascii="Calibri" w:hAnsi="Calibri" w:cs="Calibri"/>
                      <w:b/>
                      <w:bCs/>
                      <w:sz w:val="22"/>
                      <w:szCs w:val="22"/>
                      <w:lang w:val="en-IE"/>
                    </w:rPr>
                    <w:t>T-CT</w:t>
                  </w:r>
                  <w:r>
                    <w:rPr>
                      <w:rStyle w:val="normaltextrun"/>
                      <w:rFonts w:ascii="Calibri" w:hAnsi="Calibri" w:cs="Calibri"/>
                      <w:sz w:val="22"/>
                      <w:szCs w:val="22"/>
                      <w:lang w:val="en-IE"/>
                    </w:rPr>
                    <w:t>):                    </w:t>
                  </w:r>
                </w:p>
              </w:tc>
              <w:tc>
                <w:tcPr>
                  <w:tcW w:w="4303" w:type="dxa"/>
                </w:tcPr>
                <w:p w14:paraId="11FE2A53" w14:textId="689DDDFE" w:rsidR="00831DE4" w:rsidRPr="001D1415" w:rsidRDefault="00434C93" w:rsidP="00831DE4">
                  <w:pPr>
                    <w:pStyle w:val="paragraph"/>
                    <w:spacing w:before="0" w:beforeAutospacing="0" w:after="0" w:afterAutospacing="0"/>
                    <w:textAlignment w:val="baseline"/>
                    <w:rPr>
                      <w:rStyle w:val="normaltextrun"/>
                      <w:rFonts w:ascii="Calibri" w:hAnsi="Calibri" w:cs="Calibri"/>
                      <w:color w:val="000000"/>
                      <w:shd w:val="clear" w:color="auto" w:fill="FFFFFF"/>
                    </w:rPr>
                  </w:pPr>
                  <w:r w:rsidRPr="00434C93">
                    <w:rPr>
                      <w:rStyle w:val="normaltextrun"/>
                      <w:rFonts w:ascii="Calibri" w:hAnsi="Calibri" w:cs="Calibri"/>
                      <w:color w:val="000000"/>
                      <w:sz w:val="22"/>
                      <w:szCs w:val="22"/>
                      <w:shd w:val="clear" w:color="auto" w:fill="FFFFFF"/>
                    </w:rPr>
                    <w:t>TB</w:t>
                  </w:r>
                  <w:r w:rsidR="00523A18">
                    <w:rPr>
                      <w:rStyle w:val="normaltextrun"/>
                      <w:rFonts w:ascii="Calibri" w:hAnsi="Calibri" w:cs="Calibri"/>
                      <w:color w:val="000000"/>
                      <w:sz w:val="22"/>
                      <w:szCs w:val="22"/>
                      <w:shd w:val="clear" w:color="auto" w:fill="FFFFFF"/>
                    </w:rPr>
                    <w:t>D (2025M07 tbc)</w:t>
                  </w:r>
                </w:p>
              </w:tc>
            </w:tr>
            <w:tr w:rsidR="00831DE4" w:rsidRPr="001D1415" w14:paraId="49EF11A0" w14:textId="77777777" w:rsidTr="0047409F">
              <w:tc>
                <w:tcPr>
                  <w:tcW w:w="5647" w:type="dxa"/>
                </w:tcPr>
                <w:p w14:paraId="4CCCC358" w14:textId="77777777" w:rsidR="00831DE4" w:rsidRPr="001D1415" w:rsidRDefault="00831DE4" w:rsidP="00831DE4">
                  <w:pPr>
                    <w:pStyle w:val="paragraph"/>
                    <w:spacing w:before="0" w:beforeAutospacing="0" w:after="0" w:afterAutospacing="0"/>
                    <w:textAlignment w:val="baseline"/>
                    <w:rPr>
                      <w:rStyle w:val="normaltextrun"/>
                      <w:rFonts w:ascii="Calibri" w:hAnsi="Calibri" w:cs="Calibri"/>
                      <w:color w:val="000000"/>
                      <w:shd w:val="clear" w:color="auto" w:fill="FFFFFF"/>
                    </w:rPr>
                  </w:pPr>
                  <w:r>
                    <w:rPr>
                      <w:rStyle w:val="normaltextrun"/>
                      <w:rFonts w:ascii="Calibri" w:hAnsi="Calibri" w:cs="Calibri"/>
                      <w:b/>
                      <w:bCs/>
                      <w:sz w:val="22"/>
                      <w:szCs w:val="22"/>
                      <w:lang w:val="en-IE"/>
                    </w:rPr>
                    <w:t>Expected</w:t>
                  </w:r>
                  <w:r>
                    <w:rPr>
                      <w:rStyle w:val="normaltextrun"/>
                      <w:rFonts w:ascii="Calibri" w:hAnsi="Calibri" w:cs="Calibri"/>
                      <w:sz w:val="22"/>
                      <w:szCs w:val="22"/>
                      <w:lang w:val="en-IE"/>
                    </w:rPr>
                    <w:t> date of approval by ECCG (</w:t>
                  </w:r>
                  <w:r w:rsidRPr="00AD5E6D">
                    <w:rPr>
                      <w:rStyle w:val="normaltextrun"/>
                      <w:rFonts w:ascii="Calibri" w:hAnsi="Calibri" w:cs="Calibri"/>
                      <w:b/>
                      <w:bCs/>
                      <w:sz w:val="22"/>
                      <w:szCs w:val="22"/>
                      <w:lang w:val="en-IE"/>
                    </w:rPr>
                    <w:t>T-CAB</w:t>
                  </w:r>
                  <w:r>
                    <w:rPr>
                      <w:rStyle w:val="normaltextrun"/>
                      <w:rFonts w:ascii="Calibri" w:hAnsi="Calibri" w:cs="Calibri"/>
                      <w:sz w:val="22"/>
                      <w:szCs w:val="22"/>
                      <w:lang w:val="en-IE"/>
                    </w:rPr>
                    <w:t>):                 </w:t>
                  </w:r>
                </w:p>
              </w:tc>
              <w:tc>
                <w:tcPr>
                  <w:tcW w:w="4303" w:type="dxa"/>
                </w:tcPr>
                <w:p w14:paraId="666EF663" w14:textId="5CB37C59" w:rsidR="00831DE4" w:rsidRPr="001D1415" w:rsidRDefault="00523A18" w:rsidP="00831DE4">
                  <w:pPr>
                    <w:pStyle w:val="paragraph"/>
                    <w:spacing w:before="0" w:beforeAutospacing="0" w:after="0" w:afterAutospacing="0"/>
                    <w:textAlignment w:val="baseline"/>
                    <w:rPr>
                      <w:rStyle w:val="normaltextrun"/>
                      <w:rFonts w:ascii="Calibri" w:hAnsi="Calibri" w:cs="Calibri"/>
                      <w:color w:val="000000"/>
                      <w:shd w:val="clear" w:color="auto" w:fill="FFFFFF"/>
                    </w:rPr>
                  </w:pPr>
                  <w:r>
                    <w:rPr>
                      <w:rStyle w:val="normaltextrun"/>
                      <w:rFonts w:ascii="Calibri" w:hAnsi="Calibri" w:cs="Calibri"/>
                      <w:color w:val="000000"/>
                      <w:sz w:val="22"/>
                      <w:szCs w:val="22"/>
                      <w:shd w:val="clear" w:color="auto" w:fill="FFFFFF"/>
                    </w:rPr>
                    <w:t>Together with DDNXA-5.16.1 / DDNTA-6.4.1.</w:t>
                  </w:r>
                </w:p>
              </w:tc>
            </w:tr>
          </w:tbl>
          <w:p w14:paraId="2F07EDB9" w14:textId="77777777" w:rsidR="00831DE4" w:rsidRDefault="00831DE4" w:rsidP="00F627C3">
            <w:pPr>
              <w:pStyle w:val="NormalWeb"/>
              <w:spacing w:before="0" w:beforeAutospacing="0" w:after="0" w:afterAutospacing="0"/>
              <w:rPr>
                <w:rFonts w:asciiTheme="minorHAnsi" w:hAnsiTheme="minorHAnsi" w:cstheme="minorHAnsi"/>
                <w:sz w:val="22"/>
                <w:szCs w:val="22"/>
              </w:rPr>
            </w:pPr>
          </w:p>
          <w:p w14:paraId="748A11BD" w14:textId="77777777" w:rsidR="00FE137A" w:rsidRPr="00A25FDA" w:rsidRDefault="00FE137A" w:rsidP="00FE137A">
            <w:pPr>
              <w:pStyle w:val="NormalWeb"/>
              <w:spacing w:before="0" w:beforeAutospacing="0" w:after="0" w:afterAutospacing="0"/>
              <w:rPr>
                <w:rFonts w:asciiTheme="minorHAnsi" w:hAnsiTheme="minorHAnsi" w:cstheme="minorHAnsi"/>
                <w:sz w:val="22"/>
                <w:szCs w:val="22"/>
              </w:rPr>
            </w:pPr>
            <w:r w:rsidRPr="00A25FDA">
              <w:rPr>
                <w:rStyle w:val="Strong"/>
                <w:rFonts w:asciiTheme="minorHAnsi" w:hAnsiTheme="minorHAnsi" w:cstheme="minorHAnsi"/>
                <w:sz w:val="22"/>
                <w:szCs w:val="22"/>
                <w:u w:val="single"/>
              </w:rPr>
              <w:t>Risk in case of non-implementation:</w:t>
            </w:r>
          </w:p>
          <w:p w14:paraId="6FD762B6" w14:textId="64696AEC" w:rsidR="00FE137A" w:rsidRDefault="007B130A" w:rsidP="00FE137A">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In case </w:t>
            </w:r>
            <w:r w:rsidR="00083CB0" w:rsidRPr="00083CB0">
              <w:rPr>
                <w:rFonts w:asciiTheme="minorHAnsi" w:hAnsiTheme="minorHAnsi" w:cstheme="minorHAnsi"/>
                <w:sz w:val="22"/>
                <w:szCs w:val="22"/>
                <w:lang w:val="en-GB"/>
              </w:rPr>
              <w:t xml:space="preserve">the changes are not implemented, the Export followed by Transit process will allow only up to 999 Consignment Items and 99 Export MRNs. This limitation could lead to conflicts with transit and export declarations that contain a larger volume of Consignment Items for </w:t>
            </w:r>
            <w:r w:rsidR="00E95C61">
              <w:rPr>
                <w:rFonts w:asciiTheme="minorHAnsi" w:hAnsiTheme="minorHAnsi" w:cstheme="minorHAnsi"/>
                <w:sz w:val="22"/>
                <w:szCs w:val="22"/>
                <w:lang w:val="en-GB"/>
              </w:rPr>
              <w:t>E</w:t>
            </w:r>
            <w:r w:rsidR="00083CB0" w:rsidRPr="00083CB0">
              <w:rPr>
                <w:rFonts w:asciiTheme="minorHAnsi" w:hAnsiTheme="minorHAnsi" w:cstheme="minorHAnsi"/>
                <w:sz w:val="22"/>
                <w:szCs w:val="22"/>
                <w:lang w:val="en-GB"/>
              </w:rPr>
              <w:t>xport.</w:t>
            </w:r>
          </w:p>
          <w:p w14:paraId="4E6B3472" w14:textId="77777777" w:rsidR="00202E95" w:rsidRPr="00A25FDA" w:rsidRDefault="00202E95" w:rsidP="00202E95">
            <w:pPr>
              <w:pStyle w:val="paragraph"/>
              <w:spacing w:before="0" w:beforeAutospacing="0" w:after="0" w:afterAutospacing="0"/>
              <w:textAlignment w:val="baseline"/>
              <w:rPr>
                <w:rFonts w:asciiTheme="minorHAnsi" w:hAnsiTheme="minorHAnsi" w:cstheme="minorHAnsi"/>
                <w:sz w:val="22"/>
                <w:szCs w:val="22"/>
              </w:rPr>
            </w:pPr>
          </w:p>
          <w:p w14:paraId="01C7E517" w14:textId="77777777" w:rsidR="00202E95" w:rsidRPr="00A25FDA" w:rsidRDefault="00202E95" w:rsidP="00202E95">
            <w:pPr>
              <w:rPr>
                <w:rFonts w:asciiTheme="minorHAnsi" w:hAnsiTheme="minorHAnsi" w:cstheme="minorHAnsi"/>
                <w:b/>
                <w:bCs/>
                <w:sz w:val="22"/>
                <w:szCs w:val="22"/>
                <w:u w:val="single"/>
              </w:rPr>
            </w:pPr>
            <w:r w:rsidRPr="00A25FDA">
              <w:rPr>
                <w:rFonts w:asciiTheme="minorHAnsi" w:hAnsiTheme="minorHAnsi" w:cstheme="minorHAnsi"/>
                <w:b/>
                <w:bCs/>
                <w:sz w:val="22"/>
                <w:szCs w:val="22"/>
                <w:u w:val="single"/>
              </w:rPr>
              <w:t>Impacted messages:</w:t>
            </w:r>
          </w:p>
          <w:p w14:paraId="39730250" w14:textId="3C375923" w:rsidR="00797148" w:rsidRPr="00694603" w:rsidRDefault="0014665C" w:rsidP="005561C6">
            <w:pPr>
              <w:pStyle w:val="ListParagraph"/>
              <w:numPr>
                <w:ilvl w:val="0"/>
                <w:numId w:val="39"/>
              </w:numPr>
              <w:textAlignment w:val="baseline"/>
              <w:rPr>
                <w:rFonts w:asciiTheme="minorHAnsi" w:hAnsiTheme="minorHAnsi" w:cstheme="minorHAnsi"/>
                <w:sz w:val="22"/>
                <w:szCs w:val="22"/>
              </w:rPr>
            </w:pPr>
            <w:r w:rsidRPr="00042846">
              <w:rPr>
                <w:rFonts w:asciiTheme="minorHAnsi" w:hAnsiTheme="minorHAnsi" w:cstheme="minorHAnsi"/>
                <w:b/>
                <w:bCs/>
                <w:sz w:val="22"/>
                <w:szCs w:val="22"/>
              </w:rPr>
              <w:t xml:space="preserve">In </w:t>
            </w:r>
            <w:r w:rsidR="007B130A" w:rsidRPr="00042846">
              <w:rPr>
                <w:rFonts w:asciiTheme="minorHAnsi" w:hAnsiTheme="minorHAnsi" w:cstheme="minorHAnsi"/>
                <w:b/>
                <w:bCs/>
                <w:sz w:val="22"/>
                <w:szCs w:val="22"/>
              </w:rPr>
              <w:t>National</w:t>
            </w:r>
            <w:r w:rsidRPr="00042846">
              <w:rPr>
                <w:rFonts w:asciiTheme="minorHAnsi" w:hAnsiTheme="minorHAnsi" w:cstheme="minorHAnsi"/>
                <w:b/>
                <w:bCs/>
                <w:sz w:val="22"/>
                <w:szCs w:val="22"/>
              </w:rPr>
              <w:t xml:space="preserve"> Domain:</w:t>
            </w:r>
            <w:r w:rsidR="007B130A">
              <w:rPr>
                <w:rFonts w:asciiTheme="minorHAnsi" w:hAnsiTheme="minorHAnsi" w:cstheme="minorHAnsi"/>
                <w:sz w:val="22"/>
                <w:szCs w:val="22"/>
              </w:rPr>
              <w:t xml:space="preserve"> CC190C, CC191C, CC042C</w:t>
            </w:r>
            <w:r w:rsidR="00216068">
              <w:rPr>
                <w:rFonts w:asciiTheme="minorHAnsi" w:hAnsiTheme="minorHAnsi" w:cstheme="minorHAnsi"/>
                <w:sz w:val="22"/>
                <w:szCs w:val="22"/>
              </w:rPr>
              <w:t>,</w:t>
            </w:r>
            <w:r w:rsidR="007B130A">
              <w:rPr>
                <w:rFonts w:asciiTheme="minorHAnsi" w:hAnsiTheme="minorHAnsi" w:cstheme="minorHAnsi"/>
                <w:sz w:val="22"/>
                <w:szCs w:val="22"/>
              </w:rPr>
              <w:t xml:space="preserve"> CC048C</w:t>
            </w:r>
            <w:r w:rsidR="00523A18">
              <w:rPr>
                <w:rFonts w:asciiTheme="minorHAnsi" w:hAnsiTheme="minorHAnsi" w:cstheme="minorHAnsi"/>
                <w:sz w:val="22"/>
                <w:szCs w:val="22"/>
              </w:rPr>
              <w:t>.</w:t>
            </w:r>
          </w:p>
          <w:p w14:paraId="0C2C8C09" w14:textId="634D48C0" w:rsidR="00797148" w:rsidRPr="00694603" w:rsidRDefault="0014665C" w:rsidP="005561C6">
            <w:pPr>
              <w:pStyle w:val="ListParagraph"/>
              <w:numPr>
                <w:ilvl w:val="0"/>
                <w:numId w:val="39"/>
              </w:numPr>
              <w:textAlignment w:val="baseline"/>
              <w:rPr>
                <w:rFonts w:asciiTheme="minorHAnsi" w:hAnsiTheme="minorHAnsi" w:cstheme="minorHAnsi"/>
                <w:sz w:val="22"/>
                <w:szCs w:val="22"/>
              </w:rPr>
            </w:pPr>
            <w:r w:rsidRPr="00042846">
              <w:rPr>
                <w:rFonts w:asciiTheme="minorHAnsi" w:hAnsiTheme="minorHAnsi" w:cstheme="minorHAnsi"/>
                <w:b/>
                <w:bCs/>
                <w:sz w:val="22"/>
                <w:szCs w:val="22"/>
              </w:rPr>
              <w:t>In Common Domain:</w:t>
            </w:r>
            <w:r>
              <w:rPr>
                <w:rFonts w:asciiTheme="minorHAnsi" w:hAnsiTheme="minorHAnsi" w:cstheme="minorHAnsi"/>
                <w:sz w:val="22"/>
                <w:szCs w:val="22"/>
              </w:rPr>
              <w:t xml:space="preserve"> </w:t>
            </w:r>
            <w:r w:rsidR="007B130A">
              <w:rPr>
                <w:rFonts w:asciiTheme="minorHAnsi" w:hAnsiTheme="minorHAnsi" w:cstheme="minorHAnsi"/>
                <w:sz w:val="22"/>
                <w:szCs w:val="22"/>
              </w:rPr>
              <w:t xml:space="preserve"> </w:t>
            </w:r>
            <w:r w:rsidR="00523A18">
              <w:rPr>
                <w:rFonts w:asciiTheme="minorHAnsi" w:hAnsiTheme="minorHAnsi" w:cstheme="minorHAnsi"/>
                <w:sz w:val="22"/>
                <w:szCs w:val="22"/>
              </w:rPr>
              <w:t>CD078C.</w:t>
            </w:r>
          </w:p>
          <w:p w14:paraId="37A4CB22" w14:textId="77777777" w:rsidR="00202E95" w:rsidRPr="00A25FDA" w:rsidRDefault="00202E95" w:rsidP="00202E95">
            <w:pPr>
              <w:pStyle w:val="paragraph"/>
              <w:spacing w:before="0" w:beforeAutospacing="0" w:after="0" w:afterAutospacing="0"/>
              <w:textAlignment w:val="baseline"/>
              <w:rPr>
                <w:rStyle w:val="normaltextrun"/>
                <w:rFonts w:asciiTheme="minorHAnsi" w:hAnsiTheme="minorHAnsi" w:cstheme="minorHAnsi"/>
                <w:b/>
                <w:bCs/>
                <w:sz w:val="22"/>
                <w:szCs w:val="22"/>
                <w:u w:val="single"/>
                <w:lang w:val="en-GB"/>
              </w:rPr>
            </w:pPr>
          </w:p>
          <w:p w14:paraId="48119FE2" w14:textId="77777777" w:rsidR="00202E95" w:rsidRDefault="00202E95" w:rsidP="00202E95">
            <w:pPr>
              <w:rPr>
                <w:rStyle w:val="normaltextrun"/>
                <w:rFonts w:asciiTheme="minorHAnsi" w:hAnsiTheme="minorHAnsi" w:cstheme="minorHAnsi"/>
                <w:b/>
                <w:bCs/>
                <w:sz w:val="22"/>
                <w:szCs w:val="22"/>
                <w:u w:val="single"/>
              </w:rPr>
            </w:pPr>
            <w:r w:rsidRPr="00A25FDA">
              <w:rPr>
                <w:rStyle w:val="normaltextrun"/>
                <w:rFonts w:asciiTheme="minorHAnsi" w:hAnsiTheme="minorHAnsi" w:cstheme="minorHAnsi"/>
                <w:b/>
                <w:bCs/>
                <w:sz w:val="22"/>
                <w:szCs w:val="22"/>
                <w:u w:val="single"/>
              </w:rPr>
              <w:t xml:space="preserve">Impacted Rules, Conditions &amp; BRTs etc.: </w:t>
            </w:r>
          </w:p>
          <w:p w14:paraId="31A61CA5" w14:textId="6EE68023" w:rsidR="00A73B34" w:rsidRPr="00523A18" w:rsidRDefault="00832AA8" w:rsidP="00A73B34">
            <w:pPr>
              <w:pStyle w:val="ListParagraph"/>
              <w:numPr>
                <w:ilvl w:val="0"/>
                <w:numId w:val="41"/>
              </w:numPr>
              <w:rPr>
                <w:rStyle w:val="normaltextrun"/>
                <w:rFonts w:asciiTheme="minorHAnsi" w:hAnsiTheme="minorHAnsi" w:cstheme="minorHAnsi"/>
                <w:sz w:val="22"/>
                <w:szCs w:val="22"/>
              </w:rPr>
            </w:pPr>
            <w:r>
              <w:rPr>
                <w:rStyle w:val="normaltextrun"/>
                <w:rFonts w:asciiTheme="minorHAnsi" w:hAnsiTheme="minorHAnsi" w:cstheme="minorHAnsi"/>
                <w:sz w:val="22"/>
                <w:szCs w:val="22"/>
                <w:lang w:val="en-US"/>
              </w:rPr>
              <w:t xml:space="preserve">R0720, </w:t>
            </w:r>
            <w:r w:rsidR="00523A18">
              <w:rPr>
                <w:rStyle w:val="normaltextrun"/>
                <w:rFonts w:asciiTheme="minorHAnsi" w:hAnsiTheme="minorHAnsi" w:cstheme="minorHAnsi"/>
                <w:sz w:val="22"/>
                <w:szCs w:val="22"/>
              </w:rPr>
              <w:t>G0094 &amp; G0095.</w:t>
            </w:r>
          </w:p>
          <w:p w14:paraId="2FBD2E85" w14:textId="77777777" w:rsidR="00534E60" w:rsidRPr="00F50960" w:rsidRDefault="00534E60" w:rsidP="00534E60">
            <w:pPr>
              <w:pStyle w:val="paragraph"/>
              <w:spacing w:before="0" w:beforeAutospacing="0" w:after="0" w:afterAutospacing="0"/>
              <w:textAlignment w:val="baseline"/>
              <w:rPr>
                <w:rStyle w:val="normaltextrun"/>
                <w:rFonts w:asciiTheme="minorHAnsi" w:hAnsiTheme="minorHAnsi" w:cstheme="minorHAnsi"/>
                <w:b/>
                <w:bCs/>
                <w:sz w:val="22"/>
                <w:szCs w:val="22"/>
                <w:u w:val="single"/>
              </w:rPr>
            </w:pPr>
          </w:p>
          <w:p w14:paraId="64627000" w14:textId="2411B225" w:rsidR="00FE137A" w:rsidRPr="000A0C31" w:rsidRDefault="00FE137A" w:rsidP="00FE137A">
            <w:pPr>
              <w:pStyle w:val="NormalWeb"/>
              <w:spacing w:before="0" w:beforeAutospacing="0" w:after="0" w:afterAutospacing="0"/>
              <w:rPr>
                <w:rFonts w:asciiTheme="minorHAnsi" w:hAnsiTheme="minorHAnsi" w:cstheme="minorHAnsi"/>
                <w:b/>
                <w:bCs/>
                <w:sz w:val="22"/>
                <w:szCs w:val="22"/>
                <w:u w:val="single"/>
              </w:rPr>
            </w:pPr>
            <w:r w:rsidRPr="00A25FDA">
              <w:rPr>
                <w:rStyle w:val="Strong"/>
                <w:rFonts w:asciiTheme="minorHAnsi" w:hAnsiTheme="minorHAnsi" w:cstheme="minorHAnsi"/>
                <w:sz w:val="22"/>
                <w:szCs w:val="22"/>
                <w:u w:val="single"/>
              </w:rPr>
              <w:t>Impacted CI Artefacts:</w:t>
            </w:r>
          </w:p>
          <w:p w14:paraId="2F6F8CC3" w14:textId="535A07B0" w:rsidR="00FE137A" w:rsidRPr="00CE6418" w:rsidRDefault="00FE137A" w:rsidP="005561C6">
            <w:pPr>
              <w:numPr>
                <w:ilvl w:val="0"/>
                <w:numId w:val="40"/>
              </w:numPr>
              <w:rPr>
                <w:rStyle w:val="normaltextrun"/>
                <w:rFonts w:asciiTheme="minorHAnsi" w:hAnsiTheme="minorHAnsi" w:cstheme="minorHAnsi"/>
                <w:color w:val="808080" w:themeColor="background1" w:themeShade="80"/>
                <w:sz w:val="22"/>
                <w:szCs w:val="22"/>
                <w:lang w:val="en-US"/>
              </w:rPr>
            </w:pPr>
            <w:r w:rsidRPr="00434C93">
              <w:rPr>
                <w:rStyle w:val="Strong"/>
                <w:rFonts w:asciiTheme="minorHAnsi" w:hAnsiTheme="minorHAnsi" w:cstheme="minorHAnsi"/>
                <w:sz w:val="22"/>
                <w:szCs w:val="22"/>
              </w:rPr>
              <w:t>DDNTA-6.</w:t>
            </w:r>
            <w:r w:rsidR="00937801" w:rsidRPr="00434C93">
              <w:rPr>
                <w:rStyle w:val="Strong"/>
                <w:rFonts w:asciiTheme="minorHAnsi" w:hAnsiTheme="minorHAnsi" w:cstheme="minorHAnsi"/>
                <w:sz w:val="22"/>
                <w:szCs w:val="22"/>
              </w:rPr>
              <w:t>4</w:t>
            </w:r>
            <w:r w:rsidRPr="00434C93">
              <w:rPr>
                <w:rStyle w:val="Strong"/>
                <w:rFonts w:asciiTheme="minorHAnsi" w:hAnsiTheme="minorHAnsi" w:cstheme="minorHAnsi"/>
                <w:sz w:val="22"/>
                <w:szCs w:val="22"/>
              </w:rPr>
              <w:t>.0-v</w:t>
            </w:r>
            <w:r w:rsidR="008B5A7D">
              <w:rPr>
                <w:rStyle w:val="Strong"/>
                <w:rFonts w:asciiTheme="minorHAnsi" w:hAnsiTheme="minorHAnsi" w:cstheme="minorHAnsi"/>
                <w:sz w:val="22"/>
                <w:szCs w:val="22"/>
              </w:rPr>
              <w:t>2</w:t>
            </w:r>
            <w:r w:rsidRPr="00434C93">
              <w:rPr>
                <w:rStyle w:val="Strong"/>
                <w:rFonts w:asciiTheme="minorHAnsi" w:hAnsiTheme="minorHAnsi" w:cstheme="minorHAnsi"/>
                <w:sz w:val="22"/>
                <w:szCs w:val="22"/>
              </w:rPr>
              <w:t>.0</w:t>
            </w:r>
            <w:r w:rsidR="008B5A7D">
              <w:rPr>
                <w:rStyle w:val="Strong"/>
                <w:rFonts w:asciiTheme="minorHAnsi" w:hAnsiTheme="minorHAnsi" w:cstheme="minorHAnsi"/>
                <w:sz w:val="22"/>
                <w:szCs w:val="22"/>
              </w:rPr>
              <w:t>0</w:t>
            </w:r>
            <w:r w:rsidRPr="00434C93">
              <w:rPr>
                <w:rStyle w:val="Strong"/>
                <w:rFonts w:asciiTheme="minorHAnsi" w:hAnsiTheme="minorHAnsi" w:cstheme="minorHAnsi"/>
                <w:sz w:val="22"/>
                <w:szCs w:val="22"/>
              </w:rPr>
              <w:t xml:space="preserve"> (Main Document):</w:t>
            </w:r>
            <w:r w:rsidRPr="00CE6418">
              <w:rPr>
                <w:rStyle w:val="normaltextrun"/>
                <w:rFonts w:asciiTheme="minorHAnsi" w:hAnsiTheme="minorHAnsi" w:cstheme="minorHAnsi"/>
                <w:color w:val="808080" w:themeColor="background1" w:themeShade="80"/>
                <w:sz w:val="22"/>
                <w:szCs w:val="22"/>
                <w:lang w:val="en-US"/>
              </w:rPr>
              <w:t xml:space="preserve"> </w:t>
            </w:r>
            <w:r w:rsidR="00434C93" w:rsidRPr="0075028C">
              <w:rPr>
                <w:rStyle w:val="Strong"/>
                <w:rFonts w:asciiTheme="minorHAnsi" w:hAnsiTheme="minorHAnsi" w:cstheme="minorHAnsi"/>
                <w:sz w:val="22"/>
                <w:szCs w:val="22"/>
                <w:u w:val="single"/>
              </w:rPr>
              <w:t>Yes</w:t>
            </w:r>
            <w:r w:rsidR="00B04E93" w:rsidRPr="00CE6418">
              <w:rPr>
                <w:rStyle w:val="normaltextrun"/>
                <w:rFonts w:asciiTheme="minorHAnsi" w:hAnsiTheme="minorHAnsi" w:cstheme="minorHAnsi"/>
                <w:color w:val="808080" w:themeColor="background1" w:themeShade="80"/>
                <w:sz w:val="22"/>
                <w:szCs w:val="22"/>
                <w:lang w:val="en-US"/>
              </w:rPr>
              <w:t>.</w:t>
            </w:r>
          </w:p>
          <w:p w14:paraId="6577E9BB" w14:textId="47998125" w:rsidR="00FE137A" w:rsidRPr="00CE6418" w:rsidRDefault="00FE137A" w:rsidP="005561C6">
            <w:pPr>
              <w:numPr>
                <w:ilvl w:val="0"/>
                <w:numId w:val="40"/>
              </w:numPr>
              <w:rPr>
                <w:rStyle w:val="normaltextrun"/>
                <w:rFonts w:asciiTheme="minorHAnsi" w:hAnsiTheme="minorHAnsi" w:cstheme="minorHAnsi"/>
                <w:color w:val="808080" w:themeColor="background1" w:themeShade="80"/>
                <w:sz w:val="22"/>
                <w:szCs w:val="22"/>
                <w:lang w:val="en-US"/>
              </w:rPr>
            </w:pPr>
            <w:r w:rsidRPr="00CE6418">
              <w:rPr>
                <w:rStyle w:val="normaltextrun"/>
                <w:rFonts w:asciiTheme="minorHAnsi" w:hAnsiTheme="minorHAnsi" w:cstheme="minorHAnsi"/>
                <w:color w:val="808080" w:themeColor="background1" w:themeShade="80"/>
                <w:sz w:val="22"/>
                <w:szCs w:val="22"/>
                <w:lang w:val="en-US"/>
              </w:rPr>
              <w:t xml:space="preserve">Functional Specifications NCTS-P6 (FSS/BPM): </w:t>
            </w:r>
            <w:r w:rsidR="00937801" w:rsidRPr="00CE6418">
              <w:rPr>
                <w:rStyle w:val="normaltextrun"/>
                <w:rFonts w:asciiTheme="minorHAnsi" w:hAnsiTheme="minorHAnsi" w:cstheme="minorHAnsi"/>
                <w:color w:val="808080" w:themeColor="background1" w:themeShade="80"/>
                <w:sz w:val="22"/>
                <w:szCs w:val="22"/>
                <w:lang w:val="en-US"/>
              </w:rPr>
              <w:t>8</w:t>
            </w:r>
            <w:r w:rsidRPr="00CE6418">
              <w:rPr>
                <w:rStyle w:val="normaltextrun"/>
                <w:rFonts w:asciiTheme="minorHAnsi" w:hAnsiTheme="minorHAnsi" w:cstheme="minorHAnsi"/>
                <w:color w:val="808080" w:themeColor="background1" w:themeShade="80"/>
                <w:sz w:val="22"/>
                <w:szCs w:val="22"/>
                <w:lang w:val="en-US"/>
              </w:rPr>
              <w:t>.0: No</w:t>
            </w:r>
            <w:r w:rsidR="00B04E93" w:rsidRPr="00CE6418">
              <w:rPr>
                <w:rStyle w:val="normaltextrun"/>
                <w:rFonts w:asciiTheme="minorHAnsi" w:hAnsiTheme="minorHAnsi" w:cstheme="minorHAnsi"/>
                <w:color w:val="808080" w:themeColor="background1" w:themeShade="80"/>
                <w:sz w:val="22"/>
                <w:szCs w:val="22"/>
                <w:lang w:val="en-US"/>
              </w:rPr>
              <w:t>.</w:t>
            </w:r>
          </w:p>
          <w:p w14:paraId="444EA36B" w14:textId="6C9579A5" w:rsidR="00FE137A" w:rsidRPr="00CE6418" w:rsidRDefault="00FE137A" w:rsidP="005561C6">
            <w:pPr>
              <w:numPr>
                <w:ilvl w:val="0"/>
                <w:numId w:val="40"/>
              </w:numPr>
              <w:rPr>
                <w:rFonts w:asciiTheme="minorHAnsi" w:hAnsiTheme="minorHAnsi" w:cstheme="minorHAnsi"/>
                <w:sz w:val="22"/>
                <w:szCs w:val="22"/>
              </w:rPr>
            </w:pPr>
            <w:r w:rsidRPr="00CE6418">
              <w:rPr>
                <w:rStyle w:val="Strong"/>
                <w:rFonts w:asciiTheme="minorHAnsi" w:hAnsiTheme="minorHAnsi" w:cstheme="minorHAnsi"/>
                <w:sz w:val="22"/>
                <w:szCs w:val="22"/>
              </w:rPr>
              <w:t>CSE-v60.4.</w:t>
            </w:r>
            <w:r w:rsidR="008B5A7D">
              <w:rPr>
                <w:rStyle w:val="Strong"/>
                <w:rFonts w:asciiTheme="minorHAnsi" w:hAnsiTheme="minorHAnsi" w:cstheme="minorHAnsi"/>
                <w:sz w:val="22"/>
                <w:szCs w:val="22"/>
              </w:rPr>
              <w:t>9</w:t>
            </w:r>
            <w:r w:rsidRPr="00CE6418">
              <w:rPr>
                <w:rStyle w:val="Strong"/>
                <w:rFonts w:asciiTheme="minorHAnsi" w:hAnsiTheme="minorHAnsi" w:cstheme="minorHAnsi"/>
                <w:sz w:val="22"/>
                <w:szCs w:val="22"/>
              </w:rPr>
              <w:t xml:space="preserve">: </w:t>
            </w:r>
            <w:r w:rsidRPr="0075028C">
              <w:rPr>
                <w:rStyle w:val="Strong"/>
                <w:rFonts w:asciiTheme="minorHAnsi" w:hAnsiTheme="minorHAnsi" w:cstheme="minorHAnsi"/>
                <w:sz w:val="22"/>
                <w:szCs w:val="22"/>
                <w:u w:val="single"/>
              </w:rPr>
              <w:t>Yes</w:t>
            </w:r>
            <w:r w:rsidR="00B04E93" w:rsidRPr="0075028C">
              <w:rPr>
                <w:rStyle w:val="Strong"/>
                <w:rFonts w:asciiTheme="minorHAnsi" w:hAnsiTheme="minorHAnsi" w:cstheme="minorHAnsi"/>
                <w:sz w:val="22"/>
                <w:szCs w:val="22"/>
                <w:u w:val="single"/>
              </w:rPr>
              <w:t>.</w:t>
            </w:r>
          </w:p>
          <w:p w14:paraId="17E01CB6" w14:textId="5AA5DF9A" w:rsidR="00FE137A" w:rsidRPr="00CE6418" w:rsidRDefault="00FE137A" w:rsidP="005561C6">
            <w:pPr>
              <w:numPr>
                <w:ilvl w:val="0"/>
                <w:numId w:val="40"/>
              </w:numPr>
              <w:spacing w:before="100" w:beforeAutospacing="1" w:after="100" w:afterAutospacing="1"/>
              <w:rPr>
                <w:rFonts w:asciiTheme="minorHAnsi" w:hAnsiTheme="minorHAnsi" w:cstheme="minorHAnsi"/>
                <w:sz w:val="22"/>
                <w:szCs w:val="22"/>
              </w:rPr>
            </w:pPr>
            <w:r w:rsidRPr="00CE6418">
              <w:rPr>
                <w:rStyle w:val="Strong"/>
                <w:rFonts w:asciiTheme="minorHAnsi" w:hAnsiTheme="minorHAnsi" w:cstheme="minorHAnsi"/>
                <w:sz w:val="22"/>
                <w:szCs w:val="22"/>
              </w:rPr>
              <w:t>DDNTA-6.</w:t>
            </w:r>
            <w:r w:rsidR="00937801" w:rsidRPr="00CE6418">
              <w:rPr>
                <w:rStyle w:val="Strong"/>
                <w:rFonts w:asciiTheme="minorHAnsi" w:hAnsiTheme="minorHAnsi" w:cstheme="minorHAnsi"/>
                <w:sz w:val="22"/>
                <w:szCs w:val="22"/>
              </w:rPr>
              <w:t>4</w:t>
            </w:r>
            <w:r w:rsidRPr="00CE6418">
              <w:rPr>
                <w:rStyle w:val="Strong"/>
                <w:rFonts w:asciiTheme="minorHAnsi" w:hAnsiTheme="minorHAnsi" w:cstheme="minorHAnsi"/>
                <w:sz w:val="22"/>
                <w:szCs w:val="22"/>
              </w:rPr>
              <w:t>.0-v</w:t>
            </w:r>
            <w:r w:rsidR="008B5A7D">
              <w:rPr>
                <w:rStyle w:val="Strong"/>
                <w:rFonts w:asciiTheme="minorHAnsi" w:hAnsiTheme="minorHAnsi" w:cstheme="minorHAnsi"/>
                <w:sz w:val="22"/>
                <w:szCs w:val="22"/>
              </w:rPr>
              <w:t>2</w:t>
            </w:r>
            <w:r w:rsidRPr="00CE6418">
              <w:rPr>
                <w:rStyle w:val="Strong"/>
                <w:rFonts w:asciiTheme="minorHAnsi" w:hAnsiTheme="minorHAnsi" w:cstheme="minorHAnsi"/>
                <w:sz w:val="22"/>
                <w:szCs w:val="22"/>
              </w:rPr>
              <w:t>.0</w:t>
            </w:r>
            <w:r w:rsidR="008B5A7D">
              <w:rPr>
                <w:rStyle w:val="Strong"/>
                <w:rFonts w:asciiTheme="minorHAnsi" w:hAnsiTheme="minorHAnsi" w:cstheme="minorHAnsi"/>
                <w:sz w:val="22"/>
                <w:szCs w:val="22"/>
              </w:rPr>
              <w:t>0</w:t>
            </w:r>
            <w:r w:rsidRPr="00CE6418">
              <w:rPr>
                <w:rStyle w:val="Strong"/>
                <w:rFonts w:asciiTheme="minorHAnsi" w:hAnsiTheme="minorHAnsi" w:cstheme="minorHAnsi"/>
                <w:sz w:val="22"/>
                <w:szCs w:val="22"/>
              </w:rPr>
              <w:t xml:space="preserve"> (</w:t>
            </w:r>
            <w:r w:rsidRPr="001B1F5F">
              <w:rPr>
                <w:rStyle w:val="Strong"/>
                <w:rFonts w:asciiTheme="minorHAnsi" w:hAnsiTheme="minorHAnsi" w:cstheme="minorHAnsi"/>
                <w:sz w:val="22"/>
                <w:szCs w:val="22"/>
              </w:rPr>
              <w:t xml:space="preserve">Appendices </w:t>
            </w:r>
            <w:r w:rsidR="00A94967" w:rsidRPr="001B1F5F">
              <w:rPr>
                <w:rStyle w:val="Strong"/>
                <w:rFonts w:asciiTheme="minorHAnsi" w:hAnsiTheme="minorHAnsi" w:cstheme="minorHAnsi"/>
                <w:sz w:val="22"/>
                <w:szCs w:val="22"/>
              </w:rPr>
              <w:t>‘</w:t>
            </w:r>
            <w:r w:rsidRPr="001B1F5F">
              <w:rPr>
                <w:rStyle w:val="Strong"/>
                <w:rFonts w:asciiTheme="minorHAnsi" w:hAnsiTheme="minorHAnsi" w:cstheme="minorHAnsi"/>
                <w:sz w:val="22"/>
                <w:szCs w:val="22"/>
              </w:rPr>
              <w:t>D</w:t>
            </w:r>
            <w:r w:rsidR="00A94967" w:rsidRPr="001B1F5F">
              <w:rPr>
                <w:rStyle w:val="Strong"/>
                <w:rFonts w:asciiTheme="minorHAnsi" w:hAnsiTheme="minorHAnsi" w:cstheme="minorHAnsi"/>
                <w:sz w:val="22"/>
                <w:szCs w:val="22"/>
              </w:rPr>
              <w:t>’</w:t>
            </w:r>
            <w:r w:rsidR="001B1F5F" w:rsidRPr="001B1F5F">
              <w:rPr>
                <w:rStyle w:val="Strong"/>
                <w:rFonts w:asciiTheme="minorHAnsi" w:hAnsiTheme="minorHAnsi" w:cstheme="minorHAnsi"/>
                <w:sz w:val="22"/>
                <w:szCs w:val="22"/>
              </w:rPr>
              <w:t>,</w:t>
            </w:r>
            <w:r w:rsidR="00742BD8">
              <w:rPr>
                <w:rStyle w:val="Strong"/>
                <w:rFonts w:asciiTheme="minorHAnsi" w:hAnsiTheme="minorHAnsi" w:cstheme="minorHAnsi"/>
                <w:sz w:val="22"/>
                <w:szCs w:val="22"/>
              </w:rPr>
              <w:t xml:space="preserve"> ‘K’, </w:t>
            </w:r>
            <w:r w:rsidR="001B1F5F" w:rsidRPr="001B1F5F">
              <w:rPr>
                <w:rStyle w:val="Strong"/>
                <w:rFonts w:asciiTheme="minorHAnsi" w:hAnsiTheme="minorHAnsi" w:cstheme="minorHAnsi"/>
                <w:sz w:val="22"/>
                <w:szCs w:val="22"/>
              </w:rPr>
              <w:t>‘P</w:t>
            </w:r>
            <w:r w:rsidR="003E0E6B">
              <w:rPr>
                <w:rStyle w:val="Strong"/>
                <w:rFonts w:asciiTheme="minorHAnsi" w:hAnsiTheme="minorHAnsi" w:cstheme="minorHAnsi"/>
                <w:sz w:val="22"/>
                <w:szCs w:val="22"/>
              </w:rPr>
              <w:t>’</w:t>
            </w:r>
            <w:r w:rsidR="004A4331">
              <w:rPr>
                <w:rStyle w:val="Strong"/>
                <w:rFonts w:asciiTheme="minorHAnsi" w:hAnsiTheme="minorHAnsi" w:cstheme="minorHAnsi"/>
                <w:sz w:val="22"/>
                <w:szCs w:val="22"/>
              </w:rPr>
              <w:t>,</w:t>
            </w:r>
            <w:r w:rsidR="003E0E6B">
              <w:rPr>
                <w:rStyle w:val="Strong"/>
                <w:rFonts w:asciiTheme="minorHAnsi" w:hAnsiTheme="minorHAnsi" w:cstheme="minorHAnsi"/>
                <w:sz w:val="22"/>
                <w:szCs w:val="22"/>
              </w:rPr>
              <w:t xml:space="preserve"> </w:t>
            </w:r>
            <w:r w:rsidR="00A94967" w:rsidRPr="001B1F5F">
              <w:rPr>
                <w:rStyle w:val="Strong"/>
                <w:rFonts w:asciiTheme="minorHAnsi" w:hAnsiTheme="minorHAnsi" w:cstheme="minorHAnsi"/>
                <w:sz w:val="22"/>
                <w:szCs w:val="22"/>
              </w:rPr>
              <w:t>‘</w:t>
            </w:r>
            <w:r w:rsidRPr="001B1F5F">
              <w:rPr>
                <w:rStyle w:val="Strong"/>
                <w:rFonts w:asciiTheme="minorHAnsi" w:hAnsiTheme="minorHAnsi" w:cstheme="minorHAnsi"/>
                <w:sz w:val="22"/>
                <w:szCs w:val="22"/>
              </w:rPr>
              <w:t>Q2</w:t>
            </w:r>
            <w:r w:rsidR="00A94967" w:rsidRPr="001B1F5F">
              <w:rPr>
                <w:rStyle w:val="Strong"/>
                <w:rFonts w:asciiTheme="minorHAnsi" w:hAnsiTheme="minorHAnsi" w:cstheme="minorHAnsi"/>
                <w:sz w:val="22"/>
                <w:szCs w:val="22"/>
              </w:rPr>
              <w:t>’</w:t>
            </w:r>
            <w:r w:rsidR="00642CD5">
              <w:rPr>
                <w:rStyle w:val="Strong"/>
                <w:rFonts w:asciiTheme="minorHAnsi" w:hAnsiTheme="minorHAnsi" w:cstheme="minorHAnsi"/>
                <w:sz w:val="22"/>
                <w:szCs w:val="22"/>
              </w:rPr>
              <w:t xml:space="preserve"> and</w:t>
            </w:r>
            <w:r w:rsidR="003E0E6B">
              <w:rPr>
                <w:rStyle w:val="Strong"/>
                <w:rFonts w:asciiTheme="minorHAnsi" w:hAnsiTheme="minorHAnsi" w:cstheme="minorHAnsi"/>
                <w:sz w:val="22"/>
                <w:szCs w:val="22"/>
              </w:rPr>
              <w:t xml:space="preserve"> </w:t>
            </w:r>
            <w:r w:rsidR="004A4331">
              <w:rPr>
                <w:rStyle w:val="Strong"/>
                <w:rFonts w:asciiTheme="minorHAnsi" w:hAnsiTheme="minorHAnsi" w:cstheme="minorHAnsi"/>
                <w:sz w:val="22"/>
                <w:szCs w:val="22"/>
              </w:rPr>
              <w:t>’X’</w:t>
            </w:r>
            <w:r w:rsidRPr="001B1F5F">
              <w:rPr>
                <w:rStyle w:val="Strong"/>
                <w:rFonts w:asciiTheme="minorHAnsi" w:hAnsiTheme="minorHAnsi" w:cstheme="minorHAnsi"/>
                <w:sz w:val="22"/>
                <w:szCs w:val="22"/>
              </w:rPr>
              <w:t xml:space="preserve">): </w:t>
            </w:r>
            <w:r w:rsidRPr="001B1F5F">
              <w:rPr>
                <w:rStyle w:val="Strong"/>
                <w:rFonts w:asciiTheme="minorHAnsi" w:hAnsiTheme="minorHAnsi" w:cstheme="minorHAnsi"/>
                <w:sz w:val="22"/>
                <w:szCs w:val="22"/>
                <w:u w:val="single"/>
              </w:rPr>
              <w:t>Yes</w:t>
            </w:r>
            <w:r w:rsidR="00B04E93" w:rsidRPr="001B1F5F">
              <w:rPr>
                <w:rStyle w:val="Strong"/>
                <w:rFonts w:asciiTheme="minorHAnsi" w:hAnsiTheme="minorHAnsi" w:cstheme="minorHAnsi"/>
                <w:sz w:val="22"/>
                <w:szCs w:val="22"/>
                <w:u w:val="single"/>
              </w:rPr>
              <w:t>.</w:t>
            </w:r>
          </w:p>
          <w:p w14:paraId="0BBA279F" w14:textId="5E002DD6" w:rsidR="00FE137A" w:rsidRPr="00CE6418" w:rsidRDefault="00FE137A" w:rsidP="005561C6">
            <w:pPr>
              <w:numPr>
                <w:ilvl w:val="0"/>
                <w:numId w:val="40"/>
              </w:numPr>
              <w:rPr>
                <w:rStyle w:val="normaltextrun"/>
                <w:rFonts w:asciiTheme="minorHAnsi" w:hAnsiTheme="minorHAnsi" w:cstheme="minorHAnsi"/>
                <w:color w:val="808080" w:themeColor="background1" w:themeShade="80"/>
                <w:sz w:val="22"/>
                <w:szCs w:val="22"/>
                <w:lang w:val="en-US"/>
              </w:rPr>
            </w:pPr>
            <w:r w:rsidRPr="00CE6418">
              <w:rPr>
                <w:rStyle w:val="normaltextrun"/>
                <w:rFonts w:asciiTheme="minorHAnsi" w:hAnsiTheme="minorHAnsi" w:cstheme="minorHAnsi"/>
                <w:color w:val="808080" w:themeColor="background1" w:themeShade="80"/>
                <w:sz w:val="22"/>
                <w:szCs w:val="22"/>
                <w:lang w:val="en-US"/>
              </w:rPr>
              <w:t>NCTS-P6 DMP-6.</w:t>
            </w:r>
            <w:r w:rsidR="00937801" w:rsidRPr="00CE6418">
              <w:rPr>
                <w:rStyle w:val="normaltextrun"/>
                <w:rFonts w:asciiTheme="minorHAnsi" w:hAnsiTheme="minorHAnsi" w:cstheme="minorHAnsi"/>
                <w:color w:val="808080" w:themeColor="background1" w:themeShade="80"/>
                <w:sz w:val="22"/>
                <w:szCs w:val="22"/>
                <w:lang w:val="en-US"/>
              </w:rPr>
              <w:t>4</w:t>
            </w:r>
            <w:r w:rsidRPr="00CE6418">
              <w:rPr>
                <w:rStyle w:val="normaltextrun"/>
                <w:rFonts w:asciiTheme="minorHAnsi" w:hAnsiTheme="minorHAnsi" w:cstheme="minorHAnsi"/>
                <w:color w:val="808080" w:themeColor="background1" w:themeShade="80"/>
                <w:sz w:val="22"/>
                <w:szCs w:val="22"/>
                <w:lang w:val="en-US"/>
              </w:rPr>
              <w:t>.0-v</w:t>
            </w:r>
            <w:r w:rsidR="00523A18">
              <w:rPr>
                <w:rStyle w:val="normaltextrun"/>
                <w:rFonts w:asciiTheme="minorHAnsi" w:hAnsiTheme="minorHAnsi" w:cstheme="minorHAnsi"/>
                <w:color w:val="808080" w:themeColor="background1" w:themeShade="80"/>
                <w:sz w:val="22"/>
                <w:szCs w:val="22"/>
                <w:lang w:val="en-US"/>
              </w:rPr>
              <w:t>1</w:t>
            </w:r>
            <w:r w:rsidRPr="00CE6418">
              <w:rPr>
                <w:rStyle w:val="normaltextrun"/>
                <w:rFonts w:asciiTheme="minorHAnsi" w:hAnsiTheme="minorHAnsi" w:cstheme="minorHAnsi"/>
                <w:color w:val="808080" w:themeColor="background1" w:themeShade="80"/>
                <w:sz w:val="22"/>
                <w:szCs w:val="22"/>
                <w:lang w:val="en-US"/>
              </w:rPr>
              <w:t>.00 Package: No</w:t>
            </w:r>
            <w:r w:rsidR="00B04E93" w:rsidRPr="00CE6418">
              <w:rPr>
                <w:rStyle w:val="normaltextrun"/>
                <w:rFonts w:asciiTheme="minorHAnsi" w:hAnsiTheme="minorHAnsi" w:cstheme="minorHAnsi"/>
                <w:color w:val="808080" w:themeColor="background1" w:themeShade="80"/>
                <w:sz w:val="22"/>
                <w:szCs w:val="22"/>
                <w:lang w:val="en-US"/>
              </w:rPr>
              <w:t>.</w:t>
            </w:r>
          </w:p>
          <w:p w14:paraId="7F8EA665" w14:textId="620ADE66" w:rsidR="00FE137A" w:rsidRPr="00CE6418" w:rsidRDefault="00FE137A" w:rsidP="005561C6">
            <w:pPr>
              <w:numPr>
                <w:ilvl w:val="0"/>
                <w:numId w:val="40"/>
              </w:numPr>
              <w:rPr>
                <w:rStyle w:val="normaltextrun"/>
                <w:rFonts w:asciiTheme="minorHAnsi" w:hAnsiTheme="minorHAnsi" w:cstheme="minorHAnsi"/>
                <w:color w:val="808080" w:themeColor="background1" w:themeShade="80"/>
                <w:sz w:val="22"/>
                <w:szCs w:val="22"/>
                <w:lang w:val="en-US"/>
              </w:rPr>
            </w:pPr>
            <w:r w:rsidRPr="00CE6418">
              <w:rPr>
                <w:rStyle w:val="normaltextrun"/>
                <w:rFonts w:asciiTheme="minorHAnsi" w:hAnsiTheme="minorHAnsi" w:cstheme="minorHAnsi"/>
                <w:color w:val="808080" w:themeColor="background1" w:themeShade="80"/>
                <w:sz w:val="22"/>
                <w:szCs w:val="22"/>
                <w:lang w:val="en-US"/>
              </w:rPr>
              <w:t>CTP-6.</w:t>
            </w:r>
            <w:r w:rsidR="008B5A7D">
              <w:rPr>
                <w:rStyle w:val="normaltextrun"/>
                <w:rFonts w:asciiTheme="minorHAnsi" w:hAnsiTheme="minorHAnsi" w:cstheme="minorHAnsi"/>
                <w:color w:val="808080" w:themeColor="background1" w:themeShade="80"/>
                <w:sz w:val="22"/>
                <w:szCs w:val="22"/>
                <w:lang w:val="en-US"/>
              </w:rPr>
              <w:t>4</w:t>
            </w:r>
            <w:r w:rsidRPr="00CE6418">
              <w:rPr>
                <w:rStyle w:val="normaltextrun"/>
                <w:rFonts w:asciiTheme="minorHAnsi" w:hAnsiTheme="minorHAnsi" w:cstheme="minorHAnsi"/>
                <w:color w:val="808080" w:themeColor="background1" w:themeShade="80"/>
                <w:sz w:val="22"/>
                <w:szCs w:val="22"/>
                <w:lang w:val="en-US"/>
              </w:rPr>
              <w:t>.0 v1.00: No</w:t>
            </w:r>
            <w:r w:rsidR="00B04E93" w:rsidRPr="00CE6418">
              <w:rPr>
                <w:rStyle w:val="normaltextrun"/>
                <w:rFonts w:asciiTheme="minorHAnsi" w:hAnsiTheme="minorHAnsi" w:cstheme="minorHAnsi"/>
                <w:color w:val="808080" w:themeColor="background1" w:themeShade="80"/>
                <w:sz w:val="22"/>
                <w:szCs w:val="22"/>
                <w:lang w:val="en-US"/>
              </w:rPr>
              <w:t>.</w:t>
            </w:r>
          </w:p>
          <w:p w14:paraId="1E927445" w14:textId="4EC3C683" w:rsidR="00FE137A" w:rsidRPr="00CE6418" w:rsidRDefault="00FE137A" w:rsidP="005561C6">
            <w:pPr>
              <w:numPr>
                <w:ilvl w:val="0"/>
                <w:numId w:val="40"/>
              </w:numPr>
              <w:spacing w:before="100" w:beforeAutospacing="1" w:after="100" w:afterAutospacing="1"/>
              <w:rPr>
                <w:rFonts w:asciiTheme="minorHAnsi" w:hAnsiTheme="minorHAnsi" w:cstheme="minorHAnsi"/>
                <w:sz w:val="22"/>
                <w:szCs w:val="22"/>
              </w:rPr>
            </w:pPr>
            <w:r w:rsidRPr="003C724A">
              <w:rPr>
                <w:rStyle w:val="Strong"/>
                <w:rFonts w:asciiTheme="minorHAnsi" w:hAnsiTheme="minorHAnsi" w:cstheme="minorHAnsi"/>
                <w:b w:val="0"/>
                <w:bCs w:val="0"/>
                <w:color w:val="808080" w:themeColor="background1" w:themeShade="80"/>
                <w:sz w:val="22"/>
                <w:szCs w:val="22"/>
              </w:rPr>
              <w:t>TRP-6.</w:t>
            </w:r>
            <w:r w:rsidR="008B5A7D">
              <w:rPr>
                <w:rStyle w:val="Strong"/>
                <w:rFonts w:asciiTheme="minorHAnsi" w:hAnsiTheme="minorHAnsi" w:cstheme="minorHAnsi"/>
                <w:b w:val="0"/>
                <w:bCs w:val="0"/>
                <w:color w:val="808080" w:themeColor="background1" w:themeShade="80"/>
                <w:sz w:val="22"/>
                <w:szCs w:val="22"/>
              </w:rPr>
              <w:t>4</w:t>
            </w:r>
            <w:r w:rsidRPr="003C724A">
              <w:rPr>
                <w:rStyle w:val="Strong"/>
                <w:rFonts w:asciiTheme="minorHAnsi" w:hAnsiTheme="minorHAnsi" w:cstheme="minorHAnsi"/>
                <w:b w:val="0"/>
                <w:bCs w:val="0"/>
                <w:color w:val="808080" w:themeColor="background1" w:themeShade="80"/>
                <w:sz w:val="22"/>
                <w:szCs w:val="22"/>
              </w:rPr>
              <w:t>.0</w:t>
            </w:r>
            <w:r w:rsidR="00937801" w:rsidRPr="003C724A">
              <w:rPr>
                <w:rStyle w:val="Strong"/>
                <w:rFonts w:asciiTheme="minorHAnsi" w:hAnsiTheme="minorHAnsi" w:cstheme="minorHAnsi"/>
                <w:b w:val="0"/>
                <w:bCs w:val="0"/>
                <w:color w:val="808080" w:themeColor="background1" w:themeShade="80"/>
                <w:sz w:val="22"/>
                <w:szCs w:val="22"/>
              </w:rPr>
              <w:t>-</w:t>
            </w:r>
            <w:r w:rsidRPr="003C724A">
              <w:rPr>
                <w:rStyle w:val="Strong"/>
                <w:rFonts w:asciiTheme="minorHAnsi" w:hAnsiTheme="minorHAnsi" w:cstheme="minorHAnsi"/>
                <w:b w:val="0"/>
                <w:bCs w:val="0"/>
                <w:color w:val="808080" w:themeColor="background1" w:themeShade="80"/>
                <w:sz w:val="22"/>
                <w:szCs w:val="22"/>
              </w:rPr>
              <w:t>v1.00:</w:t>
            </w:r>
            <w:r w:rsidRPr="003C724A">
              <w:rPr>
                <w:rStyle w:val="Strong"/>
                <w:rFonts w:asciiTheme="minorHAnsi" w:hAnsiTheme="minorHAnsi" w:cstheme="minorHAnsi"/>
                <w:color w:val="808080" w:themeColor="background1" w:themeShade="80"/>
                <w:sz w:val="22"/>
                <w:szCs w:val="22"/>
              </w:rPr>
              <w:t xml:space="preserve"> </w:t>
            </w:r>
            <w:r w:rsidR="003C724A" w:rsidRPr="00CE6418">
              <w:rPr>
                <w:rStyle w:val="normaltextrun"/>
                <w:rFonts w:asciiTheme="minorHAnsi" w:hAnsiTheme="minorHAnsi" w:cstheme="minorHAnsi"/>
                <w:color w:val="808080" w:themeColor="background1" w:themeShade="80"/>
                <w:sz w:val="22"/>
                <w:szCs w:val="22"/>
                <w:lang w:val="en-US"/>
              </w:rPr>
              <w:t>No.</w:t>
            </w:r>
          </w:p>
          <w:p w14:paraId="73832D0A" w14:textId="56335200" w:rsidR="00FE137A" w:rsidRPr="00CE6418" w:rsidRDefault="00FE137A" w:rsidP="005561C6">
            <w:pPr>
              <w:numPr>
                <w:ilvl w:val="0"/>
                <w:numId w:val="40"/>
              </w:numPr>
              <w:rPr>
                <w:rStyle w:val="normaltextrun"/>
                <w:rFonts w:asciiTheme="minorHAnsi" w:hAnsiTheme="minorHAnsi" w:cstheme="minorHAnsi"/>
                <w:color w:val="808080" w:themeColor="background1" w:themeShade="80"/>
                <w:sz w:val="22"/>
                <w:szCs w:val="22"/>
                <w:lang w:val="en-US"/>
              </w:rPr>
            </w:pPr>
            <w:r w:rsidRPr="00CE6418">
              <w:rPr>
                <w:rStyle w:val="normaltextrun"/>
                <w:rFonts w:asciiTheme="minorHAnsi" w:hAnsiTheme="minorHAnsi" w:cstheme="minorHAnsi"/>
                <w:color w:val="808080" w:themeColor="background1" w:themeShade="80"/>
                <w:sz w:val="22"/>
                <w:szCs w:val="22"/>
                <w:lang w:val="en-US"/>
              </w:rPr>
              <w:t>DDCOM-21-</w:t>
            </w:r>
            <w:r w:rsidR="00937801" w:rsidRPr="00CE6418">
              <w:rPr>
                <w:rStyle w:val="normaltextrun"/>
                <w:rFonts w:asciiTheme="minorHAnsi" w:hAnsiTheme="minorHAnsi" w:cstheme="minorHAnsi"/>
                <w:color w:val="808080" w:themeColor="background1" w:themeShade="80"/>
                <w:sz w:val="22"/>
                <w:szCs w:val="22"/>
                <w:lang w:val="en-US"/>
              </w:rPr>
              <w:t>4</w:t>
            </w:r>
            <w:r w:rsidRPr="00CE6418">
              <w:rPr>
                <w:rStyle w:val="normaltextrun"/>
                <w:rFonts w:asciiTheme="minorHAnsi" w:hAnsiTheme="minorHAnsi" w:cstheme="minorHAnsi"/>
                <w:color w:val="808080" w:themeColor="background1" w:themeShade="80"/>
                <w:sz w:val="22"/>
                <w:szCs w:val="22"/>
                <w:lang w:val="en-US"/>
              </w:rPr>
              <w:t>.0-v1.00: No</w:t>
            </w:r>
            <w:r w:rsidR="00B04E93" w:rsidRPr="00CE6418">
              <w:rPr>
                <w:rStyle w:val="normaltextrun"/>
                <w:rFonts w:asciiTheme="minorHAnsi" w:hAnsiTheme="minorHAnsi" w:cstheme="minorHAnsi"/>
                <w:color w:val="808080" w:themeColor="background1" w:themeShade="80"/>
                <w:sz w:val="22"/>
                <w:szCs w:val="22"/>
                <w:lang w:val="en-US"/>
              </w:rPr>
              <w:t>.</w:t>
            </w:r>
          </w:p>
          <w:p w14:paraId="52ABF44E" w14:textId="77777777" w:rsidR="00E17AE1" w:rsidRPr="00E17AE1" w:rsidRDefault="00E17AE1" w:rsidP="005561C6">
            <w:pPr>
              <w:numPr>
                <w:ilvl w:val="0"/>
                <w:numId w:val="40"/>
              </w:numPr>
              <w:rPr>
                <w:rStyle w:val="normaltextrun"/>
                <w:rFonts w:asciiTheme="minorHAnsi" w:hAnsiTheme="minorHAnsi" w:cstheme="minorHAnsi"/>
                <w:color w:val="808080" w:themeColor="background1" w:themeShade="80"/>
                <w:sz w:val="22"/>
                <w:szCs w:val="22"/>
                <w:lang w:val="en-US"/>
              </w:rPr>
            </w:pPr>
            <w:proofErr w:type="spellStart"/>
            <w:r w:rsidRPr="00E17AE1">
              <w:rPr>
                <w:rStyle w:val="normaltextrun"/>
                <w:rFonts w:asciiTheme="minorHAnsi" w:hAnsiTheme="minorHAnsi" w:cstheme="minorHAnsi"/>
                <w:color w:val="808080" w:themeColor="background1" w:themeShade="80"/>
                <w:sz w:val="22"/>
                <w:szCs w:val="22"/>
                <w:lang w:val="en-US"/>
              </w:rPr>
              <w:t>ieCA</w:t>
            </w:r>
            <w:proofErr w:type="spellEnd"/>
            <w:r w:rsidRPr="00E17AE1">
              <w:rPr>
                <w:rStyle w:val="normaltextrun"/>
                <w:rFonts w:asciiTheme="minorHAnsi" w:hAnsiTheme="minorHAnsi" w:cstheme="minorHAnsi"/>
                <w:color w:val="808080" w:themeColor="background1" w:themeShade="80"/>
                <w:sz w:val="22"/>
                <w:szCs w:val="22"/>
                <w:lang w:val="en-US"/>
              </w:rPr>
              <w:t xml:space="preserve">/TED 2.0.0.1: No.  </w:t>
            </w:r>
          </w:p>
          <w:p w14:paraId="29C826E9" w14:textId="77777777" w:rsidR="00E17AE1" w:rsidRPr="00E17AE1" w:rsidRDefault="00E17AE1" w:rsidP="005561C6">
            <w:pPr>
              <w:numPr>
                <w:ilvl w:val="0"/>
                <w:numId w:val="40"/>
              </w:numPr>
              <w:rPr>
                <w:rStyle w:val="normaltextrun"/>
                <w:rFonts w:asciiTheme="minorHAnsi" w:hAnsiTheme="minorHAnsi" w:cstheme="minorHAnsi"/>
                <w:color w:val="808080" w:themeColor="background1" w:themeShade="80"/>
                <w:sz w:val="22"/>
                <w:szCs w:val="22"/>
                <w:lang w:val="en-US"/>
              </w:rPr>
            </w:pPr>
            <w:r w:rsidRPr="00E17AE1">
              <w:rPr>
                <w:rStyle w:val="normaltextrun"/>
                <w:rFonts w:asciiTheme="minorHAnsi" w:hAnsiTheme="minorHAnsi" w:cstheme="minorHAnsi"/>
                <w:color w:val="808080" w:themeColor="background1" w:themeShade="80"/>
                <w:sz w:val="22"/>
                <w:szCs w:val="22"/>
                <w:lang w:val="en-US"/>
              </w:rPr>
              <w:t xml:space="preserve">ICS2-CR-CTS-1.2.0-v1.00: No.  </w:t>
            </w:r>
          </w:p>
          <w:p w14:paraId="7E897290" w14:textId="733EAC14" w:rsidR="00E17AE1" w:rsidRPr="00E17AE1" w:rsidRDefault="00E17AE1" w:rsidP="005561C6">
            <w:pPr>
              <w:numPr>
                <w:ilvl w:val="0"/>
                <w:numId w:val="40"/>
              </w:numPr>
              <w:rPr>
                <w:rStyle w:val="normaltextrun"/>
                <w:rFonts w:asciiTheme="minorHAnsi" w:hAnsiTheme="minorHAnsi" w:cstheme="minorHAnsi"/>
                <w:color w:val="808080" w:themeColor="background1" w:themeShade="80"/>
                <w:sz w:val="22"/>
                <w:szCs w:val="22"/>
                <w:lang w:val="en-US"/>
              </w:rPr>
            </w:pPr>
            <w:r w:rsidRPr="00E17AE1">
              <w:rPr>
                <w:rStyle w:val="normaltextrun"/>
                <w:rFonts w:asciiTheme="minorHAnsi" w:hAnsiTheme="minorHAnsi" w:cstheme="minorHAnsi"/>
                <w:color w:val="808080" w:themeColor="background1" w:themeShade="80"/>
                <w:sz w:val="22"/>
                <w:szCs w:val="22"/>
                <w:lang w:val="en-US"/>
              </w:rPr>
              <w:t>ICS2-CR-CRP-1.2.0-v1.00</w:t>
            </w:r>
            <w:r>
              <w:rPr>
                <w:rStyle w:val="normaltextrun"/>
                <w:rFonts w:asciiTheme="minorHAnsi" w:hAnsiTheme="minorHAnsi" w:cstheme="minorHAnsi"/>
                <w:color w:val="808080" w:themeColor="background1" w:themeShade="80"/>
                <w:sz w:val="22"/>
                <w:szCs w:val="22"/>
                <w:lang w:val="en-US"/>
              </w:rPr>
              <w:t>: No.</w:t>
            </w:r>
          </w:p>
          <w:p w14:paraId="79FCE7CF" w14:textId="77777777" w:rsidR="00E17AE1" w:rsidRPr="00E17AE1" w:rsidRDefault="00E17AE1" w:rsidP="005561C6">
            <w:pPr>
              <w:numPr>
                <w:ilvl w:val="0"/>
                <w:numId w:val="40"/>
              </w:numPr>
              <w:rPr>
                <w:rStyle w:val="normaltextrun"/>
                <w:rFonts w:asciiTheme="minorHAnsi" w:hAnsiTheme="minorHAnsi" w:cstheme="minorHAnsi"/>
                <w:color w:val="808080" w:themeColor="background1" w:themeShade="80"/>
                <w:sz w:val="22"/>
                <w:szCs w:val="22"/>
                <w:lang w:val="en-US"/>
              </w:rPr>
            </w:pPr>
            <w:r w:rsidRPr="00E17AE1">
              <w:rPr>
                <w:rStyle w:val="normaltextrun"/>
                <w:rFonts w:asciiTheme="minorHAnsi" w:hAnsiTheme="minorHAnsi" w:cstheme="minorHAnsi"/>
                <w:color w:val="808080" w:themeColor="background1" w:themeShade="80"/>
                <w:sz w:val="22"/>
                <w:szCs w:val="22"/>
                <w:lang w:val="en-US"/>
              </w:rPr>
              <w:t>CS/MIS2_DATA: No.</w:t>
            </w:r>
          </w:p>
          <w:p w14:paraId="7655E6CF" w14:textId="371486CF" w:rsidR="00E17AE1" w:rsidRPr="00E317B9" w:rsidRDefault="00E17AE1" w:rsidP="005561C6">
            <w:pPr>
              <w:numPr>
                <w:ilvl w:val="0"/>
                <w:numId w:val="40"/>
              </w:numPr>
              <w:rPr>
                <w:rStyle w:val="normaltextrun"/>
                <w:rFonts w:asciiTheme="minorHAnsi" w:hAnsiTheme="minorHAnsi" w:cstheme="minorHAnsi"/>
                <w:color w:val="808080" w:themeColor="background1" w:themeShade="80"/>
                <w:sz w:val="22"/>
                <w:szCs w:val="22"/>
                <w:lang w:val="en-US"/>
              </w:rPr>
            </w:pPr>
            <w:r w:rsidRPr="00E317B9">
              <w:rPr>
                <w:rStyle w:val="normaltextrun"/>
                <w:rFonts w:asciiTheme="minorHAnsi" w:hAnsiTheme="minorHAnsi" w:cstheme="minorHAnsi"/>
                <w:color w:val="808080" w:themeColor="background1" w:themeShade="80"/>
                <w:sz w:val="22"/>
                <w:szCs w:val="22"/>
                <w:lang w:val="en-US"/>
              </w:rPr>
              <w:t xml:space="preserve">CS/RD2_DATA: </w:t>
            </w:r>
            <w:r w:rsidR="00E317B9" w:rsidRPr="00E317B9">
              <w:rPr>
                <w:rStyle w:val="normaltextrun"/>
                <w:rFonts w:asciiTheme="minorHAnsi" w:hAnsiTheme="minorHAnsi" w:cstheme="minorHAnsi"/>
                <w:color w:val="808080" w:themeColor="background1" w:themeShade="80"/>
                <w:sz w:val="22"/>
                <w:szCs w:val="22"/>
                <w:lang w:val="en-US"/>
              </w:rPr>
              <w:t>No</w:t>
            </w:r>
            <w:r w:rsidR="00693DD4" w:rsidRPr="00E317B9">
              <w:rPr>
                <w:rStyle w:val="normaltextrun"/>
                <w:rFonts w:asciiTheme="minorHAnsi" w:hAnsiTheme="minorHAnsi" w:cstheme="minorHAnsi"/>
                <w:color w:val="808080" w:themeColor="background1" w:themeShade="80"/>
                <w:sz w:val="22"/>
                <w:szCs w:val="22"/>
                <w:lang w:val="en-US"/>
              </w:rPr>
              <w:t>.</w:t>
            </w:r>
          </w:p>
          <w:p w14:paraId="4D5E4F00" w14:textId="28018F0C" w:rsidR="00411F17" w:rsidRPr="00E317B9" w:rsidRDefault="00E17AE1" w:rsidP="005561C6">
            <w:pPr>
              <w:numPr>
                <w:ilvl w:val="0"/>
                <w:numId w:val="40"/>
              </w:numPr>
              <w:rPr>
                <w:rFonts w:asciiTheme="minorHAnsi" w:hAnsiTheme="minorHAnsi" w:cstheme="minorHAnsi"/>
                <w:color w:val="808080" w:themeColor="background1" w:themeShade="80"/>
                <w:sz w:val="22"/>
                <w:szCs w:val="22"/>
                <w:lang w:val="en-US"/>
              </w:rPr>
            </w:pPr>
            <w:r w:rsidRPr="00E17AE1">
              <w:rPr>
                <w:rStyle w:val="normaltextrun"/>
                <w:rFonts w:asciiTheme="minorHAnsi" w:hAnsiTheme="minorHAnsi" w:cstheme="minorHAnsi"/>
                <w:color w:val="808080" w:themeColor="background1" w:themeShade="80"/>
                <w:sz w:val="22"/>
                <w:szCs w:val="22"/>
                <w:lang w:val="en-US"/>
              </w:rPr>
              <w:t>UCC IA/DA Annex B: No.</w:t>
            </w:r>
          </w:p>
        </w:tc>
      </w:tr>
    </w:tbl>
    <w:p w14:paraId="2A3EDEB5" w14:textId="77777777" w:rsidR="00483E6C" w:rsidRPr="00A25FDA" w:rsidRDefault="00483E6C" w:rsidP="008E5D8A">
      <w:pPr>
        <w:rPr>
          <w:rFonts w:asciiTheme="minorHAnsi" w:hAnsiTheme="minorHAnsi" w:cstheme="minorHAnsi"/>
          <w:sz w:val="22"/>
          <w:szCs w:val="22"/>
        </w:rPr>
      </w:pPr>
    </w:p>
    <w:p w14:paraId="51177159" w14:textId="77777777" w:rsidR="00202E95" w:rsidRPr="00A25FDA" w:rsidRDefault="00202E95" w:rsidP="00202E95">
      <w:pPr>
        <w:rPr>
          <w:rFonts w:asciiTheme="minorHAnsi" w:hAnsiTheme="minorHAnsi" w:cstheme="minorHAnsi"/>
          <w:b/>
          <w:sz w:val="22"/>
          <w:szCs w:val="22"/>
        </w:rPr>
      </w:pPr>
      <w:r w:rsidRPr="00A25FDA">
        <w:rPr>
          <w:rFonts w:asciiTheme="minorHAnsi" w:hAnsiTheme="minorHAnsi" w:cstheme="minorHAnsi"/>
          <w:b/>
          <w:sz w:val="22"/>
          <w:szCs w:val="22"/>
        </w:rPr>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E912CD" w:rsidRPr="00A25FDA" w14:paraId="10BD98CD" w14:textId="77777777" w:rsidTr="00FD2E3B">
        <w:trPr>
          <w:trHeight w:val="403"/>
        </w:trPr>
        <w:tc>
          <w:tcPr>
            <w:tcW w:w="2802" w:type="dxa"/>
          </w:tcPr>
          <w:p w14:paraId="56EC35E8" w14:textId="0B7B8F5C" w:rsidR="00E912CD" w:rsidRPr="00A25FDA" w:rsidRDefault="00E912CD" w:rsidP="00E912CD">
            <w:pPr>
              <w:spacing w:before="120"/>
              <w:rPr>
                <w:rFonts w:asciiTheme="minorHAnsi" w:hAnsiTheme="minorHAnsi" w:cstheme="minorHAnsi"/>
                <w:b/>
                <w:bCs/>
                <w:sz w:val="22"/>
                <w:szCs w:val="22"/>
              </w:rPr>
            </w:pPr>
            <w:r w:rsidRPr="00A25FDA">
              <w:rPr>
                <w:rFonts w:asciiTheme="minorHAnsi" w:hAnsiTheme="minorHAnsi" w:cstheme="minorHAnsi"/>
                <w:b/>
                <w:sz w:val="22"/>
                <w:szCs w:val="22"/>
              </w:rPr>
              <w:fldChar w:fldCharType="begin">
                <w:ffData>
                  <w:name w:val=""/>
                  <w:enabled/>
                  <w:calcOnExit w:val="0"/>
                  <w:checkBox>
                    <w:sizeAuto/>
                    <w:default w:val="1"/>
                  </w:checkBox>
                </w:ffData>
              </w:fldChar>
            </w:r>
            <w:r w:rsidRPr="00A25FDA">
              <w:rPr>
                <w:rFonts w:asciiTheme="minorHAnsi" w:hAnsiTheme="minorHAnsi" w:cstheme="minorHAnsi"/>
                <w:b/>
                <w:sz w:val="22"/>
                <w:szCs w:val="22"/>
              </w:rPr>
              <w:instrText xml:space="preserve"> FORMCHECKBOX </w:instrText>
            </w:r>
            <w:r w:rsidR="00F53C29">
              <w:rPr>
                <w:rFonts w:asciiTheme="minorHAnsi" w:hAnsiTheme="minorHAnsi" w:cstheme="minorHAnsi"/>
                <w:b/>
                <w:sz w:val="22"/>
                <w:szCs w:val="22"/>
              </w:rPr>
            </w:r>
            <w:r w:rsidR="00F53C29">
              <w:rPr>
                <w:rFonts w:asciiTheme="minorHAnsi" w:hAnsiTheme="minorHAnsi" w:cstheme="minorHAnsi"/>
                <w:b/>
                <w:sz w:val="22"/>
                <w:szCs w:val="22"/>
              </w:rPr>
              <w:fldChar w:fldCharType="separate"/>
            </w:r>
            <w:r w:rsidRPr="00A25FDA">
              <w:rPr>
                <w:rFonts w:asciiTheme="minorHAnsi" w:hAnsiTheme="minorHAnsi" w:cstheme="minorHAnsi"/>
                <w:b/>
                <w:sz w:val="22"/>
                <w:szCs w:val="22"/>
              </w:rPr>
              <w:fldChar w:fldCharType="end"/>
            </w:r>
            <w:r w:rsidRPr="00A25FDA">
              <w:rPr>
                <w:rFonts w:asciiTheme="minorHAnsi" w:hAnsiTheme="minorHAnsi" w:cstheme="minorHAnsi"/>
                <w:sz w:val="22"/>
                <w:szCs w:val="22"/>
              </w:rPr>
              <w:t xml:space="preserve"> </w:t>
            </w:r>
            <w:r w:rsidRPr="00A25FDA">
              <w:rPr>
                <w:rFonts w:asciiTheme="minorHAnsi" w:hAnsiTheme="minorHAnsi" w:cstheme="minorHAnsi"/>
                <w:b/>
                <w:bCs/>
                <w:sz w:val="22"/>
                <w:szCs w:val="22"/>
              </w:rPr>
              <w:t>DDNTA-6.4.0-v</w:t>
            </w:r>
            <w:r w:rsidR="008B5A7D">
              <w:rPr>
                <w:rFonts w:asciiTheme="minorHAnsi" w:hAnsiTheme="minorHAnsi" w:cstheme="minorHAnsi"/>
                <w:b/>
                <w:bCs/>
                <w:sz w:val="22"/>
                <w:szCs w:val="22"/>
              </w:rPr>
              <w:t>2</w:t>
            </w:r>
            <w:r w:rsidRPr="00A25FDA">
              <w:rPr>
                <w:rFonts w:asciiTheme="minorHAnsi" w:hAnsiTheme="minorHAnsi" w:cstheme="minorHAnsi"/>
                <w:b/>
                <w:bCs/>
                <w:sz w:val="22"/>
                <w:szCs w:val="22"/>
              </w:rPr>
              <w:t>.0</w:t>
            </w:r>
            <w:r w:rsidR="008B5A7D">
              <w:rPr>
                <w:rFonts w:asciiTheme="minorHAnsi" w:hAnsiTheme="minorHAnsi" w:cstheme="minorHAnsi"/>
                <w:b/>
                <w:bCs/>
                <w:sz w:val="22"/>
                <w:szCs w:val="22"/>
              </w:rPr>
              <w:t>0</w:t>
            </w:r>
          </w:p>
          <w:p w14:paraId="04AA1647" w14:textId="40CE7052" w:rsidR="00E912CD" w:rsidRPr="00E912CD" w:rsidRDefault="00E912CD" w:rsidP="00E912CD">
            <w:pPr>
              <w:spacing w:before="120"/>
              <w:rPr>
                <w:rFonts w:asciiTheme="minorHAnsi" w:hAnsiTheme="minorHAnsi" w:cstheme="minorHAnsi"/>
                <w:b/>
                <w:bCs/>
                <w:sz w:val="22"/>
                <w:szCs w:val="22"/>
              </w:rPr>
            </w:pPr>
            <w:r w:rsidRPr="00E912CD">
              <w:rPr>
                <w:rFonts w:asciiTheme="minorHAnsi" w:hAnsiTheme="minorHAnsi" w:cstheme="minorHAnsi"/>
                <w:b/>
                <w:bCs/>
                <w:sz w:val="22"/>
                <w:szCs w:val="22"/>
              </w:rPr>
              <w:t>Main Document</w:t>
            </w:r>
          </w:p>
        </w:tc>
        <w:tc>
          <w:tcPr>
            <w:tcW w:w="6804" w:type="dxa"/>
          </w:tcPr>
          <w:p w14:paraId="3D84B61C" w14:textId="77777777" w:rsidR="00E912CD" w:rsidRPr="00A25FDA" w:rsidRDefault="00E912CD" w:rsidP="00E912CD">
            <w:pPr>
              <w:spacing w:before="120"/>
              <w:rPr>
                <w:rFonts w:asciiTheme="minorHAnsi" w:hAnsiTheme="minorHAnsi" w:cstheme="minorHAnsi"/>
                <w:sz w:val="22"/>
                <w:szCs w:val="22"/>
              </w:rPr>
            </w:pPr>
            <w:r w:rsidRPr="00A25FDA">
              <w:rPr>
                <w:rFonts w:asciiTheme="minorHAnsi" w:hAnsiTheme="minorHAnsi" w:cstheme="minorHAnsi"/>
                <w:b/>
                <w:sz w:val="22"/>
                <w:szCs w:val="22"/>
              </w:rPr>
              <w:fldChar w:fldCharType="begin">
                <w:ffData>
                  <w:name w:val="ImpSMART"/>
                  <w:enabled/>
                  <w:calcOnExit w:val="0"/>
                  <w:checkBox>
                    <w:sizeAuto/>
                    <w:default w:val="0"/>
                  </w:checkBox>
                </w:ffData>
              </w:fldChar>
            </w:r>
            <w:r w:rsidRPr="00A25FDA">
              <w:rPr>
                <w:rFonts w:asciiTheme="minorHAnsi" w:hAnsiTheme="minorHAnsi" w:cstheme="minorHAnsi"/>
                <w:b/>
                <w:sz w:val="22"/>
                <w:szCs w:val="22"/>
              </w:rPr>
              <w:instrText xml:space="preserve"> FORMCHECKBOX </w:instrText>
            </w:r>
            <w:r w:rsidR="00F53C29">
              <w:rPr>
                <w:rFonts w:asciiTheme="minorHAnsi" w:hAnsiTheme="minorHAnsi" w:cstheme="minorHAnsi"/>
                <w:b/>
                <w:sz w:val="22"/>
                <w:szCs w:val="22"/>
              </w:rPr>
            </w:r>
            <w:r w:rsidR="00F53C29">
              <w:rPr>
                <w:rFonts w:asciiTheme="minorHAnsi" w:hAnsiTheme="minorHAnsi" w:cstheme="minorHAnsi"/>
                <w:b/>
                <w:sz w:val="22"/>
                <w:szCs w:val="22"/>
              </w:rPr>
              <w:fldChar w:fldCharType="separate"/>
            </w:r>
            <w:r w:rsidRPr="00A25FDA">
              <w:rPr>
                <w:rFonts w:asciiTheme="minorHAnsi" w:hAnsiTheme="minorHAnsi" w:cstheme="minorHAnsi"/>
                <w:b/>
                <w:sz w:val="22"/>
                <w:szCs w:val="22"/>
              </w:rPr>
              <w:fldChar w:fldCharType="end"/>
            </w:r>
            <w:r w:rsidRPr="00A25FDA">
              <w:rPr>
                <w:rFonts w:asciiTheme="minorHAnsi" w:hAnsiTheme="minorHAnsi" w:cstheme="minorHAnsi"/>
                <w:sz w:val="22"/>
                <w:szCs w:val="22"/>
              </w:rPr>
              <w:t xml:space="preserve">Cosmetic   </w:t>
            </w:r>
            <w:r w:rsidRPr="00A25FDA">
              <w:rPr>
                <w:rFonts w:asciiTheme="minorHAnsi" w:hAnsiTheme="minorHAnsi" w:cstheme="minorHAnsi"/>
                <w:b/>
                <w:sz w:val="22"/>
                <w:szCs w:val="22"/>
              </w:rPr>
              <w:fldChar w:fldCharType="begin">
                <w:ffData>
                  <w:name w:val=""/>
                  <w:enabled/>
                  <w:calcOnExit w:val="0"/>
                  <w:checkBox>
                    <w:sizeAuto/>
                    <w:default w:val="1"/>
                  </w:checkBox>
                </w:ffData>
              </w:fldChar>
            </w:r>
            <w:r w:rsidRPr="00A25FDA">
              <w:rPr>
                <w:rFonts w:asciiTheme="minorHAnsi" w:hAnsiTheme="minorHAnsi" w:cstheme="minorHAnsi"/>
                <w:b/>
                <w:sz w:val="22"/>
                <w:szCs w:val="22"/>
              </w:rPr>
              <w:instrText xml:space="preserve"> FORMCHECKBOX </w:instrText>
            </w:r>
            <w:r w:rsidR="00F53C29">
              <w:rPr>
                <w:rFonts w:asciiTheme="minorHAnsi" w:hAnsiTheme="minorHAnsi" w:cstheme="minorHAnsi"/>
                <w:b/>
                <w:sz w:val="22"/>
                <w:szCs w:val="22"/>
              </w:rPr>
            </w:r>
            <w:r w:rsidR="00F53C29">
              <w:rPr>
                <w:rFonts w:asciiTheme="minorHAnsi" w:hAnsiTheme="minorHAnsi" w:cstheme="minorHAnsi"/>
                <w:b/>
                <w:sz w:val="22"/>
                <w:szCs w:val="22"/>
              </w:rPr>
              <w:fldChar w:fldCharType="separate"/>
            </w:r>
            <w:r w:rsidRPr="00A25FDA">
              <w:rPr>
                <w:rFonts w:asciiTheme="minorHAnsi" w:hAnsiTheme="minorHAnsi" w:cstheme="minorHAnsi"/>
                <w:b/>
                <w:sz w:val="22"/>
                <w:szCs w:val="22"/>
              </w:rPr>
              <w:fldChar w:fldCharType="end"/>
            </w:r>
            <w:r w:rsidRPr="00A25FDA">
              <w:rPr>
                <w:rFonts w:asciiTheme="minorHAnsi" w:hAnsiTheme="minorHAnsi" w:cstheme="minorHAnsi"/>
                <w:sz w:val="22"/>
                <w:szCs w:val="22"/>
              </w:rPr>
              <w:t xml:space="preserve"> Low    </w:t>
            </w:r>
            <w:r w:rsidRPr="00A25FDA">
              <w:rPr>
                <w:rFonts w:asciiTheme="minorHAnsi" w:hAnsiTheme="minorHAnsi" w:cstheme="minorHAnsi"/>
                <w:b/>
                <w:sz w:val="22"/>
                <w:szCs w:val="22"/>
              </w:rPr>
              <w:fldChar w:fldCharType="begin">
                <w:ffData>
                  <w:name w:val=""/>
                  <w:enabled/>
                  <w:calcOnExit w:val="0"/>
                  <w:checkBox>
                    <w:sizeAuto/>
                    <w:default w:val="0"/>
                  </w:checkBox>
                </w:ffData>
              </w:fldChar>
            </w:r>
            <w:r w:rsidRPr="00A25FDA">
              <w:rPr>
                <w:rFonts w:asciiTheme="minorHAnsi" w:hAnsiTheme="minorHAnsi" w:cstheme="minorHAnsi"/>
                <w:b/>
                <w:sz w:val="22"/>
                <w:szCs w:val="22"/>
              </w:rPr>
              <w:instrText xml:space="preserve"> FORMCHECKBOX </w:instrText>
            </w:r>
            <w:r w:rsidR="00F53C29">
              <w:rPr>
                <w:rFonts w:asciiTheme="minorHAnsi" w:hAnsiTheme="minorHAnsi" w:cstheme="minorHAnsi"/>
                <w:b/>
                <w:sz w:val="22"/>
                <w:szCs w:val="22"/>
              </w:rPr>
            </w:r>
            <w:r w:rsidR="00F53C29">
              <w:rPr>
                <w:rFonts w:asciiTheme="minorHAnsi" w:hAnsiTheme="minorHAnsi" w:cstheme="minorHAnsi"/>
                <w:b/>
                <w:sz w:val="22"/>
                <w:szCs w:val="22"/>
              </w:rPr>
              <w:fldChar w:fldCharType="separate"/>
            </w:r>
            <w:r w:rsidRPr="00A25FDA">
              <w:rPr>
                <w:rFonts w:asciiTheme="minorHAnsi" w:hAnsiTheme="minorHAnsi" w:cstheme="minorHAnsi"/>
                <w:b/>
                <w:sz w:val="22"/>
                <w:szCs w:val="22"/>
              </w:rPr>
              <w:fldChar w:fldCharType="end"/>
            </w:r>
            <w:r w:rsidRPr="00A25FDA">
              <w:rPr>
                <w:rFonts w:asciiTheme="minorHAnsi" w:hAnsiTheme="minorHAnsi" w:cstheme="minorHAnsi"/>
                <w:sz w:val="22"/>
                <w:szCs w:val="22"/>
              </w:rPr>
              <w:t xml:space="preserve"> Medium    </w:t>
            </w:r>
            <w:r w:rsidRPr="00A25FDA">
              <w:rPr>
                <w:rFonts w:asciiTheme="minorHAnsi" w:hAnsiTheme="minorHAnsi" w:cstheme="minorHAnsi"/>
                <w:b/>
                <w:sz w:val="22"/>
                <w:szCs w:val="22"/>
              </w:rPr>
              <w:fldChar w:fldCharType="begin">
                <w:ffData>
                  <w:name w:val=""/>
                  <w:enabled/>
                  <w:calcOnExit w:val="0"/>
                  <w:checkBox>
                    <w:sizeAuto/>
                    <w:default w:val="0"/>
                  </w:checkBox>
                </w:ffData>
              </w:fldChar>
            </w:r>
            <w:r w:rsidRPr="00A25FDA">
              <w:rPr>
                <w:rFonts w:asciiTheme="minorHAnsi" w:hAnsiTheme="minorHAnsi" w:cstheme="minorHAnsi"/>
                <w:b/>
                <w:sz w:val="22"/>
                <w:szCs w:val="22"/>
              </w:rPr>
              <w:instrText xml:space="preserve"> FORMCHECKBOX </w:instrText>
            </w:r>
            <w:r w:rsidR="00F53C29">
              <w:rPr>
                <w:rFonts w:asciiTheme="minorHAnsi" w:hAnsiTheme="minorHAnsi" w:cstheme="minorHAnsi"/>
                <w:b/>
                <w:sz w:val="22"/>
                <w:szCs w:val="22"/>
              </w:rPr>
            </w:r>
            <w:r w:rsidR="00F53C29">
              <w:rPr>
                <w:rFonts w:asciiTheme="minorHAnsi" w:hAnsiTheme="minorHAnsi" w:cstheme="minorHAnsi"/>
                <w:b/>
                <w:sz w:val="22"/>
                <w:szCs w:val="22"/>
              </w:rPr>
              <w:fldChar w:fldCharType="separate"/>
            </w:r>
            <w:r w:rsidRPr="00A25FDA">
              <w:rPr>
                <w:rFonts w:asciiTheme="minorHAnsi" w:hAnsiTheme="minorHAnsi" w:cstheme="minorHAnsi"/>
                <w:b/>
                <w:sz w:val="22"/>
                <w:szCs w:val="22"/>
              </w:rPr>
              <w:fldChar w:fldCharType="end"/>
            </w:r>
            <w:r w:rsidRPr="00A25FDA">
              <w:rPr>
                <w:rFonts w:asciiTheme="minorHAnsi" w:hAnsiTheme="minorHAnsi" w:cstheme="minorHAnsi"/>
                <w:sz w:val="22"/>
                <w:szCs w:val="22"/>
              </w:rPr>
              <w:t xml:space="preserve"> High    </w:t>
            </w:r>
            <w:r w:rsidRPr="00A25FDA">
              <w:rPr>
                <w:rFonts w:asciiTheme="minorHAnsi" w:hAnsiTheme="minorHAnsi" w:cstheme="minorHAnsi"/>
                <w:b/>
                <w:sz w:val="22"/>
                <w:szCs w:val="22"/>
              </w:rPr>
              <w:fldChar w:fldCharType="begin">
                <w:ffData>
                  <w:name w:val="ImpSMART"/>
                  <w:enabled/>
                  <w:calcOnExit w:val="0"/>
                  <w:checkBox>
                    <w:sizeAuto/>
                    <w:default w:val="0"/>
                  </w:checkBox>
                </w:ffData>
              </w:fldChar>
            </w:r>
            <w:r w:rsidRPr="00A25FDA">
              <w:rPr>
                <w:rFonts w:asciiTheme="minorHAnsi" w:hAnsiTheme="minorHAnsi" w:cstheme="minorHAnsi"/>
                <w:b/>
                <w:sz w:val="22"/>
                <w:szCs w:val="22"/>
              </w:rPr>
              <w:instrText xml:space="preserve"> FORMCHECKBOX </w:instrText>
            </w:r>
            <w:r w:rsidR="00F53C29">
              <w:rPr>
                <w:rFonts w:asciiTheme="minorHAnsi" w:hAnsiTheme="minorHAnsi" w:cstheme="minorHAnsi"/>
                <w:b/>
                <w:sz w:val="22"/>
                <w:szCs w:val="22"/>
              </w:rPr>
            </w:r>
            <w:r w:rsidR="00F53C29">
              <w:rPr>
                <w:rFonts w:asciiTheme="minorHAnsi" w:hAnsiTheme="minorHAnsi" w:cstheme="minorHAnsi"/>
                <w:b/>
                <w:sz w:val="22"/>
                <w:szCs w:val="22"/>
              </w:rPr>
              <w:fldChar w:fldCharType="separate"/>
            </w:r>
            <w:r w:rsidRPr="00A25FDA">
              <w:rPr>
                <w:rFonts w:asciiTheme="minorHAnsi" w:hAnsiTheme="minorHAnsi" w:cstheme="minorHAnsi"/>
                <w:b/>
                <w:sz w:val="22"/>
                <w:szCs w:val="22"/>
              </w:rPr>
              <w:fldChar w:fldCharType="end"/>
            </w:r>
            <w:r w:rsidRPr="00A25FDA">
              <w:rPr>
                <w:rFonts w:asciiTheme="minorHAnsi" w:hAnsiTheme="minorHAnsi" w:cstheme="minorHAnsi"/>
                <w:sz w:val="22"/>
                <w:szCs w:val="22"/>
              </w:rPr>
              <w:t xml:space="preserve"> Very High</w:t>
            </w:r>
          </w:p>
          <w:p w14:paraId="274B32EE" w14:textId="77777777" w:rsidR="00E912CD" w:rsidRPr="00A25FDA" w:rsidRDefault="00E912CD" w:rsidP="00E912CD">
            <w:pPr>
              <w:spacing w:before="120"/>
              <w:rPr>
                <w:rFonts w:asciiTheme="minorHAnsi" w:hAnsiTheme="minorHAnsi" w:cstheme="minorHAnsi"/>
                <w:sz w:val="22"/>
                <w:szCs w:val="22"/>
              </w:rPr>
            </w:pPr>
            <w:r w:rsidRPr="00A25FDA">
              <w:rPr>
                <w:rFonts w:asciiTheme="minorHAnsi" w:hAnsiTheme="minorHAnsi" w:cstheme="minorHAnsi"/>
                <w:sz w:val="22"/>
                <w:szCs w:val="22"/>
              </w:rPr>
              <w:t>Short description</w:t>
            </w:r>
          </w:p>
          <w:tbl>
            <w:tblPr>
              <w:tblW w:w="6573" w:type="dxa"/>
              <w:tblLook w:val="04A0" w:firstRow="1" w:lastRow="0" w:firstColumn="1" w:lastColumn="0" w:noHBand="0" w:noVBand="1"/>
            </w:tblPr>
            <w:tblGrid>
              <w:gridCol w:w="6573"/>
            </w:tblGrid>
            <w:tr w:rsidR="00E912CD" w:rsidRPr="00A25FDA" w14:paraId="57D4F938" w14:textId="77777777" w:rsidTr="00CA5CFF">
              <w:tc>
                <w:tcPr>
                  <w:tcW w:w="6573" w:type="dxa"/>
                  <w:tcBorders>
                    <w:top w:val="single" w:sz="4" w:space="0" w:color="auto"/>
                    <w:left w:val="single" w:sz="4" w:space="0" w:color="auto"/>
                    <w:bottom w:val="single" w:sz="4" w:space="0" w:color="auto"/>
                    <w:right w:val="single" w:sz="4" w:space="0" w:color="auto"/>
                  </w:tcBorders>
                </w:tcPr>
                <w:p w14:paraId="0AED9760" w14:textId="4AB7D128" w:rsidR="00E912CD" w:rsidRPr="00A25FDA" w:rsidRDefault="00E912CD" w:rsidP="00E912CD">
                  <w:pPr>
                    <w:spacing w:before="120"/>
                    <w:rPr>
                      <w:rFonts w:asciiTheme="minorHAnsi" w:hAnsiTheme="minorHAnsi" w:cstheme="minorHAnsi"/>
                      <w:b/>
                      <w:sz w:val="22"/>
                      <w:szCs w:val="22"/>
                    </w:rPr>
                  </w:pPr>
                  <w:r>
                    <w:rPr>
                      <w:rFonts w:asciiTheme="minorHAnsi" w:hAnsiTheme="minorHAnsi" w:cstheme="minorHAnsi"/>
                      <w:b/>
                      <w:sz w:val="22"/>
                      <w:szCs w:val="22"/>
                    </w:rPr>
                    <w:t>Changes to be applied as described in section 3.</w:t>
                  </w:r>
                </w:p>
              </w:tc>
            </w:tr>
          </w:tbl>
          <w:p w14:paraId="0C255F16" w14:textId="77777777" w:rsidR="00E912CD" w:rsidRPr="00A25FDA" w:rsidRDefault="00E912CD" w:rsidP="00E912CD">
            <w:pPr>
              <w:spacing w:before="120"/>
              <w:rPr>
                <w:rFonts w:asciiTheme="minorHAnsi" w:hAnsiTheme="minorHAnsi" w:cstheme="minorHAnsi"/>
                <w:b/>
                <w:sz w:val="22"/>
                <w:szCs w:val="22"/>
              </w:rPr>
            </w:pPr>
          </w:p>
        </w:tc>
      </w:tr>
      <w:tr w:rsidR="00E912CD" w:rsidRPr="00A25FDA" w14:paraId="60DBEA70" w14:textId="77777777" w:rsidTr="00FD2E3B">
        <w:trPr>
          <w:trHeight w:val="403"/>
        </w:trPr>
        <w:tc>
          <w:tcPr>
            <w:tcW w:w="2802" w:type="dxa"/>
          </w:tcPr>
          <w:p w14:paraId="2BDC092B" w14:textId="089A7021" w:rsidR="00E912CD" w:rsidRPr="00A25FDA" w:rsidRDefault="00E912CD" w:rsidP="00E912CD">
            <w:pPr>
              <w:spacing w:before="120"/>
              <w:rPr>
                <w:rFonts w:asciiTheme="minorHAnsi" w:hAnsiTheme="minorHAnsi" w:cstheme="minorHAnsi"/>
                <w:b/>
                <w:bCs/>
                <w:sz w:val="22"/>
                <w:szCs w:val="22"/>
              </w:rPr>
            </w:pPr>
            <w:r w:rsidRPr="00A25FDA">
              <w:rPr>
                <w:rFonts w:asciiTheme="minorHAnsi" w:hAnsiTheme="minorHAnsi" w:cstheme="minorHAnsi"/>
                <w:b/>
                <w:sz w:val="22"/>
                <w:szCs w:val="22"/>
              </w:rPr>
              <w:fldChar w:fldCharType="begin">
                <w:ffData>
                  <w:name w:val=""/>
                  <w:enabled/>
                  <w:calcOnExit w:val="0"/>
                  <w:checkBox>
                    <w:sizeAuto/>
                    <w:default w:val="1"/>
                  </w:checkBox>
                </w:ffData>
              </w:fldChar>
            </w:r>
            <w:r w:rsidRPr="00A25FDA">
              <w:rPr>
                <w:rFonts w:asciiTheme="minorHAnsi" w:hAnsiTheme="minorHAnsi" w:cstheme="minorHAnsi"/>
                <w:b/>
                <w:sz w:val="22"/>
                <w:szCs w:val="22"/>
              </w:rPr>
              <w:instrText xml:space="preserve"> FORMCHECKBOX </w:instrText>
            </w:r>
            <w:r w:rsidR="00F53C29">
              <w:rPr>
                <w:rFonts w:asciiTheme="minorHAnsi" w:hAnsiTheme="minorHAnsi" w:cstheme="minorHAnsi"/>
                <w:b/>
                <w:sz w:val="22"/>
                <w:szCs w:val="22"/>
              </w:rPr>
            </w:r>
            <w:r w:rsidR="00F53C29">
              <w:rPr>
                <w:rFonts w:asciiTheme="minorHAnsi" w:hAnsiTheme="minorHAnsi" w:cstheme="minorHAnsi"/>
                <w:b/>
                <w:sz w:val="22"/>
                <w:szCs w:val="22"/>
              </w:rPr>
              <w:fldChar w:fldCharType="separate"/>
            </w:r>
            <w:r w:rsidRPr="00A25FDA">
              <w:rPr>
                <w:rFonts w:asciiTheme="minorHAnsi" w:hAnsiTheme="minorHAnsi" w:cstheme="minorHAnsi"/>
                <w:b/>
                <w:sz w:val="22"/>
                <w:szCs w:val="22"/>
              </w:rPr>
              <w:fldChar w:fldCharType="end"/>
            </w:r>
            <w:r w:rsidRPr="00A25FDA">
              <w:rPr>
                <w:rFonts w:asciiTheme="minorHAnsi" w:hAnsiTheme="minorHAnsi" w:cstheme="minorHAnsi"/>
                <w:sz w:val="22"/>
                <w:szCs w:val="22"/>
              </w:rPr>
              <w:t xml:space="preserve"> </w:t>
            </w:r>
            <w:r w:rsidRPr="00A25FDA">
              <w:rPr>
                <w:rFonts w:asciiTheme="minorHAnsi" w:hAnsiTheme="minorHAnsi" w:cstheme="minorHAnsi"/>
                <w:b/>
                <w:bCs/>
                <w:sz w:val="22"/>
                <w:szCs w:val="22"/>
              </w:rPr>
              <w:t>DDNTA-6.4.0-v</w:t>
            </w:r>
            <w:r w:rsidR="008B5A7D">
              <w:rPr>
                <w:rFonts w:asciiTheme="minorHAnsi" w:hAnsiTheme="minorHAnsi" w:cstheme="minorHAnsi"/>
                <w:b/>
                <w:bCs/>
                <w:sz w:val="22"/>
                <w:szCs w:val="22"/>
              </w:rPr>
              <w:t>2</w:t>
            </w:r>
            <w:r w:rsidRPr="00A25FDA">
              <w:rPr>
                <w:rFonts w:asciiTheme="minorHAnsi" w:hAnsiTheme="minorHAnsi" w:cstheme="minorHAnsi"/>
                <w:b/>
                <w:bCs/>
                <w:sz w:val="22"/>
                <w:szCs w:val="22"/>
              </w:rPr>
              <w:t>.0</w:t>
            </w:r>
            <w:r w:rsidR="008B5A7D">
              <w:rPr>
                <w:rFonts w:asciiTheme="minorHAnsi" w:hAnsiTheme="minorHAnsi" w:cstheme="minorHAnsi"/>
                <w:b/>
                <w:bCs/>
                <w:sz w:val="22"/>
                <w:szCs w:val="22"/>
              </w:rPr>
              <w:t>0</w:t>
            </w:r>
          </w:p>
          <w:p w14:paraId="3358842C" w14:textId="76BC9BAD" w:rsidR="00E912CD" w:rsidRPr="00A25FDA" w:rsidRDefault="00E912CD" w:rsidP="00E912CD">
            <w:pPr>
              <w:spacing w:before="120"/>
              <w:rPr>
                <w:rFonts w:asciiTheme="minorHAnsi" w:hAnsiTheme="minorHAnsi" w:cstheme="minorHAnsi"/>
                <w:b/>
                <w:sz w:val="22"/>
                <w:szCs w:val="22"/>
              </w:rPr>
            </w:pPr>
            <w:r w:rsidRPr="00A25FDA">
              <w:rPr>
                <w:rFonts w:asciiTheme="minorHAnsi" w:hAnsiTheme="minorHAnsi" w:cstheme="minorHAnsi"/>
                <w:b/>
                <w:bCs/>
                <w:sz w:val="22"/>
                <w:szCs w:val="22"/>
              </w:rPr>
              <w:t>(</w:t>
            </w:r>
            <w:r w:rsidRPr="00914B13">
              <w:rPr>
                <w:rFonts w:asciiTheme="minorHAnsi" w:hAnsiTheme="minorHAnsi" w:cstheme="minorHAnsi"/>
                <w:b/>
                <w:bCs/>
                <w:sz w:val="22"/>
                <w:szCs w:val="22"/>
              </w:rPr>
              <w:t xml:space="preserve">Appendices </w:t>
            </w:r>
            <w:r w:rsidRPr="001B1F5F">
              <w:rPr>
                <w:rStyle w:val="Strong"/>
                <w:rFonts w:asciiTheme="minorHAnsi" w:hAnsiTheme="minorHAnsi" w:cstheme="minorHAnsi"/>
                <w:sz w:val="22"/>
                <w:szCs w:val="22"/>
              </w:rPr>
              <w:t>‘D’,</w:t>
            </w:r>
            <w:r>
              <w:rPr>
                <w:rStyle w:val="Strong"/>
                <w:rFonts w:asciiTheme="minorHAnsi" w:hAnsiTheme="minorHAnsi" w:cstheme="minorHAnsi"/>
                <w:sz w:val="22"/>
                <w:szCs w:val="22"/>
              </w:rPr>
              <w:t xml:space="preserve"> ‘K’, </w:t>
            </w:r>
            <w:r w:rsidRPr="001B1F5F">
              <w:rPr>
                <w:rStyle w:val="Strong"/>
                <w:rFonts w:asciiTheme="minorHAnsi" w:hAnsiTheme="minorHAnsi" w:cstheme="minorHAnsi"/>
                <w:sz w:val="22"/>
                <w:szCs w:val="22"/>
              </w:rPr>
              <w:t>‘P</w:t>
            </w:r>
            <w:r>
              <w:rPr>
                <w:rStyle w:val="Strong"/>
                <w:rFonts w:asciiTheme="minorHAnsi" w:hAnsiTheme="minorHAnsi" w:cstheme="minorHAnsi"/>
                <w:sz w:val="22"/>
                <w:szCs w:val="22"/>
              </w:rPr>
              <w:t xml:space="preserve">’, </w:t>
            </w:r>
            <w:r w:rsidRPr="001B1F5F">
              <w:rPr>
                <w:rStyle w:val="Strong"/>
                <w:rFonts w:asciiTheme="minorHAnsi" w:hAnsiTheme="minorHAnsi" w:cstheme="minorHAnsi"/>
                <w:sz w:val="22"/>
                <w:szCs w:val="22"/>
              </w:rPr>
              <w:t>‘Q2’</w:t>
            </w:r>
            <w:r>
              <w:rPr>
                <w:rStyle w:val="Strong"/>
                <w:rFonts w:asciiTheme="minorHAnsi" w:hAnsiTheme="minorHAnsi" w:cstheme="minorHAnsi"/>
                <w:sz w:val="22"/>
                <w:szCs w:val="22"/>
              </w:rPr>
              <w:t xml:space="preserve"> and ’X’</w:t>
            </w:r>
            <w:r w:rsidRPr="00914B13">
              <w:rPr>
                <w:rFonts w:asciiTheme="minorHAnsi" w:hAnsiTheme="minorHAnsi" w:cstheme="minorHAnsi"/>
                <w:b/>
                <w:bCs/>
                <w:sz w:val="22"/>
                <w:szCs w:val="22"/>
              </w:rPr>
              <w:t>)</w:t>
            </w:r>
          </w:p>
        </w:tc>
        <w:tc>
          <w:tcPr>
            <w:tcW w:w="6804" w:type="dxa"/>
          </w:tcPr>
          <w:p w14:paraId="65D365BF" w14:textId="77777777" w:rsidR="00E912CD" w:rsidRPr="00A25FDA" w:rsidRDefault="00E912CD" w:rsidP="00E912CD">
            <w:pPr>
              <w:spacing w:before="120"/>
              <w:rPr>
                <w:rFonts w:asciiTheme="minorHAnsi" w:hAnsiTheme="minorHAnsi" w:cstheme="minorHAnsi"/>
                <w:sz w:val="22"/>
                <w:szCs w:val="22"/>
              </w:rPr>
            </w:pPr>
            <w:r w:rsidRPr="00A25FDA">
              <w:rPr>
                <w:rFonts w:asciiTheme="minorHAnsi" w:hAnsiTheme="minorHAnsi" w:cstheme="minorHAnsi"/>
                <w:b/>
                <w:sz w:val="22"/>
                <w:szCs w:val="22"/>
              </w:rPr>
              <w:fldChar w:fldCharType="begin">
                <w:ffData>
                  <w:name w:val="ImpSMART"/>
                  <w:enabled/>
                  <w:calcOnExit w:val="0"/>
                  <w:checkBox>
                    <w:sizeAuto/>
                    <w:default w:val="0"/>
                  </w:checkBox>
                </w:ffData>
              </w:fldChar>
            </w:r>
            <w:r w:rsidRPr="00A25FDA">
              <w:rPr>
                <w:rFonts w:asciiTheme="minorHAnsi" w:hAnsiTheme="minorHAnsi" w:cstheme="minorHAnsi"/>
                <w:b/>
                <w:sz w:val="22"/>
                <w:szCs w:val="22"/>
              </w:rPr>
              <w:instrText xml:space="preserve"> FORMCHECKBOX </w:instrText>
            </w:r>
            <w:r w:rsidR="00F53C29">
              <w:rPr>
                <w:rFonts w:asciiTheme="minorHAnsi" w:hAnsiTheme="minorHAnsi" w:cstheme="minorHAnsi"/>
                <w:b/>
                <w:sz w:val="22"/>
                <w:szCs w:val="22"/>
              </w:rPr>
            </w:r>
            <w:r w:rsidR="00F53C29">
              <w:rPr>
                <w:rFonts w:asciiTheme="minorHAnsi" w:hAnsiTheme="minorHAnsi" w:cstheme="minorHAnsi"/>
                <w:b/>
                <w:sz w:val="22"/>
                <w:szCs w:val="22"/>
              </w:rPr>
              <w:fldChar w:fldCharType="separate"/>
            </w:r>
            <w:r w:rsidRPr="00A25FDA">
              <w:rPr>
                <w:rFonts w:asciiTheme="minorHAnsi" w:hAnsiTheme="minorHAnsi" w:cstheme="minorHAnsi"/>
                <w:b/>
                <w:sz w:val="22"/>
                <w:szCs w:val="22"/>
              </w:rPr>
              <w:fldChar w:fldCharType="end"/>
            </w:r>
            <w:r w:rsidRPr="00A25FDA">
              <w:rPr>
                <w:rFonts w:asciiTheme="minorHAnsi" w:hAnsiTheme="minorHAnsi" w:cstheme="minorHAnsi"/>
                <w:sz w:val="22"/>
                <w:szCs w:val="22"/>
              </w:rPr>
              <w:t xml:space="preserve">Cosmetic   </w:t>
            </w:r>
            <w:r w:rsidRPr="00A25FDA">
              <w:rPr>
                <w:rFonts w:asciiTheme="minorHAnsi" w:hAnsiTheme="minorHAnsi" w:cstheme="minorHAnsi"/>
                <w:b/>
                <w:sz w:val="22"/>
                <w:szCs w:val="22"/>
              </w:rPr>
              <w:fldChar w:fldCharType="begin">
                <w:ffData>
                  <w:name w:val=""/>
                  <w:enabled/>
                  <w:calcOnExit w:val="0"/>
                  <w:checkBox>
                    <w:sizeAuto/>
                    <w:default w:val="1"/>
                  </w:checkBox>
                </w:ffData>
              </w:fldChar>
            </w:r>
            <w:r w:rsidRPr="00A25FDA">
              <w:rPr>
                <w:rFonts w:asciiTheme="minorHAnsi" w:hAnsiTheme="minorHAnsi" w:cstheme="minorHAnsi"/>
                <w:b/>
                <w:sz w:val="22"/>
                <w:szCs w:val="22"/>
              </w:rPr>
              <w:instrText xml:space="preserve"> FORMCHECKBOX </w:instrText>
            </w:r>
            <w:r w:rsidR="00F53C29">
              <w:rPr>
                <w:rFonts w:asciiTheme="minorHAnsi" w:hAnsiTheme="minorHAnsi" w:cstheme="minorHAnsi"/>
                <w:b/>
                <w:sz w:val="22"/>
                <w:szCs w:val="22"/>
              </w:rPr>
            </w:r>
            <w:r w:rsidR="00F53C29">
              <w:rPr>
                <w:rFonts w:asciiTheme="minorHAnsi" w:hAnsiTheme="minorHAnsi" w:cstheme="minorHAnsi"/>
                <w:b/>
                <w:sz w:val="22"/>
                <w:szCs w:val="22"/>
              </w:rPr>
              <w:fldChar w:fldCharType="separate"/>
            </w:r>
            <w:r w:rsidRPr="00A25FDA">
              <w:rPr>
                <w:rFonts w:asciiTheme="minorHAnsi" w:hAnsiTheme="minorHAnsi" w:cstheme="minorHAnsi"/>
                <w:b/>
                <w:sz w:val="22"/>
                <w:szCs w:val="22"/>
              </w:rPr>
              <w:fldChar w:fldCharType="end"/>
            </w:r>
            <w:r w:rsidRPr="00A25FDA">
              <w:rPr>
                <w:rFonts w:asciiTheme="minorHAnsi" w:hAnsiTheme="minorHAnsi" w:cstheme="minorHAnsi"/>
                <w:sz w:val="22"/>
                <w:szCs w:val="22"/>
              </w:rPr>
              <w:t xml:space="preserve"> Low    </w:t>
            </w:r>
            <w:r w:rsidRPr="00A25FDA">
              <w:rPr>
                <w:rFonts w:asciiTheme="minorHAnsi" w:hAnsiTheme="minorHAnsi" w:cstheme="minorHAnsi"/>
                <w:b/>
                <w:sz w:val="22"/>
                <w:szCs w:val="22"/>
              </w:rPr>
              <w:fldChar w:fldCharType="begin">
                <w:ffData>
                  <w:name w:val=""/>
                  <w:enabled/>
                  <w:calcOnExit w:val="0"/>
                  <w:checkBox>
                    <w:sizeAuto/>
                    <w:default w:val="0"/>
                  </w:checkBox>
                </w:ffData>
              </w:fldChar>
            </w:r>
            <w:r w:rsidRPr="00A25FDA">
              <w:rPr>
                <w:rFonts w:asciiTheme="minorHAnsi" w:hAnsiTheme="minorHAnsi" w:cstheme="minorHAnsi"/>
                <w:b/>
                <w:sz w:val="22"/>
                <w:szCs w:val="22"/>
              </w:rPr>
              <w:instrText xml:space="preserve"> FORMCHECKBOX </w:instrText>
            </w:r>
            <w:r w:rsidR="00F53C29">
              <w:rPr>
                <w:rFonts w:asciiTheme="minorHAnsi" w:hAnsiTheme="minorHAnsi" w:cstheme="minorHAnsi"/>
                <w:b/>
                <w:sz w:val="22"/>
                <w:szCs w:val="22"/>
              </w:rPr>
            </w:r>
            <w:r w:rsidR="00F53C29">
              <w:rPr>
                <w:rFonts w:asciiTheme="minorHAnsi" w:hAnsiTheme="minorHAnsi" w:cstheme="minorHAnsi"/>
                <w:b/>
                <w:sz w:val="22"/>
                <w:szCs w:val="22"/>
              </w:rPr>
              <w:fldChar w:fldCharType="separate"/>
            </w:r>
            <w:r w:rsidRPr="00A25FDA">
              <w:rPr>
                <w:rFonts w:asciiTheme="minorHAnsi" w:hAnsiTheme="minorHAnsi" w:cstheme="minorHAnsi"/>
                <w:b/>
                <w:sz w:val="22"/>
                <w:szCs w:val="22"/>
              </w:rPr>
              <w:fldChar w:fldCharType="end"/>
            </w:r>
            <w:r w:rsidRPr="00A25FDA">
              <w:rPr>
                <w:rFonts w:asciiTheme="minorHAnsi" w:hAnsiTheme="minorHAnsi" w:cstheme="minorHAnsi"/>
                <w:sz w:val="22"/>
                <w:szCs w:val="22"/>
              </w:rPr>
              <w:t xml:space="preserve"> Medium    </w:t>
            </w:r>
            <w:r w:rsidRPr="00A25FDA">
              <w:rPr>
                <w:rFonts w:asciiTheme="minorHAnsi" w:hAnsiTheme="minorHAnsi" w:cstheme="minorHAnsi"/>
                <w:b/>
                <w:sz w:val="22"/>
                <w:szCs w:val="22"/>
              </w:rPr>
              <w:fldChar w:fldCharType="begin">
                <w:ffData>
                  <w:name w:val=""/>
                  <w:enabled/>
                  <w:calcOnExit w:val="0"/>
                  <w:checkBox>
                    <w:sizeAuto/>
                    <w:default w:val="0"/>
                  </w:checkBox>
                </w:ffData>
              </w:fldChar>
            </w:r>
            <w:r w:rsidRPr="00A25FDA">
              <w:rPr>
                <w:rFonts w:asciiTheme="minorHAnsi" w:hAnsiTheme="minorHAnsi" w:cstheme="minorHAnsi"/>
                <w:b/>
                <w:sz w:val="22"/>
                <w:szCs w:val="22"/>
              </w:rPr>
              <w:instrText xml:space="preserve"> FORMCHECKBOX </w:instrText>
            </w:r>
            <w:r w:rsidR="00F53C29">
              <w:rPr>
                <w:rFonts w:asciiTheme="minorHAnsi" w:hAnsiTheme="minorHAnsi" w:cstheme="minorHAnsi"/>
                <w:b/>
                <w:sz w:val="22"/>
                <w:szCs w:val="22"/>
              </w:rPr>
            </w:r>
            <w:r w:rsidR="00F53C29">
              <w:rPr>
                <w:rFonts w:asciiTheme="minorHAnsi" w:hAnsiTheme="minorHAnsi" w:cstheme="minorHAnsi"/>
                <w:b/>
                <w:sz w:val="22"/>
                <w:szCs w:val="22"/>
              </w:rPr>
              <w:fldChar w:fldCharType="separate"/>
            </w:r>
            <w:r w:rsidRPr="00A25FDA">
              <w:rPr>
                <w:rFonts w:asciiTheme="minorHAnsi" w:hAnsiTheme="minorHAnsi" w:cstheme="minorHAnsi"/>
                <w:b/>
                <w:sz w:val="22"/>
                <w:szCs w:val="22"/>
              </w:rPr>
              <w:fldChar w:fldCharType="end"/>
            </w:r>
            <w:r w:rsidRPr="00A25FDA">
              <w:rPr>
                <w:rFonts w:asciiTheme="minorHAnsi" w:hAnsiTheme="minorHAnsi" w:cstheme="minorHAnsi"/>
                <w:sz w:val="22"/>
                <w:szCs w:val="22"/>
              </w:rPr>
              <w:t xml:space="preserve"> High    </w:t>
            </w:r>
            <w:r w:rsidRPr="00A25FDA">
              <w:rPr>
                <w:rFonts w:asciiTheme="minorHAnsi" w:hAnsiTheme="minorHAnsi" w:cstheme="minorHAnsi"/>
                <w:b/>
                <w:sz w:val="22"/>
                <w:szCs w:val="22"/>
              </w:rPr>
              <w:fldChar w:fldCharType="begin">
                <w:ffData>
                  <w:name w:val="ImpSMART"/>
                  <w:enabled/>
                  <w:calcOnExit w:val="0"/>
                  <w:checkBox>
                    <w:sizeAuto/>
                    <w:default w:val="0"/>
                  </w:checkBox>
                </w:ffData>
              </w:fldChar>
            </w:r>
            <w:r w:rsidRPr="00A25FDA">
              <w:rPr>
                <w:rFonts w:asciiTheme="minorHAnsi" w:hAnsiTheme="minorHAnsi" w:cstheme="minorHAnsi"/>
                <w:b/>
                <w:sz w:val="22"/>
                <w:szCs w:val="22"/>
              </w:rPr>
              <w:instrText xml:space="preserve"> FORMCHECKBOX </w:instrText>
            </w:r>
            <w:r w:rsidR="00F53C29">
              <w:rPr>
                <w:rFonts w:asciiTheme="minorHAnsi" w:hAnsiTheme="minorHAnsi" w:cstheme="minorHAnsi"/>
                <w:b/>
                <w:sz w:val="22"/>
                <w:szCs w:val="22"/>
              </w:rPr>
            </w:r>
            <w:r w:rsidR="00F53C29">
              <w:rPr>
                <w:rFonts w:asciiTheme="minorHAnsi" w:hAnsiTheme="minorHAnsi" w:cstheme="minorHAnsi"/>
                <w:b/>
                <w:sz w:val="22"/>
                <w:szCs w:val="22"/>
              </w:rPr>
              <w:fldChar w:fldCharType="separate"/>
            </w:r>
            <w:r w:rsidRPr="00A25FDA">
              <w:rPr>
                <w:rFonts w:asciiTheme="minorHAnsi" w:hAnsiTheme="minorHAnsi" w:cstheme="minorHAnsi"/>
                <w:b/>
                <w:sz w:val="22"/>
                <w:szCs w:val="22"/>
              </w:rPr>
              <w:fldChar w:fldCharType="end"/>
            </w:r>
            <w:r w:rsidRPr="00A25FDA">
              <w:rPr>
                <w:rFonts w:asciiTheme="minorHAnsi" w:hAnsiTheme="minorHAnsi" w:cstheme="minorHAnsi"/>
                <w:sz w:val="22"/>
                <w:szCs w:val="22"/>
              </w:rPr>
              <w:t xml:space="preserve"> Very High</w:t>
            </w:r>
          </w:p>
          <w:p w14:paraId="79F34173" w14:textId="77777777" w:rsidR="00E912CD" w:rsidRPr="00A25FDA" w:rsidRDefault="00E912CD" w:rsidP="00E912CD">
            <w:pPr>
              <w:spacing w:before="120"/>
              <w:rPr>
                <w:rFonts w:asciiTheme="minorHAnsi" w:hAnsiTheme="minorHAnsi" w:cstheme="minorHAnsi"/>
                <w:sz w:val="22"/>
                <w:szCs w:val="22"/>
              </w:rPr>
            </w:pPr>
            <w:r w:rsidRPr="00A25FDA">
              <w:rPr>
                <w:rFonts w:asciiTheme="minorHAnsi" w:hAnsiTheme="minorHAnsi" w:cstheme="minorHAnsi"/>
                <w:sz w:val="22"/>
                <w:szCs w:val="22"/>
              </w:rPr>
              <w:t>Short description</w:t>
            </w:r>
          </w:p>
          <w:tbl>
            <w:tblPr>
              <w:tblW w:w="6573" w:type="dxa"/>
              <w:tblLook w:val="04A0" w:firstRow="1" w:lastRow="0" w:firstColumn="1" w:lastColumn="0" w:noHBand="0" w:noVBand="1"/>
            </w:tblPr>
            <w:tblGrid>
              <w:gridCol w:w="6573"/>
            </w:tblGrid>
            <w:tr w:rsidR="00E912CD" w:rsidRPr="00A25FDA" w14:paraId="4877C085" w14:textId="77777777" w:rsidTr="00FD2E3B">
              <w:tc>
                <w:tcPr>
                  <w:tcW w:w="6573" w:type="dxa"/>
                  <w:tcBorders>
                    <w:top w:val="single" w:sz="4" w:space="0" w:color="auto"/>
                    <w:left w:val="single" w:sz="4" w:space="0" w:color="auto"/>
                    <w:bottom w:val="single" w:sz="4" w:space="0" w:color="auto"/>
                    <w:right w:val="single" w:sz="4" w:space="0" w:color="auto"/>
                  </w:tcBorders>
                </w:tcPr>
                <w:p w14:paraId="0422DCA8" w14:textId="355E1E49" w:rsidR="00E912CD" w:rsidRPr="00A25FDA" w:rsidRDefault="00E912CD" w:rsidP="00E912CD">
                  <w:pPr>
                    <w:spacing w:before="120"/>
                    <w:rPr>
                      <w:rFonts w:asciiTheme="minorHAnsi" w:hAnsiTheme="minorHAnsi" w:cstheme="minorHAnsi"/>
                      <w:b/>
                      <w:sz w:val="22"/>
                      <w:szCs w:val="22"/>
                    </w:rPr>
                  </w:pPr>
                  <w:r>
                    <w:rPr>
                      <w:rFonts w:asciiTheme="minorHAnsi" w:hAnsiTheme="minorHAnsi" w:cstheme="minorHAnsi"/>
                      <w:b/>
                      <w:sz w:val="22"/>
                      <w:szCs w:val="22"/>
                    </w:rPr>
                    <w:t xml:space="preserve">Changes to be applied in the Appendices </w:t>
                  </w:r>
                  <w:r w:rsidRPr="001B1F5F">
                    <w:rPr>
                      <w:rStyle w:val="Strong"/>
                      <w:rFonts w:asciiTheme="minorHAnsi" w:hAnsiTheme="minorHAnsi" w:cstheme="minorHAnsi"/>
                      <w:sz w:val="22"/>
                      <w:szCs w:val="22"/>
                    </w:rPr>
                    <w:t>‘D’,</w:t>
                  </w:r>
                  <w:r>
                    <w:rPr>
                      <w:rStyle w:val="Strong"/>
                      <w:rFonts w:asciiTheme="minorHAnsi" w:hAnsiTheme="minorHAnsi" w:cstheme="minorHAnsi"/>
                      <w:sz w:val="22"/>
                      <w:szCs w:val="22"/>
                    </w:rPr>
                    <w:t xml:space="preserve"> ‘K’, </w:t>
                  </w:r>
                  <w:r w:rsidRPr="001B1F5F">
                    <w:rPr>
                      <w:rStyle w:val="Strong"/>
                      <w:rFonts w:asciiTheme="minorHAnsi" w:hAnsiTheme="minorHAnsi" w:cstheme="minorHAnsi"/>
                      <w:sz w:val="22"/>
                      <w:szCs w:val="22"/>
                    </w:rPr>
                    <w:t>‘P</w:t>
                  </w:r>
                  <w:r>
                    <w:rPr>
                      <w:rStyle w:val="Strong"/>
                      <w:rFonts w:asciiTheme="minorHAnsi" w:hAnsiTheme="minorHAnsi" w:cstheme="minorHAnsi"/>
                      <w:sz w:val="22"/>
                      <w:szCs w:val="22"/>
                    </w:rPr>
                    <w:t xml:space="preserve">’, </w:t>
                  </w:r>
                  <w:r w:rsidRPr="001B1F5F">
                    <w:rPr>
                      <w:rStyle w:val="Strong"/>
                      <w:rFonts w:asciiTheme="minorHAnsi" w:hAnsiTheme="minorHAnsi" w:cstheme="minorHAnsi"/>
                      <w:sz w:val="22"/>
                      <w:szCs w:val="22"/>
                    </w:rPr>
                    <w:t>‘Q2’</w:t>
                  </w:r>
                  <w:r>
                    <w:rPr>
                      <w:rStyle w:val="Strong"/>
                      <w:rFonts w:asciiTheme="minorHAnsi" w:hAnsiTheme="minorHAnsi" w:cstheme="minorHAnsi"/>
                      <w:sz w:val="22"/>
                      <w:szCs w:val="22"/>
                    </w:rPr>
                    <w:t xml:space="preserve"> and ’X’, </w:t>
                  </w:r>
                  <w:r>
                    <w:rPr>
                      <w:rFonts w:asciiTheme="minorHAnsi" w:hAnsiTheme="minorHAnsi" w:cstheme="minorHAnsi"/>
                      <w:b/>
                      <w:sz w:val="22"/>
                      <w:szCs w:val="22"/>
                    </w:rPr>
                    <w:t>as described in section 3.</w:t>
                  </w:r>
                </w:p>
              </w:tc>
            </w:tr>
          </w:tbl>
          <w:p w14:paraId="35217D97" w14:textId="77777777" w:rsidR="00E912CD" w:rsidRPr="00A25FDA" w:rsidRDefault="00E912CD" w:rsidP="00E912CD">
            <w:pPr>
              <w:spacing w:before="120"/>
              <w:rPr>
                <w:rFonts w:asciiTheme="minorHAnsi" w:hAnsiTheme="minorHAnsi" w:cstheme="minorHAnsi"/>
                <w:b/>
                <w:sz w:val="22"/>
                <w:szCs w:val="22"/>
              </w:rPr>
            </w:pPr>
          </w:p>
        </w:tc>
      </w:tr>
      <w:tr w:rsidR="00E912CD" w:rsidRPr="00A25FDA" w14:paraId="6C6179D7" w14:textId="77777777" w:rsidTr="00FD2E3B">
        <w:trPr>
          <w:trHeight w:val="403"/>
        </w:trPr>
        <w:tc>
          <w:tcPr>
            <w:tcW w:w="2802" w:type="dxa"/>
            <w:tcBorders>
              <w:top w:val="single" w:sz="4" w:space="0" w:color="auto"/>
              <w:left w:val="single" w:sz="4" w:space="0" w:color="auto"/>
              <w:bottom w:val="single" w:sz="4" w:space="0" w:color="auto"/>
              <w:right w:val="single" w:sz="4" w:space="0" w:color="auto"/>
            </w:tcBorders>
          </w:tcPr>
          <w:p w14:paraId="6FBDA9B2" w14:textId="640EB260" w:rsidR="00E912CD" w:rsidRPr="00A25FDA" w:rsidRDefault="00E912CD" w:rsidP="00E912CD">
            <w:pPr>
              <w:spacing w:before="120"/>
              <w:rPr>
                <w:rFonts w:asciiTheme="minorHAnsi" w:hAnsiTheme="minorHAnsi" w:cstheme="minorHAnsi"/>
                <w:b/>
                <w:sz w:val="22"/>
                <w:szCs w:val="22"/>
              </w:rPr>
            </w:pPr>
            <w:r w:rsidRPr="00A25FDA">
              <w:rPr>
                <w:rFonts w:asciiTheme="minorHAnsi" w:hAnsiTheme="minorHAnsi" w:cstheme="minorHAnsi"/>
                <w:b/>
                <w:sz w:val="22"/>
                <w:szCs w:val="22"/>
              </w:rPr>
              <w:fldChar w:fldCharType="begin">
                <w:ffData>
                  <w:name w:val="ImpSPEEDECN"/>
                  <w:enabled/>
                  <w:calcOnExit w:val="0"/>
                  <w:checkBox>
                    <w:sizeAuto/>
                    <w:default w:val="1"/>
                  </w:checkBox>
                </w:ffData>
              </w:fldChar>
            </w:r>
            <w:r w:rsidRPr="00A25FDA">
              <w:rPr>
                <w:rFonts w:asciiTheme="minorHAnsi" w:hAnsiTheme="minorHAnsi" w:cstheme="minorHAnsi"/>
                <w:b/>
                <w:sz w:val="22"/>
                <w:szCs w:val="22"/>
              </w:rPr>
              <w:instrText xml:space="preserve"> FORMCHECKBOX </w:instrText>
            </w:r>
            <w:r w:rsidR="00F53C29">
              <w:rPr>
                <w:rFonts w:asciiTheme="minorHAnsi" w:hAnsiTheme="minorHAnsi" w:cstheme="minorHAnsi"/>
                <w:b/>
                <w:sz w:val="22"/>
                <w:szCs w:val="22"/>
              </w:rPr>
            </w:r>
            <w:r w:rsidR="00F53C29">
              <w:rPr>
                <w:rFonts w:asciiTheme="minorHAnsi" w:hAnsiTheme="minorHAnsi" w:cstheme="minorHAnsi"/>
                <w:b/>
                <w:sz w:val="22"/>
                <w:szCs w:val="22"/>
              </w:rPr>
              <w:fldChar w:fldCharType="separate"/>
            </w:r>
            <w:r w:rsidRPr="00A25FDA">
              <w:rPr>
                <w:rFonts w:asciiTheme="minorHAnsi" w:hAnsiTheme="minorHAnsi" w:cstheme="minorHAnsi"/>
                <w:b/>
                <w:sz w:val="22"/>
                <w:szCs w:val="22"/>
              </w:rPr>
              <w:fldChar w:fldCharType="end"/>
            </w:r>
            <w:r w:rsidRPr="00A25FDA">
              <w:rPr>
                <w:rFonts w:asciiTheme="minorHAnsi" w:hAnsiTheme="minorHAnsi" w:cstheme="minorHAnsi"/>
                <w:b/>
                <w:sz w:val="22"/>
                <w:szCs w:val="22"/>
              </w:rPr>
              <w:t xml:space="preserve"> CSE- v60.4.</w:t>
            </w:r>
            <w:r w:rsidR="008B5A7D">
              <w:rPr>
                <w:rFonts w:asciiTheme="minorHAnsi" w:hAnsiTheme="minorHAnsi" w:cstheme="minorHAnsi"/>
                <w:b/>
                <w:sz w:val="22"/>
                <w:szCs w:val="22"/>
              </w:rPr>
              <w:t>9</w:t>
            </w:r>
          </w:p>
        </w:tc>
        <w:tc>
          <w:tcPr>
            <w:tcW w:w="6804" w:type="dxa"/>
            <w:tcBorders>
              <w:top w:val="single" w:sz="4" w:space="0" w:color="auto"/>
              <w:left w:val="single" w:sz="4" w:space="0" w:color="auto"/>
              <w:bottom w:val="single" w:sz="4" w:space="0" w:color="auto"/>
              <w:right w:val="single" w:sz="4" w:space="0" w:color="auto"/>
            </w:tcBorders>
          </w:tcPr>
          <w:p w14:paraId="5A23F7CA" w14:textId="77777777" w:rsidR="00E912CD" w:rsidRPr="00A25FDA" w:rsidRDefault="00E912CD" w:rsidP="00E912CD">
            <w:pPr>
              <w:spacing w:before="120"/>
              <w:rPr>
                <w:rFonts w:asciiTheme="minorHAnsi" w:hAnsiTheme="minorHAnsi" w:cstheme="minorHAnsi"/>
                <w:b/>
                <w:sz w:val="22"/>
                <w:szCs w:val="22"/>
              </w:rPr>
            </w:pPr>
            <w:r w:rsidRPr="00A25FDA">
              <w:rPr>
                <w:rFonts w:asciiTheme="minorHAnsi" w:hAnsiTheme="minorHAnsi" w:cstheme="minorHAnsi"/>
                <w:b/>
                <w:sz w:val="22"/>
                <w:szCs w:val="22"/>
              </w:rPr>
              <w:fldChar w:fldCharType="begin">
                <w:ffData>
                  <w:name w:val="ImpSMART"/>
                  <w:enabled/>
                  <w:calcOnExit w:val="0"/>
                  <w:checkBox>
                    <w:sizeAuto/>
                    <w:default w:val="0"/>
                  </w:checkBox>
                </w:ffData>
              </w:fldChar>
            </w:r>
            <w:r w:rsidRPr="00A25FDA">
              <w:rPr>
                <w:rFonts w:asciiTheme="minorHAnsi" w:hAnsiTheme="minorHAnsi" w:cstheme="minorHAnsi"/>
                <w:b/>
                <w:sz w:val="22"/>
                <w:szCs w:val="22"/>
              </w:rPr>
              <w:instrText xml:space="preserve"> FORMCHECKBOX </w:instrText>
            </w:r>
            <w:r w:rsidR="00F53C29">
              <w:rPr>
                <w:rFonts w:asciiTheme="minorHAnsi" w:hAnsiTheme="minorHAnsi" w:cstheme="minorHAnsi"/>
                <w:b/>
                <w:sz w:val="22"/>
                <w:szCs w:val="22"/>
              </w:rPr>
            </w:r>
            <w:r w:rsidR="00F53C29">
              <w:rPr>
                <w:rFonts w:asciiTheme="minorHAnsi" w:hAnsiTheme="minorHAnsi" w:cstheme="minorHAnsi"/>
                <w:b/>
                <w:sz w:val="22"/>
                <w:szCs w:val="22"/>
              </w:rPr>
              <w:fldChar w:fldCharType="separate"/>
            </w:r>
            <w:r w:rsidRPr="00A25FDA">
              <w:rPr>
                <w:rFonts w:asciiTheme="minorHAnsi" w:hAnsiTheme="minorHAnsi" w:cstheme="minorHAnsi"/>
                <w:b/>
                <w:sz w:val="22"/>
                <w:szCs w:val="22"/>
              </w:rPr>
              <w:fldChar w:fldCharType="end"/>
            </w:r>
            <w:r w:rsidRPr="00E912CD">
              <w:rPr>
                <w:rFonts w:asciiTheme="minorHAnsi" w:hAnsiTheme="minorHAnsi" w:cstheme="minorHAnsi"/>
                <w:bCs/>
                <w:sz w:val="22"/>
                <w:szCs w:val="22"/>
              </w:rPr>
              <w:t>Cosmetic</w:t>
            </w:r>
            <w:r w:rsidRPr="00A25FDA">
              <w:rPr>
                <w:rFonts w:asciiTheme="minorHAnsi" w:hAnsiTheme="minorHAnsi" w:cstheme="minorHAnsi"/>
                <w:b/>
                <w:sz w:val="22"/>
                <w:szCs w:val="22"/>
              </w:rPr>
              <w:t xml:space="preserve">   </w:t>
            </w:r>
            <w:r w:rsidRPr="00A25FDA">
              <w:rPr>
                <w:rFonts w:asciiTheme="minorHAnsi" w:hAnsiTheme="minorHAnsi" w:cstheme="minorHAnsi"/>
                <w:b/>
                <w:sz w:val="22"/>
                <w:szCs w:val="22"/>
              </w:rPr>
              <w:fldChar w:fldCharType="begin">
                <w:ffData>
                  <w:name w:val=""/>
                  <w:enabled/>
                  <w:calcOnExit w:val="0"/>
                  <w:checkBox>
                    <w:sizeAuto/>
                    <w:default w:val="1"/>
                  </w:checkBox>
                </w:ffData>
              </w:fldChar>
            </w:r>
            <w:r w:rsidRPr="00A25FDA">
              <w:rPr>
                <w:rFonts w:asciiTheme="minorHAnsi" w:hAnsiTheme="minorHAnsi" w:cstheme="minorHAnsi"/>
                <w:b/>
                <w:sz w:val="22"/>
                <w:szCs w:val="22"/>
              </w:rPr>
              <w:instrText xml:space="preserve"> FORMCHECKBOX </w:instrText>
            </w:r>
            <w:r w:rsidR="00F53C29">
              <w:rPr>
                <w:rFonts w:asciiTheme="minorHAnsi" w:hAnsiTheme="minorHAnsi" w:cstheme="minorHAnsi"/>
                <w:b/>
                <w:sz w:val="22"/>
                <w:szCs w:val="22"/>
              </w:rPr>
            </w:r>
            <w:r w:rsidR="00F53C29">
              <w:rPr>
                <w:rFonts w:asciiTheme="minorHAnsi" w:hAnsiTheme="minorHAnsi" w:cstheme="minorHAnsi"/>
                <w:b/>
                <w:sz w:val="22"/>
                <w:szCs w:val="22"/>
              </w:rPr>
              <w:fldChar w:fldCharType="separate"/>
            </w:r>
            <w:r w:rsidRPr="00A25FDA">
              <w:rPr>
                <w:rFonts w:asciiTheme="minorHAnsi" w:hAnsiTheme="minorHAnsi" w:cstheme="minorHAnsi"/>
                <w:b/>
                <w:sz w:val="22"/>
                <w:szCs w:val="22"/>
              </w:rPr>
              <w:fldChar w:fldCharType="end"/>
            </w:r>
            <w:r w:rsidRPr="00A25FDA">
              <w:rPr>
                <w:rFonts w:asciiTheme="minorHAnsi" w:hAnsiTheme="minorHAnsi" w:cstheme="minorHAnsi"/>
                <w:b/>
                <w:sz w:val="22"/>
                <w:szCs w:val="22"/>
              </w:rPr>
              <w:t xml:space="preserve"> </w:t>
            </w:r>
            <w:r w:rsidRPr="00E912CD">
              <w:rPr>
                <w:rFonts w:asciiTheme="minorHAnsi" w:hAnsiTheme="minorHAnsi" w:cstheme="minorHAnsi"/>
                <w:bCs/>
                <w:sz w:val="22"/>
                <w:szCs w:val="22"/>
              </w:rPr>
              <w:t>Low</w:t>
            </w:r>
            <w:r w:rsidRPr="00A25FDA">
              <w:rPr>
                <w:rFonts w:asciiTheme="minorHAnsi" w:hAnsiTheme="minorHAnsi" w:cstheme="minorHAnsi"/>
                <w:b/>
                <w:sz w:val="22"/>
                <w:szCs w:val="22"/>
              </w:rPr>
              <w:t xml:space="preserve">    </w:t>
            </w:r>
            <w:r w:rsidRPr="00A25FDA">
              <w:rPr>
                <w:rFonts w:asciiTheme="minorHAnsi" w:hAnsiTheme="minorHAnsi" w:cstheme="minorHAnsi"/>
                <w:b/>
                <w:sz w:val="22"/>
                <w:szCs w:val="22"/>
              </w:rPr>
              <w:fldChar w:fldCharType="begin">
                <w:ffData>
                  <w:name w:val=""/>
                  <w:enabled/>
                  <w:calcOnExit w:val="0"/>
                  <w:checkBox>
                    <w:sizeAuto/>
                    <w:default w:val="0"/>
                  </w:checkBox>
                </w:ffData>
              </w:fldChar>
            </w:r>
            <w:r w:rsidRPr="00A25FDA">
              <w:rPr>
                <w:rFonts w:asciiTheme="minorHAnsi" w:hAnsiTheme="minorHAnsi" w:cstheme="minorHAnsi"/>
                <w:b/>
                <w:sz w:val="22"/>
                <w:szCs w:val="22"/>
              </w:rPr>
              <w:instrText xml:space="preserve"> FORMCHECKBOX </w:instrText>
            </w:r>
            <w:r w:rsidR="00F53C29">
              <w:rPr>
                <w:rFonts w:asciiTheme="minorHAnsi" w:hAnsiTheme="minorHAnsi" w:cstheme="minorHAnsi"/>
                <w:b/>
                <w:sz w:val="22"/>
                <w:szCs w:val="22"/>
              </w:rPr>
            </w:r>
            <w:r w:rsidR="00F53C29">
              <w:rPr>
                <w:rFonts w:asciiTheme="minorHAnsi" w:hAnsiTheme="minorHAnsi" w:cstheme="minorHAnsi"/>
                <w:b/>
                <w:sz w:val="22"/>
                <w:szCs w:val="22"/>
              </w:rPr>
              <w:fldChar w:fldCharType="separate"/>
            </w:r>
            <w:r w:rsidRPr="00A25FDA">
              <w:rPr>
                <w:rFonts w:asciiTheme="minorHAnsi" w:hAnsiTheme="minorHAnsi" w:cstheme="minorHAnsi"/>
                <w:b/>
                <w:sz w:val="22"/>
                <w:szCs w:val="22"/>
              </w:rPr>
              <w:fldChar w:fldCharType="end"/>
            </w:r>
            <w:r w:rsidRPr="00A25FDA">
              <w:rPr>
                <w:rFonts w:asciiTheme="minorHAnsi" w:hAnsiTheme="minorHAnsi" w:cstheme="minorHAnsi"/>
                <w:b/>
                <w:sz w:val="22"/>
                <w:szCs w:val="22"/>
              </w:rPr>
              <w:t xml:space="preserve"> </w:t>
            </w:r>
            <w:r w:rsidRPr="00E912CD">
              <w:rPr>
                <w:rFonts w:asciiTheme="minorHAnsi" w:hAnsiTheme="minorHAnsi" w:cstheme="minorHAnsi"/>
                <w:bCs/>
                <w:sz w:val="22"/>
                <w:szCs w:val="22"/>
              </w:rPr>
              <w:t>Medium</w:t>
            </w:r>
            <w:r w:rsidRPr="00A25FDA">
              <w:rPr>
                <w:rFonts w:asciiTheme="minorHAnsi" w:hAnsiTheme="minorHAnsi" w:cstheme="minorHAnsi"/>
                <w:b/>
                <w:sz w:val="22"/>
                <w:szCs w:val="22"/>
              </w:rPr>
              <w:t xml:space="preserve">    </w:t>
            </w:r>
            <w:r w:rsidRPr="00A25FDA">
              <w:rPr>
                <w:rFonts w:asciiTheme="minorHAnsi" w:hAnsiTheme="minorHAnsi" w:cstheme="minorHAnsi"/>
                <w:b/>
                <w:sz w:val="22"/>
                <w:szCs w:val="22"/>
              </w:rPr>
              <w:fldChar w:fldCharType="begin">
                <w:ffData>
                  <w:name w:val="ImpSMART"/>
                  <w:enabled/>
                  <w:calcOnExit w:val="0"/>
                  <w:checkBox>
                    <w:sizeAuto/>
                    <w:default w:val="0"/>
                  </w:checkBox>
                </w:ffData>
              </w:fldChar>
            </w:r>
            <w:r w:rsidRPr="00A25FDA">
              <w:rPr>
                <w:rFonts w:asciiTheme="minorHAnsi" w:hAnsiTheme="minorHAnsi" w:cstheme="minorHAnsi"/>
                <w:b/>
                <w:sz w:val="22"/>
                <w:szCs w:val="22"/>
              </w:rPr>
              <w:instrText xml:space="preserve"> FORMCHECKBOX </w:instrText>
            </w:r>
            <w:r w:rsidR="00F53C29">
              <w:rPr>
                <w:rFonts w:asciiTheme="minorHAnsi" w:hAnsiTheme="minorHAnsi" w:cstheme="minorHAnsi"/>
                <w:b/>
                <w:sz w:val="22"/>
                <w:szCs w:val="22"/>
              </w:rPr>
            </w:r>
            <w:r w:rsidR="00F53C29">
              <w:rPr>
                <w:rFonts w:asciiTheme="minorHAnsi" w:hAnsiTheme="minorHAnsi" w:cstheme="minorHAnsi"/>
                <w:b/>
                <w:sz w:val="22"/>
                <w:szCs w:val="22"/>
              </w:rPr>
              <w:fldChar w:fldCharType="separate"/>
            </w:r>
            <w:r w:rsidRPr="00A25FDA">
              <w:rPr>
                <w:rFonts w:asciiTheme="minorHAnsi" w:hAnsiTheme="minorHAnsi" w:cstheme="minorHAnsi"/>
                <w:b/>
                <w:sz w:val="22"/>
                <w:szCs w:val="22"/>
              </w:rPr>
              <w:fldChar w:fldCharType="end"/>
            </w:r>
            <w:r w:rsidRPr="00A25FDA">
              <w:rPr>
                <w:rFonts w:asciiTheme="minorHAnsi" w:hAnsiTheme="minorHAnsi" w:cstheme="minorHAnsi"/>
                <w:b/>
                <w:sz w:val="22"/>
                <w:szCs w:val="22"/>
              </w:rPr>
              <w:t xml:space="preserve"> </w:t>
            </w:r>
            <w:r w:rsidRPr="00E912CD">
              <w:rPr>
                <w:rFonts w:asciiTheme="minorHAnsi" w:hAnsiTheme="minorHAnsi" w:cstheme="minorHAnsi"/>
                <w:bCs/>
                <w:sz w:val="22"/>
                <w:szCs w:val="22"/>
              </w:rPr>
              <w:t>High</w:t>
            </w:r>
            <w:r w:rsidRPr="00A25FDA">
              <w:rPr>
                <w:rFonts w:asciiTheme="minorHAnsi" w:hAnsiTheme="minorHAnsi" w:cstheme="minorHAnsi"/>
                <w:b/>
                <w:sz w:val="22"/>
                <w:szCs w:val="22"/>
              </w:rPr>
              <w:t xml:space="preserve">    </w:t>
            </w:r>
            <w:r w:rsidRPr="00A25FDA">
              <w:rPr>
                <w:rFonts w:asciiTheme="minorHAnsi" w:hAnsiTheme="minorHAnsi" w:cstheme="minorHAnsi"/>
                <w:b/>
                <w:sz w:val="22"/>
                <w:szCs w:val="22"/>
              </w:rPr>
              <w:fldChar w:fldCharType="begin">
                <w:ffData>
                  <w:name w:val="ImpSMART"/>
                  <w:enabled/>
                  <w:calcOnExit w:val="0"/>
                  <w:checkBox>
                    <w:sizeAuto/>
                    <w:default w:val="0"/>
                  </w:checkBox>
                </w:ffData>
              </w:fldChar>
            </w:r>
            <w:r w:rsidRPr="00A25FDA">
              <w:rPr>
                <w:rFonts w:asciiTheme="minorHAnsi" w:hAnsiTheme="minorHAnsi" w:cstheme="minorHAnsi"/>
                <w:b/>
                <w:sz w:val="22"/>
                <w:szCs w:val="22"/>
              </w:rPr>
              <w:instrText xml:space="preserve"> FORMCHECKBOX </w:instrText>
            </w:r>
            <w:r w:rsidR="00F53C29">
              <w:rPr>
                <w:rFonts w:asciiTheme="minorHAnsi" w:hAnsiTheme="minorHAnsi" w:cstheme="minorHAnsi"/>
                <w:b/>
                <w:sz w:val="22"/>
                <w:szCs w:val="22"/>
              </w:rPr>
            </w:r>
            <w:r w:rsidR="00F53C29">
              <w:rPr>
                <w:rFonts w:asciiTheme="minorHAnsi" w:hAnsiTheme="minorHAnsi" w:cstheme="minorHAnsi"/>
                <w:b/>
                <w:sz w:val="22"/>
                <w:szCs w:val="22"/>
              </w:rPr>
              <w:fldChar w:fldCharType="separate"/>
            </w:r>
            <w:r w:rsidRPr="00A25FDA">
              <w:rPr>
                <w:rFonts w:asciiTheme="minorHAnsi" w:hAnsiTheme="minorHAnsi" w:cstheme="minorHAnsi"/>
                <w:b/>
                <w:sz w:val="22"/>
                <w:szCs w:val="22"/>
              </w:rPr>
              <w:fldChar w:fldCharType="end"/>
            </w:r>
            <w:r w:rsidRPr="00A25FDA">
              <w:rPr>
                <w:rFonts w:asciiTheme="minorHAnsi" w:hAnsiTheme="minorHAnsi" w:cstheme="minorHAnsi"/>
                <w:b/>
                <w:sz w:val="22"/>
                <w:szCs w:val="22"/>
              </w:rPr>
              <w:t xml:space="preserve"> </w:t>
            </w:r>
            <w:r w:rsidRPr="00E912CD">
              <w:rPr>
                <w:rFonts w:asciiTheme="minorHAnsi" w:hAnsiTheme="minorHAnsi" w:cstheme="minorHAnsi"/>
                <w:bCs/>
                <w:sz w:val="22"/>
                <w:szCs w:val="22"/>
              </w:rPr>
              <w:t>Very High</w:t>
            </w:r>
          </w:p>
          <w:p w14:paraId="30E5F067" w14:textId="77777777" w:rsidR="00E912CD" w:rsidRPr="00A25FDA" w:rsidRDefault="00E912CD" w:rsidP="00E912CD">
            <w:pPr>
              <w:spacing w:before="120"/>
              <w:rPr>
                <w:rFonts w:asciiTheme="minorHAnsi" w:hAnsiTheme="minorHAnsi" w:cstheme="minorHAnsi"/>
                <w:bCs/>
                <w:sz w:val="22"/>
                <w:szCs w:val="22"/>
              </w:rPr>
            </w:pPr>
            <w:r w:rsidRPr="00A25FDA">
              <w:rPr>
                <w:rFonts w:asciiTheme="minorHAnsi" w:hAnsiTheme="minorHAnsi" w:cstheme="minorHAnsi"/>
                <w:bCs/>
                <w:sz w:val="22"/>
                <w:szCs w:val="22"/>
              </w:rPr>
              <w:t>Short description</w:t>
            </w:r>
          </w:p>
          <w:tbl>
            <w:tblPr>
              <w:tblW w:w="0" w:type="auto"/>
              <w:tblLook w:val="04A0" w:firstRow="1" w:lastRow="0" w:firstColumn="1" w:lastColumn="0" w:noHBand="0" w:noVBand="1"/>
            </w:tblPr>
            <w:tblGrid>
              <w:gridCol w:w="6573"/>
            </w:tblGrid>
            <w:tr w:rsidR="00E912CD" w:rsidRPr="00A25FDA" w14:paraId="5B5A6843" w14:textId="77777777" w:rsidTr="00FD2E3B">
              <w:tc>
                <w:tcPr>
                  <w:tcW w:w="6573" w:type="dxa"/>
                  <w:tcBorders>
                    <w:top w:val="single" w:sz="4" w:space="0" w:color="auto"/>
                    <w:left w:val="single" w:sz="4" w:space="0" w:color="auto"/>
                    <w:bottom w:val="single" w:sz="4" w:space="0" w:color="auto"/>
                    <w:right w:val="single" w:sz="4" w:space="0" w:color="auto"/>
                  </w:tcBorders>
                </w:tcPr>
                <w:p w14:paraId="0044681A" w14:textId="1FC625FE" w:rsidR="00E912CD" w:rsidRPr="00A25FDA" w:rsidRDefault="00523A18" w:rsidP="00E912CD">
                  <w:pPr>
                    <w:spacing w:before="120"/>
                    <w:rPr>
                      <w:rFonts w:asciiTheme="minorHAnsi" w:hAnsiTheme="minorHAnsi" w:cstheme="minorHAnsi"/>
                      <w:b/>
                      <w:bCs/>
                      <w:sz w:val="22"/>
                      <w:szCs w:val="22"/>
                    </w:rPr>
                  </w:pPr>
                  <w:r>
                    <w:rPr>
                      <w:rFonts w:asciiTheme="minorHAnsi" w:hAnsiTheme="minorHAnsi" w:cstheme="minorHAnsi"/>
                      <w:b/>
                      <w:sz w:val="22"/>
                      <w:szCs w:val="22"/>
                    </w:rPr>
                    <w:t>Changes to be applied</w:t>
                  </w:r>
                  <w:r w:rsidR="00E912CD" w:rsidRPr="00A25FDA">
                    <w:rPr>
                      <w:rFonts w:asciiTheme="minorHAnsi" w:hAnsiTheme="minorHAnsi" w:cstheme="minorHAnsi"/>
                      <w:b/>
                      <w:sz w:val="22"/>
                      <w:szCs w:val="22"/>
                    </w:rPr>
                    <w:t xml:space="preserve"> as </w:t>
                  </w:r>
                  <w:r w:rsidR="00E912CD">
                    <w:rPr>
                      <w:rFonts w:asciiTheme="minorHAnsi" w:hAnsiTheme="minorHAnsi" w:cstheme="minorHAnsi"/>
                      <w:b/>
                      <w:sz w:val="22"/>
                      <w:szCs w:val="22"/>
                    </w:rPr>
                    <w:t xml:space="preserve">described in </w:t>
                  </w:r>
                  <w:r w:rsidR="00E912CD" w:rsidRPr="00A25FDA">
                    <w:rPr>
                      <w:rFonts w:asciiTheme="minorHAnsi" w:hAnsiTheme="minorHAnsi" w:cstheme="minorHAnsi"/>
                      <w:b/>
                      <w:sz w:val="22"/>
                      <w:szCs w:val="22"/>
                    </w:rPr>
                    <w:t>section 3.</w:t>
                  </w:r>
                </w:p>
              </w:tc>
            </w:tr>
          </w:tbl>
          <w:p w14:paraId="365EC2BC" w14:textId="77777777" w:rsidR="00E912CD" w:rsidRPr="00A25FDA" w:rsidRDefault="00E912CD" w:rsidP="00E912CD">
            <w:pPr>
              <w:spacing w:before="120"/>
              <w:rPr>
                <w:rFonts w:asciiTheme="minorHAnsi" w:hAnsiTheme="minorHAnsi" w:cstheme="minorHAnsi"/>
                <w:b/>
                <w:sz w:val="22"/>
                <w:szCs w:val="22"/>
              </w:rPr>
            </w:pPr>
          </w:p>
        </w:tc>
      </w:tr>
    </w:tbl>
    <w:p w14:paraId="38F50C0C" w14:textId="77777777" w:rsidR="005C18E1" w:rsidRDefault="005C18E1" w:rsidP="00202E95">
      <w:pPr>
        <w:rPr>
          <w:rFonts w:asciiTheme="minorHAnsi" w:hAnsiTheme="minorHAnsi" w:cs="Arial"/>
          <w:b/>
          <w:sz w:val="28"/>
          <w:szCs w:val="28"/>
        </w:rPr>
      </w:pPr>
    </w:p>
    <w:p w14:paraId="0D3DAB9F" w14:textId="3F3222F0" w:rsidR="00202E95" w:rsidRDefault="00202E95" w:rsidP="00202E95">
      <w:pPr>
        <w:rPr>
          <w:rFonts w:asciiTheme="minorHAnsi" w:hAnsiTheme="minorHAnsi" w:cs="Arial"/>
          <w:b/>
          <w:sz w:val="28"/>
          <w:szCs w:val="28"/>
        </w:rPr>
      </w:pPr>
      <w:r w:rsidRPr="00D56CA0">
        <w:rPr>
          <w:rFonts w:asciiTheme="minorHAnsi" w:hAnsiTheme="minorHAnsi" w:cs="Arial"/>
          <w:b/>
          <w:sz w:val="28"/>
          <w:szCs w:val="28"/>
        </w:rPr>
        <w:t>Estimated impact on National Project</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8F2C1A" w:rsidRPr="00B1748D" w14:paraId="354E4441" w14:textId="77777777" w:rsidTr="00935EF2">
        <w:trPr>
          <w:trHeight w:val="1664"/>
        </w:trPr>
        <w:tc>
          <w:tcPr>
            <w:tcW w:w="9351" w:type="dxa"/>
          </w:tcPr>
          <w:p w14:paraId="345A13B3" w14:textId="2C0ED495" w:rsidR="008F2C1A" w:rsidRPr="00B1748D" w:rsidRDefault="002A7B29" w:rsidP="00935EF2">
            <w:pPr>
              <w:spacing w:before="120"/>
              <w:rPr>
                <w:rFonts w:asciiTheme="minorHAnsi" w:hAnsiTheme="minorHAnsi" w:cstheme="minorHAnsi"/>
                <w:sz w:val="22"/>
                <w:szCs w:val="22"/>
              </w:rPr>
            </w:pPr>
            <w:r w:rsidRPr="00B1748D">
              <w:rPr>
                <w:rFonts w:asciiTheme="minorHAnsi" w:hAnsiTheme="minorHAnsi" w:cstheme="minorHAnsi"/>
                <w:b/>
                <w:sz w:val="22"/>
                <w:szCs w:val="22"/>
              </w:rPr>
              <w:fldChar w:fldCharType="begin">
                <w:ffData>
                  <w:name w:val="ImpSMART"/>
                  <w:enabled/>
                  <w:calcOnExit w:val="0"/>
                  <w:checkBox>
                    <w:sizeAuto/>
                    <w:default w:val="0"/>
                  </w:checkBox>
                </w:ffData>
              </w:fldChar>
            </w:r>
            <w:r w:rsidRPr="00B1748D">
              <w:rPr>
                <w:rFonts w:asciiTheme="minorHAnsi" w:hAnsiTheme="minorHAnsi" w:cstheme="minorHAnsi"/>
                <w:b/>
                <w:sz w:val="22"/>
                <w:szCs w:val="22"/>
              </w:rPr>
              <w:instrText xml:space="preserve"> FORMCHECKBOX </w:instrText>
            </w:r>
            <w:r w:rsidR="00F53C29">
              <w:rPr>
                <w:rFonts w:asciiTheme="minorHAnsi" w:hAnsiTheme="minorHAnsi" w:cstheme="minorHAnsi"/>
                <w:b/>
                <w:sz w:val="22"/>
                <w:szCs w:val="22"/>
              </w:rPr>
            </w:r>
            <w:r w:rsidR="00F53C29">
              <w:rPr>
                <w:rFonts w:asciiTheme="minorHAnsi" w:hAnsiTheme="minorHAnsi" w:cstheme="minorHAnsi"/>
                <w:b/>
                <w:sz w:val="22"/>
                <w:szCs w:val="22"/>
              </w:rPr>
              <w:fldChar w:fldCharType="separate"/>
            </w:r>
            <w:r w:rsidRPr="00B1748D">
              <w:rPr>
                <w:rFonts w:asciiTheme="minorHAnsi" w:hAnsiTheme="minorHAnsi" w:cstheme="minorHAnsi"/>
                <w:b/>
                <w:sz w:val="22"/>
                <w:szCs w:val="22"/>
              </w:rPr>
              <w:fldChar w:fldCharType="end"/>
            </w:r>
            <w:r w:rsidRPr="00B1748D">
              <w:rPr>
                <w:rFonts w:asciiTheme="minorHAnsi" w:hAnsiTheme="minorHAnsi" w:cstheme="minorHAnsi"/>
                <w:b/>
                <w:sz w:val="22"/>
                <w:szCs w:val="22"/>
              </w:rPr>
              <w:t xml:space="preserve"> </w:t>
            </w:r>
            <w:r w:rsidRPr="002A7B29">
              <w:rPr>
                <w:rFonts w:asciiTheme="minorHAnsi" w:hAnsiTheme="minorHAnsi" w:cstheme="minorHAnsi"/>
                <w:bCs/>
                <w:sz w:val="22"/>
                <w:szCs w:val="22"/>
                <w:lang w:val="en-US"/>
              </w:rPr>
              <w:t>None</w:t>
            </w:r>
            <w:r w:rsidR="00CB6858">
              <w:rPr>
                <w:rFonts w:asciiTheme="minorHAnsi" w:hAnsiTheme="minorHAnsi" w:cstheme="minorHAnsi"/>
                <w:bCs/>
                <w:sz w:val="22"/>
                <w:szCs w:val="22"/>
                <w:lang w:val="en-US"/>
              </w:rPr>
              <w:t xml:space="preserve">  </w:t>
            </w:r>
            <w:r w:rsidR="005F60FA">
              <w:rPr>
                <w:rFonts w:asciiTheme="minorHAnsi" w:hAnsiTheme="minorHAnsi" w:cstheme="minorHAnsi"/>
                <w:b/>
                <w:sz w:val="22"/>
                <w:szCs w:val="22"/>
              </w:rPr>
              <w:fldChar w:fldCharType="begin">
                <w:ffData>
                  <w:name w:val="ImpSMART"/>
                  <w:enabled/>
                  <w:calcOnExit w:val="0"/>
                  <w:checkBox>
                    <w:sizeAuto/>
                    <w:default w:val="0"/>
                  </w:checkBox>
                </w:ffData>
              </w:fldChar>
            </w:r>
            <w:bookmarkStart w:id="21" w:name="ImpSMART"/>
            <w:r w:rsidR="005F60FA">
              <w:rPr>
                <w:rFonts w:asciiTheme="minorHAnsi" w:hAnsiTheme="minorHAnsi" w:cstheme="minorHAnsi"/>
                <w:b/>
                <w:sz w:val="22"/>
                <w:szCs w:val="22"/>
              </w:rPr>
              <w:instrText xml:space="preserve"> FORMCHECKBOX </w:instrText>
            </w:r>
            <w:r w:rsidR="00F53C29">
              <w:rPr>
                <w:rFonts w:asciiTheme="minorHAnsi" w:hAnsiTheme="minorHAnsi" w:cstheme="minorHAnsi"/>
                <w:b/>
                <w:sz w:val="22"/>
                <w:szCs w:val="22"/>
              </w:rPr>
            </w:r>
            <w:r w:rsidR="00F53C29">
              <w:rPr>
                <w:rFonts w:asciiTheme="minorHAnsi" w:hAnsiTheme="minorHAnsi" w:cstheme="minorHAnsi"/>
                <w:b/>
                <w:sz w:val="22"/>
                <w:szCs w:val="22"/>
              </w:rPr>
              <w:fldChar w:fldCharType="separate"/>
            </w:r>
            <w:r w:rsidR="005F60FA">
              <w:rPr>
                <w:rFonts w:asciiTheme="minorHAnsi" w:hAnsiTheme="minorHAnsi" w:cstheme="minorHAnsi"/>
                <w:b/>
                <w:sz w:val="22"/>
                <w:szCs w:val="22"/>
              </w:rPr>
              <w:fldChar w:fldCharType="end"/>
            </w:r>
            <w:bookmarkEnd w:id="21"/>
            <w:r w:rsidR="008F2C1A" w:rsidRPr="00B1748D">
              <w:rPr>
                <w:rFonts w:asciiTheme="minorHAnsi" w:hAnsiTheme="minorHAnsi" w:cstheme="minorHAnsi"/>
                <w:b/>
                <w:sz w:val="22"/>
                <w:szCs w:val="22"/>
              </w:rPr>
              <w:t xml:space="preserve"> </w:t>
            </w:r>
            <w:r>
              <w:rPr>
                <w:rFonts w:asciiTheme="minorHAnsi" w:hAnsiTheme="minorHAnsi" w:cstheme="minorHAnsi"/>
                <w:sz w:val="22"/>
                <w:szCs w:val="22"/>
              </w:rPr>
              <w:t>Cosmetic</w:t>
            </w:r>
            <w:r w:rsidR="008F2C1A" w:rsidRPr="00B1748D">
              <w:rPr>
                <w:rFonts w:asciiTheme="minorHAnsi" w:hAnsiTheme="minorHAnsi" w:cstheme="minorHAnsi"/>
                <w:sz w:val="22"/>
                <w:szCs w:val="22"/>
              </w:rPr>
              <w:t xml:space="preserve">   </w:t>
            </w:r>
            <w:r w:rsidR="005F60FA">
              <w:rPr>
                <w:rFonts w:asciiTheme="minorHAnsi" w:hAnsiTheme="minorHAnsi" w:cstheme="minorHAnsi"/>
                <w:b/>
                <w:sz w:val="22"/>
                <w:szCs w:val="22"/>
              </w:rPr>
              <w:fldChar w:fldCharType="begin">
                <w:ffData>
                  <w:name w:val=""/>
                  <w:enabled/>
                  <w:calcOnExit w:val="0"/>
                  <w:checkBox>
                    <w:sizeAuto/>
                    <w:default w:val="1"/>
                  </w:checkBox>
                </w:ffData>
              </w:fldChar>
            </w:r>
            <w:r w:rsidR="005F60FA">
              <w:rPr>
                <w:rFonts w:asciiTheme="minorHAnsi" w:hAnsiTheme="minorHAnsi" w:cstheme="minorHAnsi"/>
                <w:b/>
                <w:sz w:val="22"/>
                <w:szCs w:val="22"/>
              </w:rPr>
              <w:instrText xml:space="preserve"> FORMCHECKBOX </w:instrText>
            </w:r>
            <w:r w:rsidR="00F53C29">
              <w:rPr>
                <w:rFonts w:asciiTheme="minorHAnsi" w:hAnsiTheme="minorHAnsi" w:cstheme="minorHAnsi"/>
                <w:b/>
                <w:sz w:val="22"/>
                <w:szCs w:val="22"/>
              </w:rPr>
            </w:r>
            <w:r w:rsidR="00F53C29">
              <w:rPr>
                <w:rFonts w:asciiTheme="minorHAnsi" w:hAnsiTheme="minorHAnsi" w:cstheme="minorHAnsi"/>
                <w:b/>
                <w:sz w:val="22"/>
                <w:szCs w:val="22"/>
              </w:rPr>
              <w:fldChar w:fldCharType="separate"/>
            </w:r>
            <w:r w:rsidR="005F60FA">
              <w:rPr>
                <w:rFonts w:asciiTheme="minorHAnsi" w:hAnsiTheme="minorHAnsi" w:cstheme="minorHAnsi"/>
                <w:b/>
                <w:sz w:val="22"/>
                <w:szCs w:val="22"/>
              </w:rPr>
              <w:fldChar w:fldCharType="end"/>
            </w:r>
            <w:r w:rsidR="008F2C1A" w:rsidRPr="00B1748D">
              <w:rPr>
                <w:rFonts w:asciiTheme="minorHAnsi" w:hAnsiTheme="minorHAnsi" w:cstheme="minorHAnsi"/>
                <w:sz w:val="22"/>
                <w:szCs w:val="22"/>
              </w:rPr>
              <w:t xml:space="preserve"> Low    </w:t>
            </w:r>
            <w:r w:rsidR="00B4484F">
              <w:rPr>
                <w:rFonts w:asciiTheme="minorHAnsi" w:hAnsiTheme="minorHAnsi" w:cstheme="minorHAnsi"/>
                <w:b/>
                <w:sz w:val="22"/>
                <w:szCs w:val="22"/>
              </w:rPr>
              <w:fldChar w:fldCharType="begin">
                <w:ffData>
                  <w:name w:val=""/>
                  <w:enabled/>
                  <w:calcOnExit w:val="0"/>
                  <w:checkBox>
                    <w:sizeAuto/>
                    <w:default w:val="1"/>
                  </w:checkBox>
                </w:ffData>
              </w:fldChar>
            </w:r>
            <w:r w:rsidR="00B4484F">
              <w:rPr>
                <w:rFonts w:asciiTheme="minorHAnsi" w:hAnsiTheme="minorHAnsi" w:cstheme="minorHAnsi"/>
                <w:b/>
                <w:sz w:val="22"/>
                <w:szCs w:val="22"/>
              </w:rPr>
              <w:instrText xml:space="preserve"> FORMCHECKBOX </w:instrText>
            </w:r>
            <w:r w:rsidR="00F53C29">
              <w:rPr>
                <w:rFonts w:asciiTheme="minorHAnsi" w:hAnsiTheme="minorHAnsi" w:cstheme="minorHAnsi"/>
                <w:b/>
                <w:sz w:val="22"/>
                <w:szCs w:val="22"/>
              </w:rPr>
            </w:r>
            <w:r w:rsidR="00F53C29">
              <w:rPr>
                <w:rFonts w:asciiTheme="minorHAnsi" w:hAnsiTheme="minorHAnsi" w:cstheme="minorHAnsi"/>
                <w:b/>
                <w:sz w:val="22"/>
                <w:szCs w:val="22"/>
              </w:rPr>
              <w:fldChar w:fldCharType="separate"/>
            </w:r>
            <w:r w:rsidR="00B4484F">
              <w:rPr>
                <w:rFonts w:asciiTheme="minorHAnsi" w:hAnsiTheme="minorHAnsi" w:cstheme="minorHAnsi"/>
                <w:b/>
                <w:sz w:val="22"/>
                <w:szCs w:val="22"/>
              </w:rPr>
              <w:fldChar w:fldCharType="end"/>
            </w:r>
            <w:r w:rsidR="008F2C1A" w:rsidRPr="00B1748D">
              <w:rPr>
                <w:rFonts w:asciiTheme="minorHAnsi" w:hAnsiTheme="minorHAnsi" w:cstheme="minorHAnsi"/>
                <w:sz w:val="22"/>
                <w:szCs w:val="22"/>
              </w:rPr>
              <w:t xml:space="preserve"> Medium    </w:t>
            </w:r>
            <w:r w:rsidR="008F2C1A" w:rsidRPr="00B1748D">
              <w:rPr>
                <w:rFonts w:asciiTheme="minorHAnsi" w:hAnsiTheme="minorHAnsi" w:cstheme="minorHAnsi"/>
                <w:b/>
                <w:sz w:val="22"/>
                <w:szCs w:val="22"/>
              </w:rPr>
              <w:fldChar w:fldCharType="begin">
                <w:ffData>
                  <w:name w:val="ImpSMART"/>
                  <w:enabled/>
                  <w:calcOnExit w:val="0"/>
                  <w:checkBox>
                    <w:sizeAuto/>
                    <w:default w:val="0"/>
                  </w:checkBox>
                </w:ffData>
              </w:fldChar>
            </w:r>
            <w:r w:rsidR="008F2C1A" w:rsidRPr="00B1748D">
              <w:rPr>
                <w:rFonts w:asciiTheme="minorHAnsi" w:hAnsiTheme="minorHAnsi" w:cstheme="minorHAnsi"/>
                <w:b/>
                <w:sz w:val="22"/>
                <w:szCs w:val="22"/>
              </w:rPr>
              <w:instrText xml:space="preserve"> FORMCHECKBOX </w:instrText>
            </w:r>
            <w:r w:rsidR="00F53C29">
              <w:rPr>
                <w:rFonts w:asciiTheme="minorHAnsi" w:hAnsiTheme="minorHAnsi" w:cstheme="minorHAnsi"/>
                <w:b/>
                <w:sz w:val="22"/>
                <w:szCs w:val="22"/>
              </w:rPr>
            </w:r>
            <w:r w:rsidR="00F53C29">
              <w:rPr>
                <w:rFonts w:asciiTheme="minorHAnsi" w:hAnsiTheme="minorHAnsi" w:cstheme="minorHAnsi"/>
                <w:b/>
                <w:sz w:val="22"/>
                <w:szCs w:val="22"/>
              </w:rPr>
              <w:fldChar w:fldCharType="separate"/>
            </w:r>
            <w:r w:rsidR="008F2C1A" w:rsidRPr="00B1748D">
              <w:rPr>
                <w:rFonts w:asciiTheme="minorHAnsi" w:hAnsiTheme="minorHAnsi" w:cstheme="minorHAnsi"/>
                <w:b/>
                <w:sz w:val="22"/>
                <w:szCs w:val="22"/>
              </w:rPr>
              <w:fldChar w:fldCharType="end"/>
            </w:r>
            <w:r w:rsidR="008F2C1A" w:rsidRPr="00B1748D">
              <w:rPr>
                <w:rFonts w:asciiTheme="minorHAnsi" w:hAnsiTheme="minorHAnsi" w:cstheme="minorHAnsi"/>
                <w:sz w:val="22"/>
                <w:szCs w:val="22"/>
              </w:rPr>
              <w:t xml:space="preserve"> High    </w:t>
            </w:r>
            <w:r w:rsidR="008F2C1A" w:rsidRPr="00B1748D">
              <w:rPr>
                <w:rFonts w:asciiTheme="minorHAnsi" w:hAnsiTheme="minorHAnsi" w:cstheme="minorHAnsi"/>
                <w:b/>
                <w:sz w:val="22"/>
                <w:szCs w:val="22"/>
              </w:rPr>
              <w:fldChar w:fldCharType="begin">
                <w:ffData>
                  <w:name w:val="ImpSMART"/>
                  <w:enabled/>
                  <w:calcOnExit w:val="0"/>
                  <w:checkBox>
                    <w:sizeAuto/>
                    <w:default w:val="0"/>
                  </w:checkBox>
                </w:ffData>
              </w:fldChar>
            </w:r>
            <w:r w:rsidR="008F2C1A" w:rsidRPr="00B1748D">
              <w:rPr>
                <w:rFonts w:asciiTheme="minorHAnsi" w:hAnsiTheme="minorHAnsi" w:cstheme="minorHAnsi"/>
                <w:b/>
                <w:sz w:val="22"/>
                <w:szCs w:val="22"/>
              </w:rPr>
              <w:instrText xml:space="preserve"> FORMCHECKBOX </w:instrText>
            </w:r>
            <w:r w:rsidR="00F53C29">
              <w:rPr>
                <w:rFonts w:asciiTheme="minorHAnsi" w:hAnsiTheme="minorHAnsi" w:cstheme="minorHAnsi"/>
                <w:b/>
                <w:sz w:val="22"/>
                <w:szCs w:val="22"/>
              </w:rPr>
            </w:r>
            <w:r w:rsidR="00F53C29">
              <w:rPr>
                <w:rFonts w:asciiTheme="minorHAnsi" w:hAnsiTheme="minorHAnsi" w:cstheme="minorHAnsi"/>
                <w:b/>
                <w:sz w:val="22"/>
                <w:szCs w:val="22"/>
              </w:rPr>
              <w:fldChar w:fldCharType="separate"/>
            </w:r>
            <w:r w:rsidR="008F2C1A" w:rsidRPr="00B1748D">
              <w:rPr>
                <w:rFonts w:asciiTheme="minorHAnsi" w:hAnsiTheme="minorHAnsi" w:cstheme="minorHAnsi"/>
                <w:b/>
                <w:sz w:val="22"/>
                <w:szCs w:val="22"/>
              </w:rPr>
              <w:fldChar w:fldCharType="end"/>
            </w:r>
            <w:r w:rsidR="008F2C1A" w:rsidRPr="00B1748D">
              <w:rPr>
                <w:rFonts w:asciiTheme="minorHAnsi" w:hAnsiTheme="minorHAnsi" w:cstheme="minorHAnsi"/>
                <w:sz w:val="22"/>
                <w:szCs w:val="22"/>
              </w:rPr>
              <w:t xml:space="preserve"> Very High</w:t>
            </w:r>
          </w:p>
          <w:p w14:paraId="7EB28CD2" w14:textId="77777777" w:rsidR="008F2C1A" w:rsidRPr="00B1748D" w:rsidRDefault="008F2C1A" w:rsidP="00935EF2">
            <w:pPr>
              <w:spacing w:before="120"/>
              <w:rPr>
                <w:rFonts w:asciiTheme="minorHAnsi" w:hAnsiTheme="minorHAnsi" w:cstheme="minorHAnsi"/>
                <w:sz w:val="22"/>
                <w:szCs w:val="22"/>
              </w:rPr>
            </w:pPr>
            <w:r w:rsidRPr="00B1748D">
              <w:rPr>
                <w:rFonts w:asciiTheme="minorHAnsi" w:hAnsiTheme="minorHAnsi" w:cstheme="minorHAnsi"/>
                <w:sz w:val="22"/>
                <w:szCs w:val="22"/>
              </w:rPr>
              <w:t>Short description</w:t>
            </w:r>
          </w:p>
          <w:tbl>
            <w:tblPr>
              <w:tblStyle w:val="TableGrid"/>
              <w:tblW w:w="9380" w:type="dxa"/>
              <w:tblLook w:val="04A0" w:firstRow="1" w:lastRow="0" w:firstColumn="1" w:lastColumn="0" w:noHBand="0" w:noVBand="1"/>
            </w:tblPr>
            <w:tblGrid>
              <w:gridCol w:w="9380"/>
            </w:tblGrid>
            <w:tr w:rsidR="008F2C1A" w:rsidRPr="00B1748D" w14:paraId="51FCAA75" w14:textId="77777777" w:rsidTr="00935EF2">
              <w:trPr>
                <w:trHeight w:val="701"/>
              </w:trPr>
              <w:tc>
                <w:tcPr>
                  <w:tcW w:w="9380" w:type="dxa"/>
                </w:tcPr>
                <w:p w14:paraId="08EECCA3" w14:textId="77777777" w:rsidR="008F2C1A" w:rsidRDefault="001571FD" w:rsidP="008F2C1A">
                  <w:pPr>
                    <w:spacing w:before="120"/>
                    <w:rPr>
                      <w:rStyle w:val="normaltextrun"/>
                      <w:rFonts w:ascii="Calibri" w:hAnsi="Calibri" w:cs="Calibri"/>
                      <w:color w:val="000000"/>
                      <w:shd w:val="clear" w:color="auto" w:fill="FFFFFF"/>
                    </w:rPr>
                  </w:pPr>
                  <w:r w:rsidRPr="001571FD">
                    <w:rPr>
                      <w:rStyle w:val="normaltextrun"/>
                      <w:rFonts w:ascii="Calibri" w:hAnsi="Calibri" w:cs="Calibri"/>
                      <w:color w:val="000000"/>
                      <w:sz w:val="22"/>
                      <w:szCs w:val="22"/>
                      <w:shd w:val="clear" w:color="auto" w:fill="FFFFFF"/>
                    </w:rPr>
                    <w:t>Up to each N</w:t>
                  </w:r>
                  <w:r w:rsidR="00B4484F">
                    <w:rPr>
                      <w:rStyle w:val="normaltextrun"/>
                      <w:rFonts w:ascii="Calibri" w:hAnsi="Calibri" w:cs="Calibri"/>
                      <w:color w:val="000000"/>
                      <w:sz w:val="22"/>
                      <w:szCs w:val="22"/>
                      <w:shd w:val="clear" w:color="auto" w:fill="FFFFFF"/>
                    </w:rPr>
                    <w:t xml:space="preserve">ational Team </w:t>
                  </w:r>
                  <w:r w:rsidRPr="001571FD">
                    <w:rPr>
                      <w:rStyle w:val="normaltextrun"/>
                      <w:rFonts w:ascii="Calibri" w:hAnsi="Calibri" w:cs="Calibri"/>
                      <w:color w:val="000000"/>
                      <w:sz w:val="22"/>
                      <w:szCs w:val="22"/>
                      <w:shd w:val="clear" w:color="auto" w:fill="FFFFFF"/>
                    </w:rPr>
                    <w:t xml:space="preserve">to </w:t>
                  </w:r>
                  <w:r w:rsidR="00B4484F">
                    <w:rPr>
                      <w:rStyle w:val="normaltextrun"/>
                      <w:rFonts w:ascii="Calibri" w:hAnsi="Calibri" w:cs="Calibri"/>
                      <w:color w:val="000000"/>
                      <w:sz w:val="22"/>
                      <w:szCs w:val="22"/>
                      <w:shd w:val="clear" w:color="auto" w:fill="FFFFFF"/>
                    </w:rPr>
                    <w:t>evaluate</w:t>
                  </w:r>
                  <w:r w:rsidR="005F60FA">
                    <w:rPr>
                      <w:rStyle w:val="normaltextrun"/>
                      <w:rFonts w:ascii="Calibri" w:hAnsi="Calibri" w:cs="Calibri"/>
                      <w:color w:val="000000"/>
                      <w:shd w:val="clear" w:color="auto" w:fill="FFFFFF"/>
                    </w:rPr>
                    <w:t xml:space="preserve"> the impact on their National Transit Application</w:t>
                  </w:r>
                  <w:r w:rsidR="00523A18">
                    <w:rPr>
                      <w:rStyle w:val="normaltextrun"/>
                      <w:rFonts w:ascii="Calibri" w:hAnsi="Calibri" w:cs="Calibri"/>
                      <w:color w:val="000000"/>
                      <w:shd w:val="clear" w:color="auto" w:fill="FFFFFF"/>
                    </w:rPr>
                    <w:t xml:space="preserve"> and </w:t>
                  </w:r>
                  <w:r w:rsidR="00B4484F">
                    <w:rPr>
                      <w:rStyle w:val="normaltextrun"/>
                      <w:rFonts w:ascii="Calibri" w:hAnsi="Calibri" w:cs="Calibri"/>
                      <w:color w:val="000000"/>
                      <w:shd w:val="clear" w:color="auto" w:fill="FFFFFF"/>
                    </w:rPr>
                    <w:t>National Export Application (</w:t>
                  </w:r>
                  <w:r w:rsidR="00523A18">
                    <w:rPr>
                      <w:rStyle w:val="normaltextrun"/>
                      <w:rFonts w:ascii="Calibri" w:hAnsi="Calibri" w:cs="Calibri"/>
                      <w:color w:val="000000"/>
                      <w:shd w:val="clear" w:color="auto" w:fill="FFFFFF"/>
                    </w:rPr>
                    <w:t>AES</w:t>
                  </w:r>
                  <w:r w:rsidR="00B4484F">
                    <w:rPr>
                      <w:rStyle w:val="normaltextrun"/>
                      <w:rFonts w:ascii="Calibri" w:hAnsi="Calibri" w:cs="Calibri"/>
                      <w:color w:val="000000"/>
                      <w:shd w:val="clear" w:color="auto" w:fill="FFFFFF"/>
                    </w:rPr>
                    <w:t>)</w:t>
                  </w:r>
                  <w:r w:rsidR="005F60FA">
                    <w:rPr>
                      <w:rStyle w:val="normaltextrun"/>
                      <w:rFonts w:ascii="Calibri" w:hAnsi="Calibri" w:cs="Calibri"/>
                      <w:color w:val="000000"/>
                      <w:shd w:val="clear" w:color="auto" w:fill="FFFFFF"/>
                    </w:rPr>
                    <w:t>.</w:t>
                  </w:r>
                  <w:r w:rsidR="00A112E5">
                    <w:rPr>
                      <w:rStyle w:val="normaltextrun"/>
                      <w:rFonts w:ascii="Calibri" w:hAnsi="Calibri" w:cs="Calibri"/>
                      <w:color w:val="000000"/>
                      <w:shd w:val="clear" w:color="auto" w:fill="FFFFFF"/>
                    </w:rPr>
                    <w:t xml:space="preserve"> </w:t>
                  </w:r>
                </w:p>
                <w:p w14:paraId="22D1497B" w14:textId="7F3AB570" w:rsidR="00A112E5" w:rsidRPr="00B1748D" w:rsidRDefault="00A112E5" w:rsidP="008F2C1A">
                  <w:pPr>
                    <w:spacing w:before="120"/>
                    <w:rPr>
                      <w:rFonts w:asciiTheme="minorHAnsi" w:hAnsiTheme="minorHAnsi" w:cstheme="minorHAnsi"/>
                      <w:sz w:val="22"/>
                      <w:szCs w:val="22"/>
                      <w:lang w:val="en-US"/>
                    </w:rPr>
                  </w:pPr>
                  <w:r>
                    <w:rPr>
                      <w:rFonts w:asciiTheme="minorHAnsi" w:hAnsiTheme="minorHAnsi" w:cstheme="minorHAnsi"/>
                      <w:sz w:val="22"/>
                      <w:szCs w:val="22"/>
                      <w:lang w:val="en-US"/>
                    </w:rPr>
                    <w:t>Only impacting the MS (and the CTC interested to apply the same approach).</w:t>
                  </w:r>
                </w:p>
              </w:tc>
            </w:tr>
          </w:tbl>
          <w:p w14:paraId="65241BE0" w14:textId="77777777" w:rsidR="008F2C1A" w:rsidRPr="00B1748D" w:rsidRDefault="008F2C1A" w:rsidP="00935EF2">
            <w:pPr>
              <w:spacing w:before="120"/>
              <w:rPr>
                <w:rFonts w:asciiTheme="minorHAnsi" w:hAnsiTheme="minorHAnsi" w:cstheme="minorHAnsi"/>
                <w:b/>
                <w:sz w:val="22"/>
                <w:szCs w:val="22"/>
              </w:rPr>
            </w:pPr>
          </w:p>
        </w:tc>
      </w:tr>
    </w:tbl>
    <w:p w14:paraId="7AA8402C" w14:textId="77777777" w:rsidR="00202E95" w:rsidRDefault="00202E95" w:rsidP="00202E95">
      <w:pPr>
        <w:autoSpaceDE w:val="0"/>
        <w:autoSpaceDN w:val="0"/>
        <w:adjustRightInd w:val="0"/>
        <w:rPr>
          <w:rFonts w:asciiTheme="minorHAnsi" w:hAnsiTheme="minorHAnsi" w:cs="Arial"/>
        </w:rPr>
      </w:pPr>
    </w:p>
    <w:p w14:paraId="07D8FC13" w14:textId="77777777" w:rsidR="00306DBB" w:rsidRPr="00074158" w:rsidRDefault="00306DBB" w:rsidP="00202E95">
      <w:pPr>
        <w:autoSpaceDE w:val="0"/>
        <w:autoSpaceDN w:val="0"/>
        <w:adjustRightInd w:val="0"/>
        <w:rPr>
          <w:rFonts w:asciiTheme="minorHAnsi" w:hAnsiTheme="minorHAnsi" w:cs="Arial"/>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122"/>
        <w:gridCol w:w="1678"/>
        <w:gridCol w:w="4756"/>
      </w:tblGrid>
      <w:tr w:rsidR="00202E95" w:rsidRPr="00074158" w14:paraId="1CC0D658" w14:textId="77777777" w:rsidTr="000B4256">
        <w:tc>
          <w:tcPr>
            <w:tcW w:w="9605" w:type="dxa"/>
            <w:gridSpan w:val="4"/>
            <w:shd w:val="clear" w:color="auto" w:fill="D9D9D9" w:themeFill="background1" w:themeFillShade="D9"/>
          </w:tcPr>
          <w:p w14:paraId="23B2C874" w14:textId="77777777" w:rsidR="00202E95" w:rsidRPr="00074158" w:rsidRDefault="00202E95" w:rsidP="000B4256">
            <w:pPr>
              <w:rPr>
                <w:rFonts w:asciiTheme="minorHAnsi" w:hAnsiTheme="minorHAnsi" w:cs="Arial"/>
                <w:b/>
                <w:bCs/>
              </w:rPr>
            </w:pPr>
            <w:r w:rsidRPr="00074158">
              <w:rPr>
                <w:rFonts w:asciiTheme="minorHAnsi" w:hAnsiTheme="minorHAnsi" w:cs="Arial"/>
                <w:b/>
                <w:bCs/>
              </w:rPr>
              <w:t>Document History</w:t>
            </w:r>
          </w:p>
        </w:tc>
      </w:tr>
      <w:tr w:rsidR="00202E95" w:rsidRPr="00074158" w14:paraId="5A478738" w14:textId="77777777" w:rsidTr="000B4256">
        <w:trPr>
          <w:trHeight w:val="284"/>
        </w:trPr>
        <w:tc>
          <w:tcPr>
            <w:tcW w:w="1049" w:type="dxa"/>
          </w:tcPr>
          <w:p w14:paraId="2CEBBD65" w14:textId="77777777" w:rsidR="00202E95" w:rsidRPr="00074158" w:rsidRDefault="00202E95" w:rsidP="000B4256">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122" w:type="dxa"/>
          </w:tcPr>
          <w:p w14:paraId="6ACD93D8" w14:textId="77777777" w:rsidR="00202E95" w:rsidRPr="00074158" w:rsidRDefault="00202E95" w:rsidP="000B4256">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678" w:type="dxa"/>
          </w:tcPr>
          <w:p w14:paraId="6BADC299" w14:textId="77777777" w:rsidR="00202E95" w:rsidRPr="00074158" w:rsidRDefault="00202E95" w:rsidP="000B4256">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756" w:type="dxa"/>
          </w:tcPr>
          <w:p w14:paraId="040F4E9D" w14:textId="77777777" w:rsidR="00202E95" w:rsidRPr="00074158" w:rsidRDefault="00202E95" w:rsidP="000B4256">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2F7334" w:rsidRPr="00074158" w14:paraId="505925FA" w14:textId="77777777" w:rsidTr="000B4256">
        <w:trPr>
          <w:trHeight w:val="284"/>
        </w:trPr>
        <w:tc>
          <w:tcPr>
            <w:tcW w:w="1049" w:type="dxa"/>
          </w:tcPr>
          <w:p w14:paraId="062DCEA2" w14:textId="67F3B1BB" w:rsidR="002F7334" w:rsidRPr="006B1220" w:rsidRDefault="002F7334" w:rsidP="000B4256">
            <w:pPr>
              <w:spacing w:before="60"/>
              <w:rPr>
                <w:rFonts w:asciiTheme="minorHAnsi" w:hAnsiTheme="minorHAnsi" w:cs="Arial"/>
                <w:sz w:val="22"/>
                <w:szCs w:val="22"/>
                <w:lang w:val="de-DE"/>
              </w:rPr>
            </w:pPr>
            <w:r>
              <w:rPr>
                <w:rFonts w:asciiTheme="minorHAnsi" w:hAnsiTheme="minorHAnsi" w:cs="Arial"/>
                <w:sz w:val="22"/>
                <w:szCs w:val="22"/>
                <w:lang w:val="de-DE"/>
              </w:rPr>
              <w:t>v1.10</w:t>
            </w:r>
          </w:p>
        </w:tc>
        <w:tc>
          <w:tcPr>
            <w:tcW w:w="2122" w:type="dxa"/>
          </w:tcPr>
          <w:p w14:paraId="265CD978" w14:textId="4EF00BDA" w:rsidR="002F7334" w:rsidRPr="006B1220" w:rsidRDefault="002F7334" w:rsidP="000B4256">
            <w:pPr>
              <w:spacing w:before="60"/>
              <w:rPr>
                <w:rFonts w:asciiTheme="minorHAnsi" w:hAnsiTheme="minorHAnsi" w:cs="Arial"/>
                <w:sz w:val="22"/>
                <w:szCs w:val="22"/>
              </w:rPr>
            </w:pPr>
            <w:proofErr w:type="spellStart"/>
            <w:r>
              <w:rPr>
                <w:rFonts w:asciiTheme="minorHAnsi" w:hAnsiTheme="minorHAnsi" w:cs="Arial"/>
                <w:sz w:val="22"/>
                <w:szCs w:val="22"/>
              </w:rPr>
              <w:t>SfR</w:t>
            </w:r>
            <w:proofErr w:type="spellEnd"/>
            <w:r>
              <w:rPr>
                <w:rFonts w:asciiTheme="minorHAnsi" w:hAnsiTheme="minorHAnsi" w:cs="Arial"/>
                <w:sz w:val="22"/>
                <w:szCs w:val="22"/>
              </w:rPr>
              <w:t>-NPM</w:t>
            </w:r>
          </w:p>
        </w:tc>
        <w:tc>
          <w:tcPr>
            <w:tcW w:w="1678" w:type="dxa"/>
          </w:tcPr>
          <w:p w14:paraId="530FA869" w14:textId="097ED284" w:rsidR="002F7334" w:rsidRPr="002F7334" w:rsidRDefault="002F7334" w:rsidP="000B4256">
            <w:pPr>
              <w:spacing w:before="60"/>
              <w:rPr>
                <w:rFonts w:asciiTheme="minorHAnsi" w:hAnsiTheme="minorHAnsi" w:cs="Arial"/>
                <w:sz w:val="22"/>
                <w:szCs w:val="22"/>
                <w:lang w:val="fr-BE"/>
              </w:rPr>
            </w:pPr>
            <w:r>
              <w:rPr>
                <w:rFonts w:asciiTheme="minorHAnsi" w:hAnsiTheme="minorHAnsi" w:cs="Arial"/>
                <w:noProof/>
                <w:sz w:val="22"/>
                <w:szCs w:val="22"/>
                <w:lang w:val="fr-BE"/>
              </w:rPr>
              <w:t>28</w:t>
            </w:r>
            <w:r w:rsidR="00523A18">
              <w:rPr>
                <w:rFonts w:asciiTheme="minorHAnsi" w:hAnsiTheme="minorHAnsi" w:cs="Arial"/>
                <w:noProof/>
                <w:sz w:val="22"/>
                <w:szCs w:val="22"/>
                <w:lang w:val="fr-BE"/>
              </w:rPr>
              <w:t>/</w:t>
            </w:r>
            <w:r>
              <w:rPr>
                <w:rFonts w:asciiTheme="minorHAnsi" w:hAnsiTheme="minorHAnsi" w:cs="Arial"/>
                <w:noProof/>
                <w:sz w:val="22"/>
                <w:szCs w:val="22"/>
                <w:lang w:val="fr-BE"/>
              </w:rPr>
              <w:t>05</w:t>
            </w:r>
            <w:r w:rsidR="00523A18">
              <w:rPr>
                <w:rFonts w:asciiTheme="minorHAnsi" w:hAnsiTheme="minorHAnsi" w:cs="Arial"/>
                <w:noProof/>
                <w:sz w:val="22"/>
                <w:szCs w:val="22"/>
                <w:lang w:val="fr-BE"/>
              </w:rPr>
              <w:t>/</w:t>
            </w:r>
            <w:r>
              <w:rPr>
                <w:rFonts w:asciiTheme="minorHAnsi" w:hAnsiTheme="minorHAnsi" w:cs="Arial"/>
                <w:noProof/>
                <w:sz w:val="22"/>
                <w:szCs w:val="22"/>
                <w:lang w:val="fr-BE"/>
              </w:rPr>
              <w:t>2025</w:t>
            </w:r>
          </w:p>
        </w:tc>
        <w:tc>
          <w:tcPr>
            <w:tcW w:w="4756" w:type="dxa"/>
          </w:tcPr>
          <w:p w14:paraId="1ABC997E" w14:textId="27D33678" w:rsidR="002F7334" w:rsidRDefault="002F7334" w:rsidP="000B4256">
            <w:pPr>
              <w:spacing w:before="60"/>
              <w:rPr>
                <w:rFonts w:asciiTheme="minorHAnsi" w:hAnsiTheme="minorHAnsi" w:cs="Arial"/>
                <w:i/>
                <w:sz w:val="22"/>
                <w:szCs w:val="22"/>
              </w:rPr>
            </w:pPr>
            <w:r>
              <w:rPr>
                <w:rFonts w:asciiTheme="minorHAnsi" w:hAnsiTheme="minorHAnsi" w:cs="Arial"/>
                <w:i/>
                <w:sz w:val="22"/>
                <w:szCs w:val="22"/>
              </w:rPr>
              <w:t>Published on CIRCABC, aligned to the DDNXA-5.16.1-v1.00 (</w:t>
            </w:r>
            <w:proofErr w:type="spellStart"/>
            <w:r>
              <w:rPr>
                <w:rFonts w:asciiTheme="minorHAnsi" w:hAnsiTheme="minorHAnsi" w:cs="Arial"/>
                <w:i/>
                <w:sz w:val="22"/>
                <w:szCs w:val="22"/>
              </w:rPr>
              <w:t>SfR</w:t>
            </w:r>
            <w:proofErr w:type="spellEnd"/>
            <w:r>
              <w:rPr>
                <w:rFonts w:asciiTheme="minorHAnsi" w:hAnsiTheme="minorHAnsi" w:cs="Arial"/>
                <w:i/>
                <w:sz w:val="22"/>
                <w:szCs w:val="22"/>
              </w:rPr>
              <w:t>-NPM)</w:t>
            </w:r>
          </w:p>
        </w:tc>
      </w:tr>
      <w:tr w:rsidR="00523A18" w:rsidRPr="00074158" w14:paraId="45866751" w14:textId="77777777" w:rsidTr="000B4256">
        <w:trPr>
          <w:trHeight w:val="284"/>
        </w:trPr>
        <w:tc>
          <w:tcPr>
            <w:tcW w:w="1049" w:type="dxa"/>
          </w:tcPr>
          <w:p w14:paraId="6A2184EE" w14:textId="5E81A616" w:rsidR="00523A18" w:rsidRDefault="00523A18" w:rsidP="00523A18">
            <w:pPr>
              <w:spacing w:before="60"/>
              <w:rPr>
                <w:rFonts w:asciiTheme="minorHAnsi" w:hAnsiTheme="minorHAnsi" w:cs="Arial"/>
                <w:sz w:val="22"/>
                <w:szCs w:val="22"/>
                <w:lang w:val="de-DE"/>
              </w:rPr>
            </w:pPr>
            <w:r w:rsidRPr="008015DD">
              <w:rPr>
                <w:rFonts w:asciiTheme="minorHAnsi" w:hAnsiTheme="minorHAnsi" w:cs="Arial"/>
                <w:sz w:val="22"/>
                <w:szCs w:val="22"/>
              </w:rPr>
              <w:t>v1.</w:t>
            </w:r>
            <w:r>
              <w:rPr>
                <w:rFonts w:asciiTheme="minorHAnsi" w:hAnsiTheme="minorHAnsi" w:cs="Arial"/>
                <w:sz w:val="22"/>
                <w:szCs w:val="22"/>
              </w:rPr>
              <w:t>20</w:t>
            </w:r>
          </w:p>
        </w:tc>
        <w:tc>
          <w:tcPr>
            <w:tcW w:w="2122" w:type="dxa"/>
          </w:tcPr>
          <w:p w14:paraId="22F593BA" w14:textId="04E98751" w:rsidR="00523A18" w:rsidRDefault="00523A18" w:rsidP="00523A18">
            <w:pPr>
              <w:spacing w:before="60"/>
              <w:rPr>
                <w:rFonts w:asciiTheme="minorHAnsi" w:hAnsiTheme="minorHAnsi" w:cs="Arial"/>
                <w:sz w:val="22"/>
                <w:szCs w:val="22"/>
              </w:rPr>
            </w:pPr>
            <w:proofErr w:type="spellStart"/>
            <w:r>
              <w:rPr>
                <w:rFonts w:asciiTheme="minorHAnsi" w:hAnsiTheme="minorHAnsi" w:cs="Arial"/>
                <w:sz w:val="22"/>
                <w:szCs w:val="22"/>
              </w:rPr>
              <w:t>SfA</w:t>
            </w:r>
            <w:proofErr w:type="spellEnd"/>
            <w:r>
              <w:rPr>
                <w:rFonts w:asciiTheme="minorHAnsi" w:hAnsiTheme="minorHAnsi" w:cs="Arial"/>
                <w:sz w:val="22"/>
                <w:szCs w:val="22"/>
              </w:rPr>
              <w:t xml:space="preserve"> to NPM </w:t>
            </w:r>
          </w:p>
        </w:tc>
        <w:tc>
          <w:tcPr>
            <w:tcW w:w="1678" w:type="dxa"/>
          </w:tcPr>
          <w:p w14:paraId="42310450" w14:textId="4796592B" w:rsidR="00523A18" w:rsidRDefault="00523A18" w:rsidP="00523A18">
            <w:pPr>
              <w:spacing w:before="60"/>
              <w:rPr>
                <w:rFonts w:asciiTheme="minorHAnsi" w:hAnsiTheme="minorHAnsi" w:cs="Arial"/>
                <w:noProof/>
                <w:sz w:val="22"/>
                <w:szCs w:val="22"/>
                <w:lang w:val="fr-BE"/>
              </w:rPr>
            </w:pPr>
            <w:r>
              <w:rPr>
                <w:rFonts w:asciiTheme="minorHAnsi" w:hAnsiTheme="minorHAnsi" w:cs="Arial"/>
                <w:sz w:val="22"/>
                <w:szCs w:val="22"/>
              </w:rPr>
              <w:t>28/</w:t>
            </w:r>
            <w:r w:rsidRPr="008015DD">
              <w:rPr>
                <w:rFonts w:asciiTheme="minorHAnsi" w:hAnsiTheme="minorHAnsi" w:cs="Arial"/>
                <w:sz w:val="22"/>
                <w:szCs w:val="22"/>
              </w:rPr>
              <w:t>05</w:t>
            </w:r>
            <w:r>
              <w:rPr>
                <w:rFonts w:asciiTheme="minorHAnsi" w:hAnsiTheme="minorHAnsi" w:cs="Arial"/>
                <w:sz w:val="22"/>
                <w:szCs w:val="22"/>
              </w:rPr>
              <w:t>/</w:t>
            </w:r>
            <w:r w:rsidRPr="008015DD">
              <w:rPr>
                <w:rFonts w:asciiTheme="minorHAnsi" w:hAnsiTheme="minorHAnsi" w:cs="Arial"/>
                <w:sz w:val="22"/>
                <w:szCs w:val="22"/>
              </w:rPr>
              <w:t>2025</w:t>
            </w:r>
          </w:p>
        </w:tc>
        <w:tc>
          <w:tcPr>
            <w:tcW w:w="4756" w:type="dxa"/>
          </w:tcPr>
          <w:p w14:paraId="2B21AB26" w14:textId="4033530F" w:rsidR="00523A18" w:rsidRDefault="00523A18" w:rsidP="00523A18">
            <w:pPr>
              <w:spacing w:before="60"/>
              <w:rPr>
                <w:rFonts w:asciiTheme="minorHAnsi" w:hAnsiTheme="minorHAnsi" w:cs="Arial"/>
                <w:i/>
                <w:sz w:val="22"/>
                <w:szCs w:val="22"/>
              </w:rPr>
            </w:pPr>
            <w:r>
              <w:rPr>
                <w:rFonts w:asciiTheme="minorHAnsi" w:hAnsiTheme="minorHAnsi" w:cs="Arial"/>
                <w:i/>
                <w:sz w:val="22"/>
                <w:szCs w:val="22"/>
              </w:rPr>
              <w:t>Published on CIRCABC</w:t>
            </w:r>
            <w:r w:rsidR="009541B7">
              <w:rPr>
                <w:rFonts w:asciiTheme="minorHAnsi" w:hAnsiTheme="minorHAnsi" w:cs="Arial"/>
                <w:i/>
                <w:sz w:val="22"/>
                <w:szCs w:val="22"/>
              </w:rPr>
              <w:t xml:space="preserve"> as </w:t>
            </w:r>
            <w:proofErr w:type="spellStart"/>
            <w:r w:rsidR="009541B7">
              <w:rPr>
                <w:rFonts w:asciiTheme="minorHAnsi" w:hAnsiTheme="minorHAnsi" w:cs="Arial"/>
                <w:i/>
                <w:sz w:val="22"/>
                <w:szCs w:val="22"/>
              </w:rPr>
              <w:t>SfA</w:t>
            </w:r>
            <w:proofErr w:type="spellEnd"/>
            <w:r w:rsidR="009541B7">
              <w:rPr>
                <w:rFonts w:asciiTheme="minorHAnsi" w:hAnsiTheme="minorHAnsi" w:cs="Arial"/>
                <w:i/>
                <w:sz w:val="22"/>
                <w:szCs w:val="22"/>
              </w:rPr>
              <w:t xml:space="preserve">-NPM, following the presentation in NCTS </w:t>
            </w:r>
            <w:proofErr w:type="spellStart"/>
            <w:r w:rsidR="009541B7">
              <w:rPr>
                <w:rFonts w:asciiTheme="minorHAnsi" w:hAnsiTheme="minorHAnsi" w:cs="Arial"/>
                <w:i/>
                <w:sz w:val="22"/>
                <w:szCs w:val="22"/>
              </w:rPr>
              <w:t>WebEx</w:t>
            </w:r>
            <w:proofErr w:type="spellEnd"/>
            <w:r w:rsidR="009541B7">
              <w:rPr>
                <w:rFonts w:asciiTheme="minorHAnsi" w:hAnsiTheme="minorHAnsi" w:cs="Arial"/>
                <w:i/>
                <w:sz w:val="22"/>
                <w:szCs w:val="22"/>
              </w:rPr>
              <w:t xml:space="preserve"> meeting, on 28/05</w:t>
            </w:r>
            <w:r>
              <w:rPr>
                <w:rFonts w:asciiTheme="minorHAnsi" w:hAnsiTheme="minorHAnsi" w:cs="Arial"/>
                <w:i/>
                <w:sz w:val="22"/>
                <w:szCs w:val="22"/>
              </w:rPr>
              <w:t>.</w:t>
            </w:r>
          </w:p>
          <w:p w14:paraId="6D7F3E50" w14:textId="58DB835E" w:rsidR="00523A18" w:rsidRDefault="00523A18" w:rsidP="00523A18">
            <w:pPr>
              <w:spacing w:before="60"/>
              <w:rPr>
                <w:rFonts w:asciiTheme="minorHAnsi" w:hAnsiTheme="minorHAnsi" w:cs="Arial"/>
                <w:i/>
                <w:sz w:val="22"/>
                <w:szCs w:val="22"/>
              </w:rPr>
            </w:pPr>
            <w:r>
              <w:rPr>
                <w:rFonts w:asciiTheme="minorHAnsi" w:hAnsiTheme="minorHAnsi" w:cs="Arial"/>
                <w:i/>
                <w:sz w:val="22"/>
                <w:szCs w:val="22"/>
              </w:rPr>
              <w:t>Version cleaned, used to produce the DDNTA-6.4.1-v1.00.</w:t>
            </w:r>
          </w:p>
        </w:tc>
      </w:tr>
      <w:tr w:rsidR="00BA144D" w:rsidRPr="00074158" w14:paraId="435C3F18" w14:textId="77777777" w:rsidTr="000B4256">
        <w:trPr>
          <w:trHeight w:val="284"/>
        </w:trPr>
        <w:tc>
          <w:tcPr>
            <w:tcW w:w="1049" w:type="dxa"/>
          </w:tcPr>
          <w:p w14:paraId="12F18D9B" w14:textId="5A07CCBE" w:rsidR="00BA144D" w:rsidRPr="008015DD" w:rsidRDefault="00BA144D" w:rsidP="00523A18">
            <w:pPr>
              <w:spacing w:before="60"/>
              <w:rPr>
                <w:rFonts w:asciiTheme="minorHAnsi" w:hAnsiTheme="minorHAnsi" w:cs="Arial"/>
                <w:sz w:val="22"/>
                <w:szCs w:val="22"/>
              </w:rPr>
            </w:pPr>
            <w:r>
              <w:rPr>
                <w:rFonts w:asciiTheme="minorHAnsi" w:hAnsiTheme="minorHAnsi" w:cs="Arial"/>
                <w:sz w:val="22"/>
                <w:szCs w:val="22"/>
              </w:rPr>
              <w:t>v1.</w:t>
            </w:r>
            <w:r w:rsidR="00B4484F">
              <w:rPr>
                <w:rFonts w:asciiTheme="minorHAnsi" w:hAnsiTheme="minorHAnsi" w:cs="Arial"/>
                <w:sz w:val="22"/>
                <w:szCs w:val="22"/>
              </w:rPr>
              <w:t>30</w:t>
            </w:r>
          </w:p>
        </w:tc>
        <w:tc>
          <w:tcPr>
            <w:tcW w:w="2122" w:type="dxa"/>
          </w:tcPr>
          <w:p w14:paraId="57D23625" w14:textId="163F1200" w:rsidR="00BA144D" w:rsidRDefault="00B4484F" w:rsidP="00523A18">
            <w:pPr>
              <w:spacing w:before="60"/>
              <w:rPr>
                <w:rFonts w:asciiTheme="minorHAnsi" w:hAnsiTheme="minorHAnsi" w:cs="Arial"/>
                <w:sz w:val="22"/>
                <w:szCs w:val="22"/>
              </w:rPr>
            </w:pPr>
            <w:r>
              <w:rPr>
                <w:rFonts w:asciiTheme="minorHAnsi" w:hAnsiTheme="minorHAnsi" w:cs="Arial"/>
                <w:sz w:val="22"/>
                <w:szCs w:val="22"/>
              </w:rPr>
              <w:t>DDNTA_RFC ACCEPTED by NPM + implementation details</w:t>
            </w:r>
          </w:p>
        </w:tc>
        <w:tc>
          <w:tcPr>
            <w:tcW w:w="1678" w:type="dxa"/>
          </w:tcPr>
          <w:p w14:paraId="3674042E" w14:textId="7AC58AE7" w:rsidR="00BA144D" w:rsidRDefault="00156C1D" w:rsidP="00523A18">
            <w:pPr>
              <w:spacing w:before="60"/>
              <w:rPr>
                <w:rFonts w:asciiTheme="minorHAnsi" w:hAnsiTheme="minorHAnsi" w:cs="Arial"/>
                <w:sz w:val="22"/>
                <w:szCs w:val="22"/>
              </w:rPr>
            </w:pPr>
            <w:r>
              <w:rPr>
                <w:rFonts w:asciiTheme="minorHAnsi" w:hAnsiTheme="minorHAnsi" w:cs="Arial"/>
                <w:sz w:val="22"/>
                <w:szCs w:val="22"/>
              </w:rPr>
              <w:t>1</w:t>
            </w:r>
            <w:r w:rsidR="00BA144D">
              <w:rPr>
                <w:rFonts w:asciiTheme="minorHAnsi" w:hAnsiTheme="minorHAnsi" w:cs="Arial"/>
                <w:sz w:val="22"/>
                <w:szCs w:val="22"/>
              </w:rPr>
              <w:t>3</w:t>
            </w:r>
            <w:r w:rsidR="00BA144D" w:rsidRPr="008015DD">
              <w:rPr>
                <w:rFonts w:asciiTheme="minorHAnsi" w:hAnsiTheme="minorHAnsi" w:cs="Arial"/>
                <w:sz w:val="22"/>
                <w:szCs w:val="22"/>
              </w:rPr>
              <w:t>/0</w:t>
            </w:r>
            <w:r w:rsidR="00BA144D">
              <w:rPr>
                <w:rFonts w:asciiTheme="minorHAnsi" w:hAnsiTheme="minorHAnsi" w:cs="Arial"/>
                <w:sz w:val="22"/>
                <w:szCs w:val="22"/>
              </w:rPr>
              <w:t>6</w:t>
            </w:r>
            <w:r w:rsidR="00BA144D" w:rsidRPr="008015DD">
              <w:rPr>
                <w:rFonts w:asciiTheme="minorHAnsi" w:hAnsiTheme="minorHAnsi" w:cs="Arial"/>
                <w:sz w:val="22"/>
                <w:szCs w:val="22"/>
              </w:rPr>
              <w:t>/2025</w:t>
            </w:r>
          </w:p>
        </w:tc>
        <w:tc>
          <w:tcPr>
            <w:tcW w:w="4756" w:type="dxa"/>
          </w:tcPr>
          <w:p w14:paraId="36948BD7" w14:textId="0913B427" w:rsidR="00A112E5" w:rsidRPr="0035374E" w:rsidRDefault="00A112E5" w:rsidP="00A112E5">
            <w:pPr>
              <w:spacing w:before="60" w:line="259" w:lineRule="auto"/>
              <w:rPr>
                <w:rFonts w:asciiTheme="minorHAnsi" w:hAnsiTheme="minorHAnsi" w:cs="Arial"/>
                <w:i/>
                <w:color w:val="00B050"/>
                <w:sz w:val="22"/>
                <w:szCs w:val="22"/>
              </w:rPr>
            </w:pPr>
            <w:r w:rsidRPr="0035374E">
              <w:rPr>
                <w:rFonts w:asciiTheme="minorHAnsi" w:hAnsiTheme="minorHAnsi" w:cs="Arial"/>
                <w:i/>
                <w:color w:val="00B050"/>
                <w:sz w:val="22"/>
                <w:szCs w:val="22"/>
              </w:rPr>
              <w:t xml:space="preserve">Additional details included, to trace precisely the change applied for the DDNTA </w:t>
            </w:r>
            <w:r>
              <w:rPr>
                <w:rFonts w:asciiTheme="minorHAnsi" w:hAnsiTheme="minorHAnsi" w:cs="Arial"/>
                <w:i/>
                <w:color w:val="00B050"/>
                <w:sz w:val="22"/>
                <w:szCs w:val="22"/>
              </w:rPr>
              <w:t>Q2</w:t>
            </w:r>
            <w:r w:rsidRPr="0035374E">
              <w:rPr>
                <w:rFonts w:asciiTheme="minorHAnsi" w:hAnsiTheme="minorHAnsi" w:cs="Arial"/>
                <w:i/>
                <w:color w:val="00B050"/>
                <w:sz w:val="22"/>
                <w:szCs w:val="22"/>
              </w:rPr>
              <w:t xml:space="preserve">, to avoid any possible confusion about the </w:t>
            </w:r>
            <w:r>
              <w:rPr>
                <w:rFonts w:asciiTheme="minorHAnsi" w:hAnsiTheme="minorHAnsi" w:cs="Arial"/>
                <w:i/>
                <w:color w:val="00B050"/>
                <w:sz w:val="22"/>
                <w:szCs w:val="22"/>
              </w:rPr>
              <w:t xml:space="preserve">update of </w:t>
            </w:r>
            <w:r w:rsidRPr="00C15B03">
              <w:rPr>
                <w:rFonts w:asciiTheme="minorHAnsi" w:hAnsiTheme="minorHAnsi" w:cs="Arial"/>
                <w:i/>
                <w:sz w:val="22"/>
                <w:szCs w:val="22"/>
                <w:highlight w:val="green"/>
              </w:rPr>
              <w:t>R0720</w:t>
            </w:r>
            <w:r w:rsidRPr="0035374E">
              <w:rPr>
                <w:rFonts w:asciiTheme="minorHAnsi" w:hAnsiTheme="minorHAnsi" w:cs="Arial"/>
                <w:i/>
                <w:color w:val="00B050"/>
                <w:sz w:val="22"/>
                <w:szCs w:val="22"/>
              </w:rPr>
              <w:t xml:space="preserve">. </w:t>
            </w:r>
          </w:p>
          <w:p w14:paraId="1BD13147" w14:textId="35B8489C" w:rsidR="00A112E5" w:rsidRDefault="00A112E5" w:rsidP="00A112E5">
            <w:pPr>
              <w:spacing w:before="60"/>
              <w:rPr>
                <w:rFonts w:asciiTheme="minorHAnsi" w:hAnsiTheme="minorHAnsi" w:cs="Arial"/>
                <w:i/>
                <w:sz w:val="22"/>
                <w:szCs w:val="22"/>
              </w:rPr>
            </w:pPr>
            <w:r w:rsidRPr="0035374E">
              <w:rPr>
                <w:rFonts w:asciiTheme="minorHAnsi" w:hAnsiTheme="minorHAnsi" w:cs="Arial"/>
                <w:i/>
                <w:color w:val="00B050"/>
                <w:sz w:val="22"/>
                <w:szCs w:val="22"/>
              </w:rPr>
              <w:t>(</w:t>
            </w:r>
            <w:r w:rsidRPr="00C15B03">
              <w:rPr>
                <w:rFonts w:asciiTheme="minorHAnsi" w:hAnsiTheme="minorHAnsi" w:cs="Arial"/>
                <w:i/>
                <w:sz w:val="22"/>
                <w:szCs w:val="22"/>
                <w:highlight w:val="green"/>
              </w:rPr>
              <w:t>see Page 7-8</w:t>
            </w:r>
            <w:r w:rsidRPr="0035374E">
              <w:rPr>
                <w:rFonts w:asciiTheme="minorHAnsi" w:hAnsiTheme="minorHAnsi" w:cs="Arial"/>
                <w:i/>
                <w:color w:val="00B050"/>
                <w:sz w:val="22"/>
                <w:szCs w:val="22"/>
              </w:rPr>
              <w:t>)</w:t>
            </w:r>
          </w:p>
        </w:tc>
      </w:tr>
    </w:tbl>
    <w:p w14:paraId="7C3C81E2" w14:textId="77777777" w:rsidR="00202E95" w:rsidRPr="00074158" w:rsidRDefault="00202E95" w:rsidP="002F7334">
      <w:pPr>
        <w:rPr>
          <w:rFonts w:asciiTheme="minorHAnsi" w:hAnsiTheme="minorHAnsi" w:cs="Calibri"/>
        </w:rPr>
      </w:pPr>
    </w:p>
    <w:sectPr w:rsidR="00202E95" w:rsidRPr="00074158" w:rsidSect="003E0CFB">
      <w:headerReference w:type="even" r:id="rId17"/>
      <w:headerReference w:type="default" r:id="rId18"/>
      <w:footerReference w:type="even" r:id="rId19"/>
      <w:footerReference w:type="default" r:id="rId20"/>
      <w:headerReference w:type="first" r:id="rId21"/>
      <w:footerReference w:type="first" r:id="rId22"/>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DB637F" w:rsidRDefault="00DB637F" w:rsidP="004D5D73">
      <w:r>
        <w:separator/>
      </w:r>
    </w:p>
  </w:endnote>
  <w:endnote w:type="continuationSeparator" w:id="0">
    <w:p w14:paraId="5018236F" w14:textId="77777777" w:rsidR="00DB637F" w:rsidRDefault="00DB637F"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DEA48" w14:textId="77777777" w:rsidR="00642B43" w:rsidRDefault="00642B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6"/>
      <w:gridCol w:w="1458"/>
    </w:tblGrid>
    <w:tr w:rsidR="00DB637F" w:rsidRPr="00C80B22" w14:paraId="0253C7CC" w14:textId="77777777" w:rsidTr="00C80B22">
      <w:tc>
        <w:tcPr>
          <w:tcW w:w="8188" w:type="dxa"/>
        </w:tcPr>
        <w:p w14:paraId="725FBF4A" w14:textId="204F0D39" w:rsidR="00DB637F" w:rsidRPr="00F53722" w:rsidRDefault="005555D0"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977E70">
            <w:rPr>
              <w:rFonts w:ascii="Arial" w:hAnsi="Arial" w:cs="Arial"/>
              <w:noProof/>
              <w:sz w:val="18"/>
              <w:szCs w:val="22"/>
              <w:lang w:eastAsia="en-US"/>
            </w:rPr>
            <w:t>RFC_NCTS-P6_</w:t>
          </w:r>
          <w:r w:rsidR="00977E70" w:rsidRPr="00977E70">
            <w:rPr>
              <w:rFonts w:ascii="Arial" w:hAnsi="Arial" w:cs="Arial"/>
              <w:noProof/>
              <w:sz w:val="18"/>
              <w:szCs w:val="22"/>
              <w:lang w:val="en-US" w:eastAsia="en-US"/>
            </w:rPr>
            <w:t>0309</w:t>
          </w:r>
          <w:r w:rsidR="00977E70">
            <w:rPr>
              <w:rFonts w:ascii="Arial" w:hAnsi="Arial" w:cs="Arial"/>
              <w:noProof/>
              <w:sz w:val="18"/>
              <w:szCs w:val="22"/>
              <w:lang w:eastAsia="en-US"/>
            </w:rPr>
            <w:t>_</w:t>
          </w:r>
          <w:r w:rsidR="00977E70" w:rsidRPr="00977E70">
            <w:rPr>
              <w:rFonts w:ascii="Arial" w:hAnsi="Arial" w:cs="Arial"/>
              <w:noProof/>
              <w:sz w:val="18"/>
              <w:szCs w:val="22"/>
              <w:lang w:val="en-US" w:eastAsia="en-US"/>
            </w:rPr>
            <w:t>IAR-UCCNCTSP6-287-v1.30</w:t>
          </w:r>
          <w:r w:rsidR="00977E70">
            <w:rPr>
              <w:rFonts w:ascii="Arial" w:hAnsi="Arial" w:cs="Arial"/>
              <w:noProof/>
              <w:sz w:val="18"/>
              <w:szCs w:val="22"/>
              <w:lang w:eastAsia="en-US"/>
            </w:rPr>
            <w:t>(ACC-by-NPM+IMPL).docx</w:t>
          </w:r>
          <w:r>
            <w:rPr>
              <w:rFonts w:ascii="Arial" w:hAnsi="Arial" w:cs="Arial"/>
              <w:noProof/>
              <w:sz w:val="18"/>
              <w:szCs w:val="22"/>
              <w:lang w:eastAsia="en-US"/>
            </w:rPr>
            <w:fldChar w:fldCharType="end"/>
          </w:r>
        </w:p>
      </w:tc>
      <w:tc>
        <w:tcPr>
          <w:tcW w:w="1525" w:type="dxa"/>
        </w:tcPr>
        <w:p w14:paraId="5E3A6C26" w14:textId="77777777" w:rsidR="00DB637F" w:rsidRPr="00C80B22" w:rsidRDefault="00DB637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2</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bookmarkStart w:id="22" w:name="_Ref175030069"/>
          <w:bookmarkStart w:id="23" w:name="_Toc176256264"/>
          <w:bookmarkStart w:id="24" w:name="_Toc268771938"/>
          <w:bookmarkStart w:id="25" w:name="_Ref175030083"/>
        </w:p>
      </w:tc>
    </w:tr>
  </w:tbl>
  <w:bookmarkEnd w:id="22"/>
  <w:bookmarkEnd w:id="23"/>
  <w:bookmarkEnd w:id="24"/>
  <w:bookmarkEnd w:id="25"/>
  <w:p w14:paraId="6324965A" w14:textId="15D2679C" w:rsidR="00DB637F" w:rsidRPr="00C80B22" w:rsidRDefault="005D37DC" w:rsidP="005D37DC">
    <w:pPr>
      <w:pStyle w:val="Footer"/>
      <w:tabs>
        <w:tab w:val="clear" w:pos="4844"/>
        <w:tab w:val="clear" w:pos="9689"/>
        <w:tab w:val="left" w:pos="5921"/>
      </w:tabs>
      <w:rPr>
        <w:lang w:val="fr-BE"/>
      </w:rPr>
    </w:pPr>
    <w:r>
      <w:rPr>
        <w:lang w:val="fr-BE"/>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DB637F" w:rsidRPr="00C80B22" w14:paraId="2DED1938" w14:textId="77777777" w:rsidTr="00983563">
      <w:tc>
        <w:tcPr>
          <w:tcW w:w="7899" w:type="dxa"/>
        </w:tcPr>
        <w:p w14:paraId="71EC7701" w14:textId="75B96F30" w:rsidR="00DB637F" w:rsidRPr="00F53722" w:rsidRDefault="005555D0"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Pr>
              <w:rFonts w:ascii="Arial" w:hAnsi="Arial" w:cs="Arial"/>
              <w:noProof/>
              <w:sz w:val="18"/>
              <w:szCs w:val="22"/>
              <w:lang w:eastAsia="en-US"/>
            </w:rPr>
            <w:t>RFC_NCTS_0136_CUSTDEV3</w:t>
          </w:r>
          <w:r>
            <w:rPr>
              <w:rFonts w:ascii="Arial" w:hAnsi="Arial" w:cs="Arial"/>
              <w:noProof/>
              <w:sz w:val="18"/>
              <w:szCs w:val="22"/>
              <w:lang w:val="en-US" w:eastAsia="en-US"/>
            </w:rPr>
            <w:t>-</w:t>
          </w:r>
          <w:r>
            <w:rPr>
              <w:rFonts w:ascii="Arial" w:hAnsi="Arial" w:cs="Arial"/>
              <w:noProof/>
              <w:sz w:val="18"/>
              <w:szCs w:val="22"/>
              <w:lang w:eastAsia="en-US"/>
            </w:rPr>
            <w:t>IAR-RTC56118-v</w:t>
          </w:r>
          <w:r>
            <w:rPr>
              <w:rFonts w:ascii="Arial" w:hAnsi="Arial" w:cs="Arial"/>
              <w:noProof/>
              <w:sz w:val="18"/>
              <w:szCs w:val="22"/>
              <w:lang w:val="en-US" w:eastAsia="en-US"/>
            </w:rPr>
            <w:t>0.1</w:t>
          </w:r>
          <w:r w:rsidR="005024FA">
            <w:rPr>
              <w:rFonts w:ascii="Arial" w:hAnsi="Arial" w:cs="Arial"/>
              <w:noProof/>
              <w:sz w:val="18"/>
              <w:szCs w:val="22"/>
              <w:lang w:val="en-US" w:eastAsia="en-US"/>
            </w:rPr>
            <w:t>2</w:t>
          </w:r>
          <w:r>
            <w:rPr>
              <w:rFonts w:ascii="Arial" w:hAnsi="Arial" w:cs="Arial"/>
              <w:noProof/>
              <w:sz w:val="18"/>
              <w:szCs w:val="22"/>
              <w:lang w:eastAsia="en-US"/>
            </w:rPr>
            <w:t>(S</w:t>
          </w:r>
          <w:r>
            <w:rPr>
              <w:rFonts w:ascii="Arial" w:hAnsi="Arial" w:cs="Arial"/>
              <w:noProof/>
              <w:sz w:val="18"/>
              <w:szCs w:val="22"/>
              <w:lang w:val="en-US" w:eastAsia="en-US"/>
            </w:rPr>
            <w:t>f</w:t>
          </w:r>
          <w:r>
            <w:rPr>
              <w:rFonts w:ascii="Arial" w:hAnsi="Arial" w:cs="Arial"/>
              <w:noProof/>
              <w:sz w:val="18"/>
              <w:szCs w:val="22"/>
              <w:lang w:eastAsia="en-US"/>
            </w:rPr>
            <w:t>R-NPM).docx</w:t>
          </w:r>
          <w:r>
            <w:rPr>
              <w:rFonts w:ascii="Arial" w:hAnsi="Arial" w:cs="Arial"/>
              <w:noProof/>
              <w:sz w:val="18"/>
              <w:szCs w:val="22"/>
              <w:lang w:eastAsia="en-US"/>
            </w:rPr>
            <w:fldChar w:fldCharType="end"/>
          </w:r>
        </w:p>
      </w:tc>
      <w:tc>
        <w:tcPr>
          <w:tcW w:w="1848" w:type="dxa"/>
        </w:tcPr>
        <w:p w14:paraId="179E45EB" w14:textId="77777777" w:rsidR="00DB637F" w:rsidRPr="00C80B22" w:rsidRDefault="00DB637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p>
      </w:tc>
    </w:tr>
  </w:tbl>
  <w:p w14:paraId="7BED52CE" w14:textId="77777777" w:rsidR="00DB637F" w:rsidRPr="00C80B22" w:rsidRDefault="00DB637F">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DB637F" w:rsidRDefault="00DB637F" w:rsidP="004D5D73">
      <w:r>
        <w:separator/>
      </w:r>
    </w:p>
  </w:footnote>
  <w:footnote w:type="continuationSeparator" w:id="0">
    <w:p w14:paraId="357990E5" w14:textId="77777777" w:rsidR="00DB637F" w:rsidRDefault="00DB637F"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06E4F" w14:textId="353C32CC" w:rsidR="004770AF" w:rsidRDefault="00F53C29">
    <w:pPr>
      <w:pStyle w:val="Header"/>
    </w:pPr>
    <w:r>
      <w:rPr>
        <w:noProof/>
      </w:rPr>
      <w:pict w14:anchorId="72DD77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4952735" o:spid="_x0000_s392194" type="#_x0000_t136" style="position:absolute;margin-left:0;margin-top:0;width:721.5pt;height:48pt;rotation:315;z-index:-251655168;mso-position-horizontal:center;mso-position-horizontal-relative:margin;mso-position-vertical:center;mso-position-vertical-relative:margin" o:allowincell="f" fillcolor="#00b050" stroked="f">
          <v:fill opacity=".5"/>
          <v:textpath style="font-family:&quot;EC Square Sans Cond Pro Medium&quot;;font-size:40pt" string="NCTS_RFC-List.44_0309_v1.30(ACC-NPM)+IMP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38C4C551" w:rsidR="00DB637F" w:rsidRDefault="00F53C29" w:rsidP="00C80B22">
    <w:pPr>
      <w:pStyle w:val="Header"/>
      <w:jc w:val="both"/>
    </w:pPr>
    <w:r>
      <w:rPr>
        <w:noProof/>
      </w:rPr>
      <w:pict w14:anchorId="673008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4952736" o:spid="_x0000_s392195" type="#_x0000_t136" style="position:absolute;left:0;text-align:left;margin-left:0;margin-top:0;width:721.5pt;height:48pt;rotation:315;z-index:-251653120;mso-position-horizontal:center;mso-position-horizontal-relative:margin;mso-position-vertical:center;mso-position-vertical-relative:margin" o:allowincell="f" fillcolor="#00b050" stroked="f">
          <v:fill opacity=".5"/>
          <v:textpath style="font-family:&quot;EC Square Sans Cond Pro Medium&quot;;font-size:40pt" string="NCTS_RFC-List.44_0309_v1.30(ACC-NPM)+IMPL"/>
          <w10:wrap anchorx="margin" anchory="margin"/>
        </v:shape>
      </w:pict>
    </w:r>
    <w:r w:rsidR="00DB637F">
      <w:rPr>
        <w:noProof/>
        <w:lang w:val="en-US"/>
      </w:rPr>
      <w:tab/>
    </w:r>
    <w:r w:rsidR="00DB637F">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6297C7CE" w:rsidR="00DB637F" w:rsidRPr="00C80B22" w:rsidRDefault="00F53C29" w:rsidP="00871EB2">
    <w:pPr>
      <w:pStyle w:val="Header"/>
    </w:pPr>
    <w:r>
      <w:rPr>
        <w:noProof/>
      </w:rPr>
      <w:pict w14:anchorId="2AB451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4952734" o:spid="_x0000_s392193" type="#_x0000_t136" style="position:absolute;margin-left:0;margin-top:0;width:721.5pt;height:48pt;rotation:315;z-index:-251657216;mso-position-horizontal:center;mso-position-horizontal-relative:margin;mso-position-vertical:center;mso-position-vertical-relative:margin" o:allowincell="f" fillcolor="#00b050" stroked="f">
          <v:fill opacity=".5"/>
          <v:textpath style="font-family:&quot;EC Square Sans Cond Pro Medium&quot;;font-size:40pt" string="NCTS_RFC-List.44_0309_v1.30(ACC-NPM)+IMPL"/>
          <w10:wrap anchorx="margin" anchory="margin"/>
        </v:shape>
      </w:pict>
    </w:r>
    <w:r w:rsidR="00DB637F">
      <w:rPr>
        <w:noProof/>
      </w:rPr>
      <w:drawing>
        <wp:inline distT="0" distB="0" distL="0" distR="0" wp14:anchorId="5E0EE260" wp14:editId="35E0685B">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A28B9"/>
    <w:multiLevelType w:val="hybridMultilevel"/>
    <w:tmpl w:val="869A55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054816"/>
    <w:multiLevelType w:val="hybridMultilevel"/>
    <w:tmpl w:val="B178BE74"/>
    <w:lvl w:ilvl="0" w:tplc="197647D6">
      <w:numFmt w:val="bullet"/>
      <w:lvlText w:val="-"/>
      <w:lvlJc w:val="left"/>
      <w:pPr>
        <w:ind w:left="1440" w:hanging="360"/>
      </w:pPr>
      <w:rPr>
        <w:rFonts w:ascii="Calibri" w:eastAsia="Times New Roman" w:hAnsi="Calibri" w:cs="Calibri"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bullet"/>
      <w:lvlText w:val=""/>
      <w:lvlJc w:val="left"/>
      <w:pPr>
        <w:ind w:left="3600" w:hanging="360"/>
      </w:pPr>
      <w:rPr>
        <w:rFonts w:ascii="Symbol" w:hAnsi="Symbol" w:hint="default"/>
      </w:r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06230A3A"/>
    <w:multiLevelType w:val="hybridMultilevel"/>
    <w:tmpl w:val="FAA4EA50"/>
    <w:lvl w:ilvl="0" w:tplc="BDC48CC0">
      <w:start w:val="1"/>
      <w:numFmt w:val="decimal"/>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80D07C9"/>
    <w:multiLevelType w:val="hybridMultilevel"/>
    <w:tmpl w:val="A7726AA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4" w15:restartNumberingAfterBreak="0">
    <w:nsid w:val="08277B31"/>
    <w:multiLevelType w:val="hybridMultilevel"/>
    <w:tmpl w:val="C76633EA"/>
    <w:lvl w:ilvl="0" w:tplc="08203724">
      <w:start w:val="1"/>
      <w:numFmt w:val="bullet"/>
      <w:lvlText w:val=""/>
      <w:lvlJc w:val="left"/>
      <w:pPr>
        <w:tabs>
          <w:tab w:val="num" w:pos="720"/>
        </w:tabs>
        <w:ind w:left="720" w:hanging="360"/>
      </w:pPr>
      <w:rPr>
        <w:rFonts w:ascii="Wingdings" w:hAnsi="Wingdings" w:hint="default"/>
      </w:rPr>
    </w:lvl>
    <w:lvl w:ilvl="1" w:tplc="D01A2BD4" w:tentative="1">
      <w:start w:val="1"/>
      <w:numFmt w:val="bullet"/>
      <w:lvlText w:val=""/>
      <w:lvlJc w:val="left"/>
      <w:pPr>
        <w:tabs>
          <w:tab w:val="num" w:pos="1440"/>
        </w:tabs>
        <w:ind w:left="1440" w:hanging="360"/>
      </w:pPr>
      <w:rPr>
        <w:rFonts w:ascii="Wingdings" w:hAnsi="Wingdings" w:hint="default"/>
      </w:rPr>
    </w:lvl>
    <w:lvl w:ilvl="2" w:tplc="EC681B10" w:tentative="1">
      <w:start w:val="1"/>
      <w:numFmt w:val="bullet"/>
      <w:lvlText w:val=""/>
      <w:lvlJc w:val="left"/>
      <w:pPr>
        <w:tabs>
          <w:tab w:val="num" w:pos="2160"/>
        </w:tabs>
        <w:ind w:left="2160" w:hanging="360"/>
      </w:pPr>
      <w:rPr>
        <w:rFonts w:ascii="Wingdings" w:hAnsi="Wingdings" w:hint="default"/>
      </w:rPr>
    </w:lvl>
    <w:lvl w:ilvl="3" w:tplc="B906CA80" w:tentative="1">
      <w:start w:val="1"/>
      <w:numFmt w:val="bullet"/>
      <w:lvlText w:val=""/>
      <w:lvlJc w:val="left"/>
      <w:pPr>
        <w:tabs>
          <w:tab w:val="num" w:pos="2880"/>
        </w:tabs>
        <w:ind w:left="2880" w:hanging="360"/>
      </w:pPr>
      <w:rPr>
        <w:rFonts w:ascii="Wingdings" w:hAnsi="Wingdings" w:hint="default"/>
      </w:rPr>
    </w:lvl>
    <w:lvl w:ilvl="4" w:tplc="44028D02" w:tentative="1">
      <w:start w:val="1"/>
      <w:numFmt w:val="bullet"/>
      <w:lvlText w:val=""/>
      <w:lvlJc w:val="left"/>
      <w:pPr>
        <w:tabs>
          <w:tab w:val="num" w:pos="3600"/>
        </w:tabs>
        <w:ind w:left="3600" w:hanging="360"/>
      </w:pPr>
      <w:rPr>
        <w:rFonts w:ascii="Wingdings" w:hAnsi="Wingdings" w:hint="default"/>
      </w:rPr>
    </w:lvl>
    <w:lvl w:ilvl="5" w:tplc="085852D8" w:tentative="1">
      <w:start w:val="1"/>
      <w:numFmt w:val="bullet"/>
      <w:lvlText w:val=""/>
      <w:lvlJc w:val="left"/>
      <w:pPr>
        <w:tabs>
          <w:tab w:val="num" w:pos="4320"/>
        </w:tabs>
        <w:ind w:left="4320" w:hanging="360"/>
      </w:pPr>
      <w:rPr>
        <w:rFonts w:ascii="Wingdings" w:hAnsi="Wingdings" w:hint="default"/>
      </w:rPr>
    </w:lvl>
    <w:lvl w:ilvl="6" w:tplc="A0568052" w:tentative="1">
      <w:start w:val="1"/>
      <w:numFmt w:val="bullet"/>
      <w:lvlText w:val=""/>
      <w:lvlJc w:val="left"/>
      <w:pPr>
        <w:tabs>
          <w:tab w:val="num" w:pos="5040"/>
        </w:tabs>
        <w:ind w:left="5040" w:hanging="360"/>
      </w:pPr>
      <w:rPr>
        <w:rFonts w:ascii="Wingdings" w:hAnsi="Wingdings" w:hint="default"/>
      </w:rPr>
    </w:lvl>
    <w:lvl w:ilvl="7" w:tplc="53520274" w:tentative="1">
      <w:start w:val="1"/>
      <w:numFmt w:val="bullet"/>
      <w:lvlText w:val=""/>
      <w:lvlJc w:val="left"/>
      <w:pPr>
        <w:tabs>
          <w:tab w:val="num" w:pos="5760"/>
        </w:tabs>
        <w:ind w:left="5760" w:hanging="360"/>
      </w:pPr>
      <w:rPr>
        <w:rFonts w:ascii="Wingdings" w:hAnsi="Wingdings" w:hint="default"/>
      </w:rPr>
    </w:lvl>
    <w:lvl w:ilvl="8" w:tplc="97368A3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743D7A"/>
    <w:multiLevelType w:val="hybridMultilevel"/>
    <w:tmpl w:val="80F003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CD87E0F"/>
    <w:multiLevelType w:val="hybridMultilevel"/>
    <w:tmpl w:val="B8562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86B17"/>
    <w:multiLevelType w:val="hybridMultilevel"/>
    <w:tmpl w:val="2E4C9098"/>
    <w:lvl w:ilvl="0" w:tplc="B2063600">
      <w:start w:val="1"/>
      <w:numFmt w:val="bullet"/>
      <w:lvlText w:val="•"/>
      <w:lvlJc w:val="left"/>
      <w:pPr>
        <w:tabs>
          <w:tab w:val="num" w:pos="720"/>
        </w:tabs>
        <w:ind w:left="720" w:hanging="360"/>
      </w:pPr>
      <w:rPr>
        <w:rFonts w:ascii="Arial" w:hAnsi="Arial" w:hint="default"/>
      </w:rPr>
    </w:lvl>
    <w:lvl w:ilvl="1" w:tplc="2BF024CE">
      <w:start w:val="1"/>
      <w:numFmt w:val="bullet"/>
      <w:lvlText w:val="•"/>
      <w:lvlJc w:val="left"/>
      <w:pPr>
        <w:tabs>
          <w:tab w:val="num" w:pos="1440"/>
        </w:tabs>
        <w:ind w:left="1440" w:hanging="360"/>
      </w:pPr>
      <w:rPr>
        <w:rFonts w:ascii="Arial" w:hAnsi="Arial" w:hint="default"/>
      </w:rPr>
    </w:lvl>
    <w:lvl w:ilvl="2" w:tplc="7FB842EA" w:tentative="1">
      <w:start w:val="1"/>
      <w:numFmt w:val="bullet"/>
      <w:lvlText w:val="•"/>
      <w:lvlJc w:val="left"/>
      <w:pPr>
        <w:tabs>
          <w:tab w:val="num" w:pos="2160"/>
        </w:tabs>
        <w:ind w:left="2160" w:hanging="360"/>
      </w:pPr>
      <w:rPr>
        <w:rFonts w:ascii="Arial" w:hAnsi="Arial" w:hint="default"/>
      </w:rPr>
    </w:lvl>
    <w:lvl w:ilvl="3" w:tplc="881ACF2E" w:tentative="1">
      <w:start w:val="1"/>
      <w:numFmt w:val="bullet"/>
      <w:lvlText w:val="•"/>
      <w:lvlJc w:val="left"/>
      <w:pPr>
        <w:tabs>
          <w:tab w:val="num" w:pos="2880"/>
        </w:tabs>
        <w:ind w:left="2880" w:hanging="360"/>
      </w:pPr>
      <w:rPr>
        <w:rFonts w:ascii="Arial" w:hAnsi="Arial" w:hint="default"/>
      </w:rPr>
    </w:lvl>
    <w:lvl w:ilvl="4" w:tplc="A756FCFA" w:tentative="1">
      <w:start w:val="1"/>
      <w:numFmt w:val="bullet"/>
      <w:lvlText w:val="•"/>
      <w:lvlJc w:val="left"/>
      <w:pPr>
        <w:tabs>
          <w:tab w:val="num" w:pos="3600"/>
        </w:tabs>
        <w:ind w:left="3600" w:hanging="360"/>
      </w:pPr>
      <w:rPr>
        <w:rFonts w:ascii="Arial" w:hAnsi="Arial" w:hint="default"/>
      </w:rPr>
    </w:lvl>
    <w:lvl w:ilvl="5" w:tplc="9B627A58" w:tentative="1">
      <w:start w:val="1"/>
      <w:numFmt w:val="bullet"/>
      <w:lvlText w:val="•"/>
      <w:lvlJc w:val="left"/>
      <w:pPr>
        <w:tabs>
          <w:tab w:val="num" w:pos="4320"/>
        </w:tabs>
        <w:ind w:left="4320" w:hanging="360"/>
      </w:pPr>
      <w:rPr>
        <w:rFonts w:ascii="Arial" w:hAnsi="Arial" w:hint="default"/>
      </w:rPr>
    </w:lvl>
    <w:lvl w:ilvl="6" w:tplc="144C2BA4" w:tentative="1">
      <w:start w:val="1"/>
      <w:numFmt w:val="bullet"/>
      <w:lvlText w:val="•"/>
      <w:lvlJc w:val="left"/>
      <w:pPr>
        <w:tabs>
          <w:tab w:val="num" w:pos="5040"/>
        </w:tabs>
        <w:ind w:left="5040" w:hanging="360"/>
      </w:pPr>
      <w:rPr>
        <w:rFonts w:ascii="Arial" w:hAnsi="Arial" w:hint="default"/>
      </w:rPr>
    </w:lvl>
    <w:lvl w:ilvl="7" w:tplc="BDD4223E" w:tentative="1">
      <w:start w:val="1"/>
      <w:numFmt w:val="bullet"/>
      <w:lvlText w:val="•"/>
      <w:lvlJc w:val="left"/>
      <w:pPr>
        <w:tabs>
          <w:tab w:val="num" w:pos="5760"/>
        </w:tabs>
        <w:ind w:left="5760" w:hanging="360"/>
      </w:pPr>
      <w:rPr>
        <w:rFonts w:ascii="Arial" w:hAnsi="Arial" w:hint="default"/>
      </w:rPr>
    </w:lvl>
    <w:lvl w:ilvl="8" w:tplc="031A6AD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0F753F50"/>
    <w:multiLevelType w:val="multilevel"/>
    <w:tmpl w:val="33AEF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34E3B93"/>
    <w:multiLevelType w:val="hybridMultilevel"/>
    <w:tmpl w:val="574C82C2"/>
    <w:lvl w:ilvl="0" w:tplc="9FD66BB4">
      <w:start w:val="1"/>
      <w:numFmt w:val="bullet"/>
      <w:lvlText w:val=""/>
      <w:lvlJc w:val="left"/>
      <w:pPr>
        <w:ind w:left="720" w:hanging="360"/>
      </w:pPr>
      <w:rPr>
        <w:rFonts w:ascii="Symbol" w:hAnsi="Symbol" w:hint="default"/>
      </w:rPr>
    </w:lvl>
    <w:lvl w:ilvl="1" w:tplc="FFFFFFFF">
      <w:start w:val="1"/>
      <w:numFmt w:val="lowerLetter"/>
      <w:lvlText w:val="%2."/>
      <w:lvlJc w:val="left"/>
      <w:pPr>
        <w:ind w:left="927"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5383043"/>
    <w:multiLevelType w:val="hybridMultilevel"/>
    <w:tmpl w:val="E2046DA4"/>
    <w:lvl w:ilvl="0" w:tplc="04090015">
      <w:start w:val="1"/>
      <w:numFmt w:val="upperLetter"/>
      <w:lvlText w:val="%1."/>
      <w:lvlJc w:val="left"/>
      <w:pPr>
        <w:ind w:left="360" w:hanging="360"/>
      </w:pPr>
      <w:rPr>
        <w:rFonts w:hint="default"/>
      </w:rPr>
    </w:lvl>
    <w:lvl w:ilvl="1" w:tplc="04090019">
      <w:start w:val="1"/>
      <w:numFmt w:val="lowerLetter"/>
      <w:lvlText w:val="%2."/>
      <w:lvlJc w:val="left"/>
      <w:pPr>
        <w:ind w:left="567"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5D5522D"/>
    <w:multiLevelType w:val="hybridMultilevel"/>
    <w:tmpl w:val="1D46469C"/>
    <w:lvl w:ilvl="0" w:tplc="9FD66BB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DB180A"/>
    <w:multiLevelType w:val="hybridMultilevel"/>
    <w:tmpl w:val="A4C8083A"/>
    <w:lvl w:ilvl="0" w:tplc="0409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168E0B36"/>
    <w:multiLevelType w:val="hybridMultilevel"/>
    <w:tmpl w:val="84F2B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6F56AA0"/>
    <w:multiLevelType w:val="hybridMultilevel"/>
    <w:tmpl w:val="CC80F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C33229"/>
    <w:multiLevelType w:val="hybridMultilevel"/>
    <w:tmpl w:val="66EABE52"/>
    <w:lvl w:ilvl="0" w:tplc="9FD66BB4">
      <w:start w:val="1"/>
      <w:numFmt w:val="bullet"/>
      <w:lvlText w:val=""/>
      <w:lvlJc w:val="left"/>
      <w:pPr>
        <w:ind w:left="720" w:hanging="360"/>
      </w:pPr>
      <w:rPr>
        <w:rFonts w:ascii="Symbol" w:hAnsi="Symbol" w:hint="default"/>
      </w:rPr>
    </w:lvl>
    <w:lvl w:ilvl="1" w:tplc="FFFFFFFF">
      <w:start w:val="1"/>
      <w:numFmt w:val="lowerLetter"/>
      <w:lvlText w:val="%2."/>
      <w:lvlJc w:val="left"/>
      <w:pPr>
        <w:ind w:left="927"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D7B4059"/>
    <w:multiLevelType w:val="hybridMultilevel"/>
    <w:tmpl w:val="923ED288"/>
    <w:lvl w:ilvl="0" w:tplc="3790D7E8">
      <w:start w:val="1"/>
      <w:numFmt w:val="bullet"/>
      <w:lvlText w:val=""/>
      <w:lvlJc w:val="left"/>
      <w:pPr>
        <w:tabs>
          <w:tab w:val="num" w:pos="720"/>
        </w:tabs>
        <w:ind w:left="720" w:hanging="360"/>
      </w:pPr>
      <w:rPr>
        <w:rFonts w:ascii="Wingdings" w:hAnsi="Wingdings" w:hint="default"/>
      </w:rPr>
    </w:lvl>
    <w:lvl w:ilvl="1" w:tplc="6A6ACC04">
      <w:start w:val="1"/>
      <w:numFmt w:val="bullet"/>
      <w:lvlText w:val=""/>
      <w:lvlJc w:val="left"/>
      <w:pPr>
        <w:tabs>
          <w:tab w:val="num" w:pos="1440"/>
        </w:tabs>
        <w:ind w:left="1440" w:hanging="360"/>
      </w:pPr>
      <w:rPr>
        <w:rFonts w:ascii="Wingdings" w:hAnsi="Wingdings" w:hint="default"/>
      </w:rPr>
    </w:lvl>
    <w:lvl w:ilvl="2" w:tplc="4CE0C1C4" w:tentative="1">
      <w:start w:val="1"/>
      <w:numFmt w:val="bullet"/>
      <w:lvlText w:val=""/>
      <w:lvlJc w:val="left"/>
      <w:pPr>
        <w:tabs>
          <w:tab w:val="num" w:pos="2160"/>
        </w:tabs>
        <w:ind w:left="2160" w:hanging="360"/>
      </w:pPr>
      <w:rPr>
        <w:rFonts w:ascii="Wingdings" w:hAnsi="Wingdings" w:hint="default"/>
      </w:rPr>
    </w:lvl>
    <w:lvl w:ilvl="3" w:tplc="1D2C9DC2" w:tentative="1">
      <w:start w:val="1"/>
      <w:numFmt w:val="bullet"/>
      <w:lvlText w:val=""/>
      <w:lvlJc w:val="left"/>
      <w:pPr>
        <w:tabs>
          <w:tab w:val="num" w:pos="2880"/>
        </w:tabs>
        <w:ind w:left="2880" w:hanging="360"/>
      </w:pPr>
      <w:rPr>
        <w:rFonts w:ascii="Wingdings" w:hAnsi="Wingdings" w:hint="default"/>
      </w:rPr>
    </w:lvl>
    <w:lvl w:ilvl="4" w:tplc="C544508A" w:tentative="1">
      <w:start w:val="1"/>
      <w:numFmt w:val="bullet"/>
      <w:lvlText w:val=""/>
      <w:lvlJc w:val="left"/>
      <w:pPr>
        <w:tabs>
          <w:tab w:val="num" w:pos="3600"/>
        </w:tabs>
        <w:ind w:left="3600" w:hanging="360"/>
      </w:pPr>
      <w:rPr>
        <w:rFonts w:ascii="Wingdings" w:hAnsi="Wingdings" w:hint="default"/>
      </w:rPr>
    </w:lvl>
    <w:lvl w:ilvl="5" w:tplc="5086A246" w:tentative="1">
      <w:start w:val="1"/>
      <w:numFmt w:val="bullet"/>
      <w:lvlText w:val=""/>
      <w:lvlJc w:val="left"/>
      <w:pPr>
        <w:tabs>
          <w:tab w:val="num" w:pos="4320"/>
        </w:tabs>
        <w:ind w:left="4320" w:hanging="360"/>
      </w:pPr>
      <w:rPr>
        <w:rFonts w:ascii="Wingdings" w:hAnsi="Wingdings" w:hint="default"/>
      </w:rPr>
    </w:lvl>
    <w:lvl w:ilvl="6" w:tplc="C2FEFFD0" w:tentative="1">
      <w:start w:val="1"/>
      <w:numFmt w:val="bullet"/>
      <w:lvlText w:val=""/>
      <w:lvlJc w:val="left"/>
      <w:pPr>
        <w:tabs>
          <w:tab w:val="num" w:pos="5040"/>
        </w:tabs>
        <w:ind w:left="5040" w:hanging="360"/>
      </w:pPr>
      <w:rPr>
        <w:rFonts w:ascii="Wingdings" w:hAnsi="Wingdings" w:hint="default"/>
      </w:rPr>
    </w:lvl>
    <w:lvl w:ilvl="7" w:tplc="90A6BD3A" w:tentative="1">
      <w:start w:val="1"/>
      <w:numFmt w:val="bullet"/>
      <w:lvlText w:val=""/>
      <w:lvlJc w:val="left"/>
      <w:pPr>
        <w:tabs>
          <w:tab w:val="num" w:pos="5760"/>
        </w:tabs>
        <w:ind w:left="5760" w:hanging="360"/>
      </w:pPr>
      <w:rPr>
        <w:rFonts w:ascii="Wingdings" w:hAnsi="Wingdings" w:hint="default"/>
      </w:rPr>
    </w:lvl>
    <w:lvl w:ilvl="8" w:tplc="0ECE404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28334CE"/>
    <w:multiLevelType w:val="hybridMultilevel"/>
    <w:tmpl w:val="D61A5D6C"/>
    <w:lvl w:ilvl="0" w:tplc="197647D6">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8306399"/>
    <w:multiLevelType w:val="multilevel"/>
    <w:tmpl w:val="76341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C5C798E"/>
    <w:multiLevelType w:val="hybridMultilevel"/>
    <w:tmpl w:val="31F6F7EA"/>
    <w:lvl w:ilvl="0" w:tplc="FFFFFFFF">
      <w:start w:val="1"/>
      <w:numFmt w:val="decimal"/>
      <w:lvlText w:val="%1)"/>
      <w:lvlJc w:val="left"/>
      <w:pPr>
        <w:ind w:left="360" w:hanging="360"/>
      </w:pPr>
    </w:lvl>
    <w:lvl w:ilvl="1" w:tplc="FFFFFFFF">
      <w:start w:val="1"/>
      <w:numFmt w:val="bullet"/>
      <w:lvlText w:val=""/>
      <w:lvlJc w:val="left"/>
      <w:pPr>
        <w:ind w:left="1440" w:hanging="360"/>
      </w:pPr>
      <w:rPr>
        <w:rFonts w:ascii="Symbol" w:hAnsi="Symbol" w:hint="default"/>
      </w:rPr>
    </w:lvl>
    <w:lvl w:ilvl="2" w:tplc="FFFFFFFF">
      <w:start w:val="1"/>
      <w:numFmt w:val="bullet"/>
      <w:lvlText w:val="o"/>
      <w:lvlJc w:val="left"/>
      <w:pPr>
        <w:ind w:left="1980" w:hanging="360"/>
      </w:pPr>
      <w:rPr>
        <w:rFonts w:ascii="Courier New" w:hAnsi="Courier New" w:cs="Courier New" w:hint="default"/>
      </w:r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2FA9330D"/>
    <w:multiLevelType w:val="hybridMultilevel"/>
    <w:tmpl w:val="33768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3C5CDE"/>
    <w:multiLevelType w:val="multilevel"/>
    <w:tmpl w:val="E56AB2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8F310A8"/>
    <w:multiLevelType w:val="hybridMultilevel"/>
    <w:tmpl w:val="48985DB0"/>
    <w:lvl w:ilvl="0" w:tplc="931882C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92B6C1D"/>
    <w:multiLevelType w:val="hybridMultilevel"/>
    <w:tmpl w:val="EA1838BC"/>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04090001">
      <w:start w:val="1"/>
      <w:numFmt w:val="bullet"/>
      <w:lvlText w:val=""/>
      <w:lvlJc w:val="left"/>
      <w:pPr>
        <w:ind w:left="3600" w:hanging="360"/>
      </w:pPr>
      <w:rPr>
        <w:rFonts w:ascii="Symbol" w:hAnsi="Symbol" w:hint="default"/>
      </w:r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4" w15:restartNumberingAfterBreak="0">
    <w:nsid w:val="3EF90CEC"/>
    <w:multiLevelType w:val="hybridMultilevel"/>
    <w:tmpl w:val="8EF25F52"/>
    <w:lvl w:ilvl="0" w:tplc="04090015">
      <w:start w:val="1"/>
      <w:numFmt w:val="upperLetter"/>
      <w:lvlText w:val="%1."/>
      <w:lvlJc w:val="left"/>
      <w:pPr>
        <w:ind w:left="720" w:hanging="360"/>
      </w:pPr>
      <w:rPr>
        <w:rFonts w:hint="default"/>
      </w:rPr>
    </w:lvl>
    <w:lvl w:ilvl="1" w:tplc="37563922">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0B202B"/>
    <w:multiLevelType w:val="hybridMultilevel"/>
    <w:tmpl w:val="338A8B5C"/>
    <w:lvl w:ilvl="0" w:tplc="2B9676E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6AC006F"/>
    <w:multiLevelType w:val="hybridMultilevel"/>
    <w:tmpl w:val="FC2CB1EA"/>
    <w:lvl w:ilvl="0" w:tplc="883CDFC4">
      <w:start w:val="7"/>
      <w:numFmt w:val="bullet"/>
      <w:lvlText w:val="-"/>
      <w:lvlJc w:val="left"/>
      <w:pPr>
        <w:ind w:left="720" w:hanging="360"/>
      </w:pPr>
      <w:rPr>
        <w:rFonts w:ascii="Calibri" w:eastAsia="Times New Roman" w:hAnsi="Calibri" w:cs="Calibri"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94B7FA5"/>
    <w:multiLevelType w:val="hybridMultilevel"/>
    <w:tmpl w:val="3FDA12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32466"/>
    <w:multiLevelType w:val="hybridMultilevel"/>
    <w:tmpl w:val="CCBCD650"/>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8FA36A9"/>
    <w:multiLevelType w:val="multilevel"/>
    <w:tmpl w:val="1F1AA0F4"/>
    <w:lvl w:ilvl="0">
      <w:numFmt w:val="bullet"/>
      <w:lvlText w:val="-"/>
      <w:lvlJc w:val="left"/>
      <w:pPr>
        <w:tabs>
          <w:tab w:val="num" w:pos="720"/>
        </w:tabs>
        <w:ind w:left="720" w:hanging="360"/>
      </w:pPr>
      <w:rPr>
        <w:rFonts w:ascii="Calibri" w:eastAsia="Times New Roman" w:hAnsi="Calibri" w:cs="Calibri"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94C7AB8"/>
    <w:multiLevelType w:val="hybridMultilevel"/>
    <w:tmpl w:val="9E3E60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BD53FDC"/>
    <w:multiLevelType w:val="hybridMultilevel"/>
    <w:tmpl w:val="31F6F7EA"/>
    <w:lvl w:ilvl="0" w:tplc="04090011">
      <w:start w:val="1"/>
      <w:numFmt w:val="decimal"/>
      <w:lvlText w:val="%1)"/>
      <w:lvlJc w:val="left"/>
      <w:pPr>
        <w:ind w:left="720" w:hanging="360"/>
      </w:pPr>
    </w:lvl>
    <w:lvl w:ilvl="1" w:tplc="04090001">
      <w:start w:val="1"/>
      <w:numFmt w:val="bullet"/>
      <w:lvlText w:val=""/>
      <w:lvlJc w:val="left"/>
      <w:pPr>
        <w:ind w:left="1800" w:hanging="360"/>
      </w:pPr>
      <w:rPr>
        <w:rFonts w:ascii="Symbol" w:hAnsi="Symbol" w:hint="default"/>
      </w:rPr>
    </w:lvl>
    <w:lvl w:ilvl="2" w:tplc="08090003">
      <w:start w:val="1"/>
      <w:numFmt w:val="bullet"/>
      <w:lvlText w:val="o"/>
      <w:lvlJc w:val="left"/>
      <w:pPr>
        <w:ind w:left="2340" w:hanging="360"/>
      </w:pPr>
      <w:rPr>
        <w:rFonts w:ascii="Courier New" w:hAnsi="Courier New" w:cs="Courier New"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5FB44928"/>
    <w:multiLevelType w:val="hybridMultilevel"/>
    <w:tmpl w:val="E7DEBC52"/>
    <w:lvl w:ilvl="0" w:tplc="0C464BC8">
      <w:start w:val="1"/>
      <w:numFmt w:val="bullet"/>
      <w:pStyle w:val="Link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1706014"/>
    <w:multiLevelType w:val="hybridMultilevel"/>
    <w:tmpl w:val="C374AF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439275A"/>
    <w:multiLevelType w:val="hybridMultilevel"/>
    <w:tmpl w:val="D9E25DF8"/>
    <w:lvl w:ilvl="0" w:tplc="52387E72">
      <w:start w:val="1"/>
      <w:numFmt w:val="bullet"/>
      <w:lvlText w:val="•"/>
      <w:lvlJc w:val="left"/>
      <w:pPr>
        <w:tabs>
          <w:tab w:val="num" w:pos="720"/>
        </w:tabs>
        <w:ind w:left="720" w:hanging="360"/>
      </w:pPr>
      <w:rPr>
        <w:rFonts w:ascii="Arial" w:hAnsi="Arial" w:hint="default"/>
      </w:rPr>
    </w:lvl>
    <w:lvl w:ilvl="1" w:tplc="7746550C">
      <w:start w:val="1"/>
      <w:numFmt w:val="bullet"/>
      <w:lvlText w:val="•"/>
      <w:lvlJc w:val="left"/>
      <w:pPr>
        <w:tabs>
          <w:tab w:val="num" w:pos="1440"/>
        </w:tabs>
        <w:ind w:left="1440" w:hanging="360"/>
      </w:pPr>
      <w:rPr>
        <w:rFonts w:ascii="Arial" w:hAnsi="Arial" w:hint="default"/>
      </w:rPr>
    </w:lvl>
    <w:lvl w:ilvl="2" w:tplc="0758FE1C" w:tentative="1">
      <w:start w:val="1"/>
      <w:numFmt w:val="bullet"/>
      <w:lvlText w:val="•"/>
      <w:lvlJc w:val="left"/>
      <w:pPr>
        <w:tabs>
          <w:tab w:val="num" w:pos="2160"/>
        </w:tabs>
        <w:ind w:left="2160" w:hanging="360"/>
      </w:pPr>
      <w:rPr>
        <w:rFonts w:ascii="Arial" w:hAnsi="Arial" w:hint="default"/>
      </w:rPr>
    </w:lvl>
    <w:lvl w:ilvl="3" w:tplc="3A2032D8" w:tentative="1">
      <w:start w:val="1"/>
      <w:numFmt w:val="bullet"/>
      <w:lvlText w:val="•"/>
      <w:lvlJc w:val="left"/>
      <w:pPr>
        <w:tabs>
          <w:tab w:val="num" w:pos="2880"/>
        </w:tabs>
        <w:ind w:left="2880" w:hanging="360"/>
      </w:pPr>
      <w:rPr>
        <w:rFonts w:ascii="Arial" w:hAnsi="Arial" w:hint="default"/>
      </w:rPr>
    </w:lvl>
    <w:lvl w:ilvl="4" w:tplc="EE34CF5C" w:tentative="1">
      <w:start w:val="1"/>
      <w:numFmt w:val="bullet"/>
      <w:lvlText w:val="•"/>
      <w:lvlJc w:val="left"/>
      <w:pPr>
        <w:tabs>
          <w:tab w:val="num" w:pos="3600"/>
        </w:tabs>
        <w:ind w:left="3600" w:hanging="360"/>
      </w:pPr>
      <w:rPr>
        <w:rFonts w:ascii="Arial" w:hAnsi="Arial" w:hint="default"/>
      </w:rPr>
    </w:lvl>
    <w:lvl w:ilvl="5" w:tplc="87682158" w:tentative="1">
      <w:start w:val="1"/>
      <w:numFmt w:val="bullet"/>
      <w:lvlText w:val="•"/>
      <w:lvlJc w:val="left"/>
      <w:pPr>
        <w:tabs>
          <w:tab w:val="num" w:pos="4320"/>
        </w:tabs>
        <w:ind w:left="4320" w:hanging="360"/>
      </w:pPr>
      <w:rPr>
        <w:rFonts w:ascii="Arial" w:hAnsi="Arial" w:hint="default"/>
      </w:rPr>
    </w:lvl>
    <w:lvl w:ilvl="6" w:tplc="8952B184" w:tentative="1">
      <w:start w:val="1"/>
      <w:numFmt w:val="bullet"/>
      <w:lvlText w:val="•"/>
      <w:lvlJc w:val="left"/>
      <w:pPr>
        <w:tabs>
          <w:tab w:val="num" w:pos="5040"/>
        </w:tabs>
        <w:ind w:left="5040" w:hanging="360"/>
      </w:pPr>
      <w:rPr>
        <w:rFonts w:ascii="Arial" w:hAnsi="Arial" w:hint="default"/>
      </w:rPr>
    </w:lvl>
    <w:lvl w:ilvl="7" w:tplc="93A45FF0" w:tentative="1">
      <w:start w:val="1"/>
      <w:numFmt w:val="bullet"/>
      <w:lvlText w:val="•"/>
      <w:lvlJc w:val="left"/>
      <w:pPr>
        <w:tabs>
          <w:tab w:val="num" w:pos="5760"/>
        </w:tabs>
        <w:ind w:left="5760" w:hanging="360"/>
      </w:pPr>
      <w:rPr>
        <w:rFonts w:ascii="Arial" w:hAnsi="Arial" w:hint="default"/>
      </w:rPr>
    </w:lvl>
    <w:lvl w:ilvl="8" w:tplc="161C8516"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A870C82"/>
    <w:multiLevelType w:val="hybridMultilevel"/>
    <w:tmpl w:val="6FF6BDF0"/>
    <w:lvl w:ilvl="0" w:tplc="0409000F">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10E0277"/>
    <w:multiLevelType w:val="hybridMultilevel"/>
    <w:tmpl w:val="2A1CD4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A579B4"/>
    <w:multiLevelType w:val="hybridMultilevel"/>
    <w:tmpl w:val="8DA6B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7978AF"/>
    <w:multiLevelType w:val="hybridMultilevel"/>
    <w:tmpl w:val="5EA696DA"/>
    <w:lvl w:ilvl="0" w:tplc="197647D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DF2000"/>
    <w:multiLevelType w:val="hybridMultilevel"/>
    <w:tmpl w:val="9634C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5B413B"/>
    <w:multiLevelType w:val="hybridMultilevel"/>
    <w:tmpl w:val="7C80C65C"/>
    <w:lvl w:ilvl="0" w:tplc="197647D6">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C2B4E92"/>
    <w:multiLevelType w:val="multilevel"/>
    <w:tmpl w:val="06122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E4D11FC"/>
    <w:multiLevelType w:val="hybridMultilevel"/>
    <w:tmpl w:val="43B848EE"/>
    <w:lvl w:ilvl="0" w:tplc="419A2ACE">
      <w:start w:val="1"/>
      <w:numFmt w:val="bullet"/>
      <w:lvlText w:val="•"/>
      <w:lvlJc w:val="left"/>
      <w:pPr>
        <w:tabs>
          <w:tab w:val="num" w:pos="720"/>
        </w:tabs>
        <w:ind w:left="720" w:hanging="360"/>
      </w:pPr>
      <w:rPr>
        <w:rFonts w:ascii="Arial" w:hAnsi="Arial" w:hint="default"/>
      </w:rPr>
    </w:lvl>
    <w:lvl w:ilvl="1" w:tplc="97E4ACA4">
      <w:start w:val="1"/>
      <w:numFmt w:val="bullet"/>
      <w:lvlText w:val="•"/>
      <w:lvlJc w:val="left"/>
      <w:pPr>
        <w:tabs>
          <w:tab w:val="num" w:pos="1440"/>
        </w:tabs>
        <w:ind w:left="1440" w:hanging="360"/>
      </w:pPr>
      <w:rPr>
        <w:rFonts w:ascii="Arial" w:hAnsi="Arial" w:hint="default"/>
      </w:rPr>
    </w:lvl>
    <w:lvl w:ilvl="2" w:tplc="9E12B384">
      <w:numFmt w:val="bullet"/>
      <w:lvlText w:val="o"/>
      <w:lvlJc w:val="left"/>
      <w:pPr>
        <w:tabs>
          <w:tab w:val="num" w:pos="2160"/>
        </w:tabs>
        <w:ind w:left="2160" w:hanging="360"/>
      </w:pPr>
      <w:rPr>
        <w:rFonts w:ascii="Courier New" w:hAnsi="Courier New" w:hint="default"/>
      </w:rPr>
    </w:lvl>
    <w:lvl w:ilvl="3" w:tplc="5FC6A9BA" w:tentative="1">
      <w:start w:val="1"/>
      <w:numFmt w:val="bullet"/>
      <w:lvlText w:val="•"/>
      <w:lvlJc w:val="left"/>
      <w:pPr>
        <w:tabs>
          <w:tab w:val="num" w:pos="2880"/>
        </w:tabs>
        <w:ind w:left="2880" w:hanging="360"/>
      </w:pPr>
      <w:rPr>
        <w:rFonts w:ascii="Arial" w:hAnsi="Arial" w:hint="default"/>
      </w:rPr>
    </w:lvl>
    <w:lvl w:ilvl="4" w:tplc="DF26750C" w:tentative="1">
      <w:start w:val="1"/>
      <w:numFmt w:val="bullet"/>
      <w:lvlText w:val="•"/>
      <w:lvlJc w:val="left"/>
      <w:pPr>
        <w:tabs>
          <w:tab w:val="num" w:pos="3600"/>
        </w:tabs>
        <w:ind w:left="3600" w:hanging="360"/>
      </w:pPr>
      <w:rPr>
        <w:rFonts w:ascii="Arial" w:hAnsi="Arial" w:hint="default"/>
      </w:rPr>
    </w:lvl>
    <w:lvl w:ilvl="5" w:tplc="BB6CAED6" w:tentative="1">
      <w:start w:val="1"/>
      <w:numFmt w:val="bullet"/>
      <w:lvlText w:val="•"/>
      <w:lvlJc w:val="left"/>
      <w:pPr>
        <w:tabs>
          <w:tab w:val="num" w:pos="4320"/>
        </w:tabs>
        <w:ind w:left="4320" w:hanging="360"/>
      </w:pPr>
      <w:rPr>
        <w:rFonts w:ascii="Arial" w:hAnsi="Arial" w:hint="default"/>
      </w:rPr>
    </w:lvl>
    <w:lvl w:ilvl="6" w:tplc="DF763D48" w:tentative="1">
      <w:start w:val="1"/>
      <w:numFmt w:val="bullet"/>
      <w:lvlText w:val="•"/>
      <w:lvlJc w:val="left"/>
      <w:pPr>
        <w:tabs>
          <w:tab w:val="num" w:pos="5040"/>
        </w:tabs>
        <w:ind w:left="5040" w:hanging="360"/>
      </w:pPr>
      <w:rPr>
        <w:rFonts w:ascii="Arial" w:hAnsi="Arial" w:hint="default"/>
      </w:rPr>
    </w:lvl>
    <w:lvl w:ilvl="7" w:tplc="801C41A8" w:tentative="1">
      <w:start w:val="1"/>
      <w:numFmt w:val="bullet"/>
      <w:lvlText w:val="•"/>
      <w:lvlJc w:val="left"/>
      <w:pPr>
        <w:tabs>
          <w:tab w:val="num" w:pos="5760"/>
        </w:tabs>
        <w:ind w:left="5760" w:hanging="360"/>
      </w:pPr>
      <w:rPr>
        <w:rFonts w:ascii="Arial" w:hAnsi="Arial" w:hint="default"/>
      </w:rPr>
    </w:lvl>
    <w:lvl w:ilvl="8" w:tplc="5D20F3A6" w:tentative="1">
      <w:start w:val="1"/>
      <w:numFmt w:val="bullet"/>
      <w:lvlText w:val="•"/>
      <w:lvlJc w:val="left"/>
      <w:pPr>
        <w:tabs>
          <w:tab w:val="num" w:pos="6480"/>
        </w:tabs>
        <w:ind w:left="6480" w:hanging="360"/>
      </w:pPr>
      <w:rPr>
        <w:rFonts w:ascii="Arial" w:hAnsi="Arial" w:hint="default"/>
      </w:rPr>
    </w:lvl>
  </w:abstractNum>
  <w:num w:numId="1" w16cid:durableId="519467741">
    <w:abstractNumId w:val="13"/>
  </w:num>
  <w:num w:numId="2" w16cid:durableId="555237700">
    <w:abstractNumId w:val="40"/>
  </w:num>
  <w:num w:numId="3" w16cid:durableId="1157501660">
    <w:abstractNumId w:val="29"/>
  </w:num>
  <w:num w:numId="4" w16cid:durableId="1779568914">
    <w:abstractNumId w:val="5"/>
  </w:num>
  <w:num w:numId="5" w16cid:durableId="806975759">
    <w:abstractNumId w:val="38"/>
  </w:num>
  <w:num w:numId="6" w16cid:durableId="18095289">
    <w:abstractNumId w:val="20"/>
  </w:num>
  <w:num w:numId="7" w16cid:durableId="881866298">
    <w:abstractNumId w:val="21"/>
  </w:num>
  <w:num w:numId="8" w16cid:durableId="1458715473">
    <w:abstractNumId w:val="32"/>
  </w:num>
  <w:num w:numId="9" w16cid:durableId="901791535">
    <w:abstractNumId w:val="8"/>
  </w:num>
  <w:num w:numId="10" w16cid:durableId="865630403">
    <w:abstractNumId w:val="18"/>
  </w:num>
  <w:num w:numId="11" w16cid:durableId="541096769">
    <w:abstractNumId w:val="0"/>
  </w:num>
  <w:num w:numId="12" w16cid:durableId="1742945869">
    <w:abstractNumId w:val="24"/>
  </w:num>
  <w:num w:numId="13" w16cid:durableId="1200319581">
    <w:abstractNumId w:val="37"/>
  </w:num>
  <w:num w:numId="14" w16cid:durableId="1390418877">
    <w:abstractNumId w:val="28"/>
  </w:num>
  <w:num w:numId="15" w16cid:durableId="1639188446">
    <w:abstractNumId w:val="23"/>
  </w:num>
  <w:num w:numId="16" w16cid:durableId="1062370287">
    <w:abstractNumId w:val="1"/>
  </w:num>
  <w:num w:numId="17" w16cid:durableId="84545817">
    <w:abstractNumId w:val="14"/>
  </w:num>
  <w:num w:numId="18" w16cid:durableId="1049034841">
    <w:abstractNumId w:val="25"/>
  </w:num>
  <w:num w:numId="19" w16cid:durableId="58332669">
    <w:abstractNumId w:val="35"/>
  </w:num>
  <w:num w:numId="20" w16cid:durableId="2073038206">
    <w:abstractNumId w:val="30"/>
  </w:num>
  <w:num w:numId="21" w16cid:durableId="1432778836">
    <w:abstractNumId w:val="39"/>
  </w:num>
  <w:num w:numId="22" w16cid:durableId="1463697241">
    <w:abstractNumId w:val="36"/>
  </w:num>
  <w:num w:numId="23" w16cid:durableId="754017370">
    <w:abstractNumId w:val="6"/>
  </w:num>
  <w:num w:numId="24" w16cid:durableId="1512530772">
    <w:abstractNumId w:val="12"/>
  </w:num>
  <w:num w:numId="25" w16cid:durableId="2136555667">
    <w:abstractNumId w:val="27"/>
  </w:num>
  <w:num w:numId="26" w16cid:durableId="205605499">
    <w:abstractNumId w:val="17"/>
  </w:num>
  <w:num w:numId="27" w16cid:durableId="1442143005">
    <w:abstractNumId w:val="41"/>
  </w:num>
  <w:num w:numId="28" w16cid:durableId="2044088064">
    <w:abstractNumId w:val="10"/>
  </w:num>
  <w:num w:numId="29" w16cid:durableId="1697345160">
    <w:abstractNumId w:val="42"/>
  </w:num>
  <w:num w:numId="30" w16cid:durableId="924850104">
    <w:abstractNumId w:val="16"/>
  </w:num>
  <w:num w:numId="31" w16cid:durableId="1578052368">
    <w:abstractNumId w:val="4"/>
  </w:num>
  <w:num w:numId="32" w16cid:durableId="1271473477">
    <w:abstractNumId w:val="22"/>
  </w:num>
  <w:num w:numId="33" w16cid:durableId="890573652">
    <w:abstractNumId w:val="7"/>
  </w:num>
  <w:num w:numId="34" w16cid:durableId="120611864">
    <w:abstractNumId w:val="34"/>
  </w:num>
  <w:num w:numId="35" w16cid:durableId="1645312538">
    <w:abstractNumId w:val="3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99474154">
    <w:abstractNumId w:val="3"/>
  </w:num>
  <w:num w:numId="37" w16cid:durableId="1786775507">
    <w:abstractNumId w:val="33"/>
  </w:num>
  <w:num w:numId="38" w16cid:durableId="638221085">
    <w:abstractNumId w:val="1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85632652">
    <w:abstractNumId w:val="9"/>
  </w:num>
  <w:num w:numId="40" w16cid:durableId="155414346">
    <w:abstractNumId w:val="15"/>
  </w:num>
  <w:num w:numId="41" w16cid:durableId="245922530">
    <w:abstractNumId w:val="11"/>
  </w:num>
  <w:num w:numId="42" w16cid:durableId="1218399550">
    <w:abstractNumId w:val="2"/>
  </w:num>
  <w:num w:numId="43" w16cid:durableId="211819055">
    <w:abstractNumId w:val="26"/>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DEV">
    <w15:presenceInfo w15:providerId="None" w15:userId="SDEV"/>
  </w15:person>
  <w15:person w15:author="DESCHUYTENEER Tanguy (TAXUD-EXT)">
    <w15:presenceInfo w15:providerId="AD" w15:userId="S::Tanguy.DESCHUYTENEER@ext.ec.europa.eu::4ba961a3-26ea-4858-9ae3-71008328b9a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hdrShapeDefaults>
    <o:shapedefaults v:ext="edit" spidmax="392196"/>
    <o:shapelayout v:ext="edit">
      <o:idmap v:ext="edit" data="38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IRF"/>
  </w:docVars>
  <w:rsids>
    <w:rsidRoot w:val="00C20993"/>
    <w:rsid w:val="000001EF"/>
    <w:rsid w:val="0000272E"/>
    <w:rsid w:val="000034AE"/>
    <w:rsid w:val="00004E4A"/>
    <w:rsid w:val="00005180"/>
    <w:rsid w:val="00005DF0"/>
    <w:rsid w:val="000106E5"/>
    <w:rsid w:val="000108AF"/>
    <w:rsid w:val="000133C5"/>
    <w:rsid w:val="00014658"/>
    <w:rsid w:val="000150E4"/>
    <w:rsid w:val="00015C08"/>
    <w:rsid w:val="00016623"/>
    <w:rsid w:val="00017783"/>
    <w:rsid w:val="000214A2"/>
    <w:rsid w:val="000214B7"/>
    <w:rsid w:val="00025A56"/>
    <w:rsid w:val="00026DC9"/>
    <w:rsid w:val="000328CF"/>
    <w:rsid w:val="0003486D"/>
    <w:rsid w:val="00035641"/>
    <w:rsid w:val="00035A5A"/>
    <w:rsid w:val="0003657A"/>
    <w:rsid w:val="0004001E"/>
    <w:rsid w:val="00041C6D"/>
    <w:rsid w:val="00042779"/>
    <w:rsid w:val="00042846"/>
    <w:rsid w:val="000430CD"/>
    <w:rsid w:val="000433B1"/>
    <w:rsid w:val="00043692"/>
    <w:rsid w:val="000439C2"/>
    <w:rsid w:val="00043BD4"/>
    <w:rsid w:val="000440A7"/>
    <w:rsid w:val="000455EF"/>
    <w:rsid w:val="00045E25"/>
    <w:rsid w:val="000469A9"/>
    <w:rsid w:val="0004792F"/>
    <w:rsid w:val="00051389"/>
    <w:rsid w:val="0005157A"/>
    <w:rsid w:val="00051EC3"/>
    <w:rsid w:val="0005247D"/>
    <w:rsid w:val="000525B1"/>
    <w:rsid w:val="00054836"/>
    <w:rsid w:val="00055B1D"/>
    <w:rsid w:val="0005674B"/>
    <w:rsid w:val="0005709F"/>
    <w:rsid w:val="00057E8A"/>
    <w:rsid w:val="00061A20"/>
    <w:rsid w:val="00061B7C"/>
    <w:rsid w:val="0006231B"/>
    <w:rsid w:val="00063288"/>
    <w:rsid w:val="00064B29"/>
    <w:rsid w:val="00064D4D"/>
    <w:rsid w:val="000655BA"/>
    <w:rsid w:val="00066633"/>
    <w:rsid w:val="00067545"/>
    <w:rsid w:val="00071450"/>
    <w:rsid w:val="000716C3"/>
    <w:rsid w:val="00071F03"/>
    <w:rsid w:val="00072109"/>
    <w:rsid w:val="00073076"/>
    <w:rsid w:val="000730C8"/>
    <w:rsid w:val="000736A6"/>
    <w:rsid w:val="00073AFB"/>
    <w:rsid w:val="00073B03"/>
    <w:rsid w:val="00073D90"/>
    <w:rsid w:val="00074158"/>
    <w:rsid w:val="00074343"/>
    <w:rsid w:val="00074A7A"/>
    <w:rsid w:val="00076894"/>
    <w:rsid w:val="00076CB8"/>
    <w:rsid w:val="00077069"/>
    <w:rsid w:val="000773D6"/>
    <w:rsid w:val="00080CD4"/>
    <w:rsid w:val="00082ECE"/>
    <w:rsid w:val="00083CB0"/>
    <w:rsid w:val="00083F19"/>
    <w:rsid w:val="000847F4"/>
    <w:rsid w:val="000849B8"/>
    <w:rsid w:val="00084D7F"/>
    <w:rsid w:val="00085EDE"/>
    <w:rsid w:val="0008661E"/>
    <w:rsid w:val="0008725E"/>
    <w:rsid w:val="00087BAC"/>
    <w:rsid w:val="000900D6"/>
    <w:rsid w:val="000906A1"/>
    <w:rsid w:val="00091D4F"/>
    <w:rsid w:val="0009263C"/>
    <w:rsid w:val="0009271D"/>
    <w:rsid w:val="0009367D"/>
    <w:rsid w:val="00093AC6"/>
    <w:rsid w:val="000946A7"/>
    <w:rsid w:val="0009726D"/>
    <w:rsid w:val="0009779D"/>
    <w:rsid w:val="000A0C31"/>
    <w:rsid w:val="000A189E"/>
    <w:rsid w:val="000A443E"/>
    <w:rsid w:val="000A4BA4"/>
    <w:rsid w:val="000A4F68"/>
    <w:rsid w:val="000A79C2"/>
    <w:rsid w:val="000B0F4B"/>
    <w:rsid w:val="000B1897"/>
    <w:rsid w:val="000B19FD"/>
    <w:rsid w:val="000B22A3"/>
    <w:rsid w:val="000B3056"/>
    <w:rsid w:val="000B4054"/>
    <w:rsid w:val="000B43C2"/>
    <w:rsid w:val="000B594D"/>
    <w:rsid w:val="000B5B18"/>
    <w:rsid w:val="000B6770"/>
    <w:rsid w:val="000B6E3A"/>
    <w:rsid w:val="000B7270"/>
    <w:rsid w:val="000B74FA"/>
    <w:rsid w:val="000B767D"/>
    <w:rsid w:val="000B7792"/>
    <w:rsid w:val="000C0175"/>
    <w:rsid w:val="000C0CDF"/>
    <w:rsid w:val="000C157C"/>
    <w:rsid w:val="000C74B5"/>
    <w:rsid w:val="000D140D"/>
    <w:rsid w:val="000D2B44"/>
    <w:rsid w:val="000D4AD9"/>
    <w:rsid w:val="000D6CCE"/>
    <w:rsid w:val="000D78E2"/>
    <w:rsid w:val="000D7BA8"/>
    <w:rsid w:val="000E0DA8"/>
    <w:rsid w:val="000E0EA7"/>
    <w:rsid w:val="000E220D"/>
    <w:rsid w:val="000E7459"/>
    <w:rsid w:val="000F0304"/>
    <w:rsid w:val="000F1E27"/>
    <w:rsid w:val="000F2197"/>
    <w:rsid w:val="000F2673"/>
    <w:rsid w:val="000F58D2"/>
    <w:rsid w:val="00102812"/>
    <w:rsid w:val="0010291D"/>
    <w:rsid w:val="00103CD7"/>
    <w:rsid w:val="001056BE"/>
    <w:rsid w:val="0010717B"/>
    <w:rsid w:val="001076B7"/>
    <w:rsid w:val="00107A4B"/>
    <w:rsid w:val="00107C65"/>
    <w:rsid w:val="00107E69"/>
    <w:rsid w:val="001108FD"/>
    <w:rsid w:val="0011094D"/>
    <w:rsid w:val="001122D5"/>
    <w:rsid w:val="00115CB5"/>
    <w:rsid w:val="00115E5F"/>
    <w:rsid w:val="00116D54"/>
    <w:rsid w:val="0011712C"/>
    <w:rsid w:val="00117416"/>
    <w:rsid w:val="00120130"/>
    <w:rsid w:val="00120E6C"/>
    <w:rsid w:val="00121543"/>
    <w:rsid w:val="00122521"/>
    <w:rsid w:val="001249FA"/>
    <w:rsid w:val="00124F73"/>
    <w:rsid w:val="00127134"/>
    <w:rsid w:val="0012740D"/>
    <w:rsid w:val="00130617"/>
    <w:rsid w:val="00131407"/>
    <w:rsid w:val="00131CEE"/>
    <w:rsid w:val="00133C4B"/>
    <w:rsid w:val="0013598A"/>
    <w:rsid w:val="001365AA"/>
    <w:rsid w:val="0013661B"/>
    <w:rsid w:val="00136EF7"/>
    <w:rsid w:val="00140DDF"/>
    <w:rsid w:val="0014394A"/>
    <w:rsid w:val="00145FB8"/>
    <w:rsid w:val="0014665C"/>
    <w:rsid w:val="001533BA"/>
    <w:rsid w:val="0015379E"/>
    <w:rsid w:val="001543E5"/>
    <w:rsid w:val="00156929"/>
    <w:rsid w:val="00156C1D"/>
    <w:rsid w:val="001571FD"/>
    <w:rsid w:val="0015720D"/>
    <w:rsid w:val="00160190"/>
    <w:rsid w:val="00160582"/>
    <w:rsid w:val="0016301D"/>
    <w:rsid w:val="001632FC"/>
    <w:rsid w:val="00163EE7"/>
    <w:rsid w:val="00163F32"/>
    <w:rsid w:val="00164279"/>
    <w:rsid w:val="00164705"/>
    <w:rsid w:val="00164B97"/>
    <w:rsid w:val="00164E27"/>
    <w:rsid w:val="00166176"/>
    <w:rsid w:val="0016619F"/>
    <w:rsid w:val="001727A2"/>
    <w:rsid w:val="00174E60"/>
    <w:rsid w:val="00176A94"/>
    <w:rsid w:val="00180F9A"/>
    <w:rsid w:val="00181DC9"/>
    <w:rsid w:val="00181E6C"/>
    <w:rsid w:val="00182755"/>
    <w:rsid w:val="0018693F"/>
    <w:rsid w:val="00191E1A"/>
    <w:rsid w:val="00192069"/>
    <w:rsid w:val="00192EDE"/>
    <w:rsid w:val="00193CF5"/>
    <w:rsid w:val="0019432D"/>
    <w:rsid w:val="00194773"/>
    <w:rsid w:val="00194823"/>
    <w:rsid w:val="0019490C"/>
    <w:rsid w:val="0019524D"/>
    <w:rsid w:val="0019600E"/>
    <w:rsid w:val="00196023"/>
    <w:rsid w:val="00197C41"/>
    <w:rsid w:val="001A1B81"/>
    <w:rsid w:val="001A2885"/>
    <w:rsid w:val="001A303D"/>
    <w:rsid w:val="001A3196"/>
    <w:rsid w:val="001A4B97"/>
    <w:rsid w:val="001A638B"/>
    <w:rsid w:val="001A6CC6"/>
    <w:rsid w:val="001A6CFE"/>
    <w:rsid w:val="001A7DAD"/>
    <w:rsid w:val="001A7E5E"/>
    <w:rsid w:val="001B08C7"/>
    <w:rsid w:val="001B1F5F"/>
    <w:rsid w:val="001B51E0"/>
    <w:rsid w:val="001B586B"/>
    <w:rsid w:val="001B67B4"/>
    <w:rsid w:val="001B6859"/>
    <w:rsid w:val="001B6C1D"/>
    <w:rsid w:val="001B774B"/>
    <w:rsid w:val="001C0817"/>
    <w:rsid w:val="001C15FE"/>
    <w:rsid w:val="001C2E11"/>
    <w:rsid w:val="001C3A5E"/>
    <w:rsid w:val="001C4723"/>
    <w:rsid w:val="001C5B80"/>
    <w:rsid w:val="001D0C88"/>
    <w:rsid w:val="001D2F43"/>
    <w:rsid w:val="001D317F"/>
    <w:rsid w:val="001D74D3"/>
    <w:rsid w:val="001E0497"/>
    <w:rsid w:val="001E1272"/>
    <w:rsid w:val="001E2734"/>
    <w:rsid w:val="001E2A55"/>
    <w:rsid w:val="001E4645"/>
    <w:rsid w:val="001E60AA"/>
    <w:rsid w:val="001F16BA"/>
    <w:rsid w:val="001F1F36"/>
    <w:rsid w:val="001F32C0"/>
    <w:rsid w:val="001F3386"/>
    <w:rsid w:val="001F4091"/>
    <w:rsid w:val="001F5CB1"/>
    <w:rsid w:val="001F5D0E"/>
    <w:rsid w:val="001F6035"/>
    <w:rsid w:val="0020018C"/>
    <w:rsid w:val="002008B4"/>
    <w:rsid w:val="002010D6"/>
    <w:rsid w:val="002023A2"/>
    <w:rsid w:val="002024FE"/>
    <w:rsid w:val="00202E95"/>
    <w:rsid w:val="00204B88"/>
    <w:rsid w:val="00204CE7"/>
    <w:rsid w:val="00204E64"/>
    <w:rsid w:val="002056DD"/>
    <w:rsid w:val="002057A6"/>
    <w:rsid w:val="00206DAD"/>
    <w:rsid w:val="00207AE8"/>
    <w:rsid w:val="00211A0A"/>
    <w:rsid w:val="00212C40"/>
    <w:rsid w:val="00213BD8"/>
    <w:rsid w:val="0021411D"/>
    <w:rsid w:val="002147A2"/>
    <w:rsid w:val="00215328"/>
    <w:rsid w:val="00216068"/>
    <w:rsid w:val="0022294C"/>
    <w:rsid w:val="00222EE6"/>
    <w:rsid w:val="00223622"/>
    <w:rsid w:val="00224508"/>
    <w:rsid w:val="002254B7"/>
    <w:rsid w:val="0022706A"/>
    <w:rsid w:val="0022744A"/>
    <w:rsid w:val="00227BB3"/>
    <w:rsid w:val="00231261"/>
    <w:rsid w:val="002337D9"/>
    <w:rsid w:val="0023600F"/>
    <w:rsid w:val="002364BC"/>
    <w:rsid w:val="002379ED"/>
    <w:rsid w:val="002401BB"/>
    <w:rsid w:val="002425D0"/>
    <w:rsid w:val="00242903"/>
    <w:rsid w:val="002450C7"/>
    <w:rsid w:val="00252CFF"/>
    <w:rsid w:val="0025617A"/>
    <w:rsid w:val="00256A26"/>
    <w:rsid w:val="00260D3E"/>
    <w:rsid w:val="00261AFC"/>
    <w:rsid w:val="00262BFD"/>
    <w:rsid w:val="00262F95"/>
    <w:rsid w:val="00262FCF"/>
    <w:rsid w:val="00264199"/>
    <w:rsid w:val="00265DBF"/>
    <w:rsid w:val="002666E5"/>
    <w:rsid w:val="002741A5"/>
    <w:rsid w:val="0027425C"/>
    <w:rsid w:val="002752E1"/>
    <w:rsid w:val="00275EC1"/>
    <w:rsid w:val="00277636"/>
    <w:rsid w:val="00277E44"/>
    <w:rsid w:val="002817A3"/>
    <w:rsid w:val="00282BBB"/>
    <w:rsid w:val="002840B5"/>
    <w:rsid w:val="00284248"/>
    <w:rsid w:val="002903ED"/>
    <w:rsid w:val="00290656"/>
    <w:rsid w:val="0029122C"/>
    <w:rsid w:val="00291ACC"/>
    <w:rsid w:val="002921DB"/>
    <w:rsid w:val="00292C6C"/>
    <w:rsid w:val="00293B38"/>
    <w:rsid w:val="002951AB"/>
    <w:rsid w:val="002951E9"/>
    <w:rsid w:val="002959EE"/>
    <w:rsid w:val="00296A9C"/>
    <w:rsid w:val="002A18E6"/>
    <w:rsid w:val="002A3BC3"/>
    <w:rsid w:val="002A4909"/>
    <w:rsid w:val="002A6300"/>
    <w:rsid w:val="002A6540"/>
    <w:rsid w:val="002A7B29"/>
    <w:rsid w:val="002A7DCC"/>
    <w:rsid w:val="002B0187"/>
    <w:rsid w:val="002B1ADA"/>
    <w:rsid w:val="002B1DA1"/>
    <w:rsid w:val="002B41B5"/>
    <w:rsid w:val="002B702F"/>
    <w:rsid w:val="002C088C"/>
    <w:rsid w:val="002C1234"/>
    <w:rsid w:val="002C1F65"/>
    <w:rsid w:val="002C2274"/>
    <w:rsid w:val="002C2DA2"/>
    <w:rsid w:val="002C49CF"/>
    <w:rsid w:val="002D1903"/>
    <w:rsid w:val="002D1964"/>
    <w:rsid w:val="002D1AA5"/>
    <w:rsid w:val="002D1F9D"/>
    <w:rsid w:val="002D2272"/>
    <w:rsid w:val="002D37EF"/>
    <w:rsid w:val="002D4EFE"/>
    <w:rsid w:val="002D5731"/>
    <w:rsid w:val="002D7D2C"/>
    <w:rsid w:val="002E16D5"/>
    <w:rsid w:val="002E37D1"/>
    <w:rsid w:val="002E3E25"/>
    <w:rsid w:val="002E3F53"/>
    <w:rsid w:val="002E553F"/>
    <w:rsid w:val="002E5C9F"/>
    <w:rsid w:val="002E76F6"/>
    <w:rsid w:val="002F1C9D"/>
    <w:rsid w:val="002F2F4E"/>
    <w:rsid w:val="002F4920"/>
    <w:rsid w:val="002F6323"/>
    <w:rsid w:val="002F6E78"/>
    <w:rsid w:val="002F7334"/>
    <w:rsid w:val="00301563"/>
    <w:rsid w:val="00301D83"/>
    <w:rsid w:val="0030322B"/>
    <w:rsid w:val="00304CD1"/>
    <w:rsid w:val="00306DBB"/>
    <w:rsid w:val="003126FF"/>
    <w:rsid w:val="003206D8"/>
    <w:rsid w:val="0032091C"/>
    <w:rsid w:val="00320BF7"/>
    <w:rsid w:val="0032162E"/>
    <w:rsid w:val="00322297"/>
    <w:rsid w:val="00323232"/>
    <w:rsid w:val="00324D89"/>
    <w:rsid w:val="00325C31"/>
    <w:rsid w:val="00325DDC"/>
    <w:rsid w:val="00327389"/>
    <w:rsid w:val="00327823"/>
    <w:rsid w:val="00332004"/>
    <w:rsid w:val="0033488E"/>
    <w:rsid w:val="00334FC1"/>
    <w:rsid w:val="003352D4"/>
    <w:rsid w:val="00335826"/>
    <w:rsid w:val="0033630D"/>
    <w:rsid w:val="003371B5"/>
    <w:rsid w:val="00341AB9"/>
    <w:rsid w:val="0034218F"/>
    <w:rsid w:val="00343335"/>
    <w:rsid w:val="00345957"/>
    <w:rsid w:val="00350CA8"/>
    <w:rsid w:val="0035108A"/>
    <w:rsid w:val="0035256B"/>
    <w:rsid w:val="00352F46"/>
    <w:rsid w:val="003571C4"/>
    <w:rsid w:val="00357799"/>
    <w:rsid w:val="00361467"/>
    <w:rsid w:val="003643E4"/>
    <w:rsid w:val="00365DAE"/>
    <w:rsid w:val="00367759"/>
    <w:rsid w:val="00370380"/>
    <w:rsid w:val="00370BCD"/>
    <w:rsid w:val="00372597"/>
    <w:rsid w:val="00375A4F"/>
    <w:rsid w:val="00375C7E"/>
    <w:rsid w:val="00375DAE"/>
    <w:rsid w:val="00376145"/>
    <w:rsid w:val="00384F97"/>
    <w:rsid w:val="0038755C"/>
    <w:rsid w:val="00387EE2"/>
    <w:rsid w:val="003939E3"/>
    <w:rsid w:val="00397AF8"/>
    <w:rsid w:val="003A175B"/>
    <w:rsid w:val="003A570E"/>
    <w:rsid w:val="003A764A"/>
    <w:rsid w:val="003B142B"/>
    <w:rsid w:val="003B1857"/>
    <w:rsid w:val="003B2824"/>
    <w:rsid w:val="003B2995"/>
    <w:rsid w:val="003B366A"/>
    <w:rsid w:val="003B473F"/>
    <w:rsid w:val="003B4D6F"/>
    <w:rsid w:val="003B7425"/>
    <w:rsid w:val="003C4AAF"/>
    <w:rsid w:val="003C57B9"/>
    <w:rsid w:val="003C724A"/>
    <w:rsid w:val="003C7770"/>
    <w:rsid w:val="003C77AA"/>
    <w:rsid w:val="003D3F8B"/>
    <w:rsid w:val="003D4A7A"/>
    <w:rsid w:val="003D7689"/>
    <w:rsid w:val="003E0853"/>
    <w:rsid w:val="003E09F9"/>
    <w:rsid w:val="003E0CFB"/>
    <w:rsid w:val="003E0E6B"/>
    <w:rsid w:val="003E4127"/>
    <w:rsid w:val="003E4A39"/>
    <w:rsid w:val="003E7757"/>
    <w:rsid w:val="003F03FF"/>
    <w:rsid w:val="003F0BF8"/>
    <w:rsid w:val="003F10F7"/>
    <w:rsid w:val="003F3369"/>
    <w:rsid w:val="003F38F8"/>
    <w:rsid w:val="003F44CE"/>
    <w:rsid w:val="003F5C91"/>
    <w:rsid w:val="00401DDF"/>
    <w:rsid w:val="00402055"/>
    <w:rsid w:val="00402EDA"/>
    <w:rsid w:val="00403137"/>
    <w:rsid w:val="004052C6"/>
    <w:rsid w:val="00405424"/>
    <w:rsid w:val="0040575B"/>
    <w:rsid w:val="00405C7B"/>
    <w:rsid w:val="00406524"/>
    <w:rsid w:val="004070EB"/>
    <w:rsid w:val="00407997"/>
    <w:rsid w:val="004119AB"/>
    <w:rsid w:val="00411BDF"/>
    <w:rsid w:val="00411EC0"/>
    <w:rsid w:val="00411F17"/>
    <w:rsid w:val="00414AF4"/>
    <w:rsid w:val="004160E4"/>
    <w:rsid w:val="004201B6"/>
    <w:rsid w:val="004216C9"/>
    <w:rsid w:val="00422AE1"/>
    <w:rsid w:val="00422ECE"/>
    <w:rsid w:val="00423201"/>
    <w:rsid w:val="00423CDD"/>
    <w:rsid w:val="004242E9"/>
    <w:rsid w:val="0042489F"/>
    <w:rsid w:val="00424A38"/>
    <w:rsid w:val="00424D60"/>
    <w:rsid w:val="0042511B"/>
    <w:rsid w:val="00426815"/>
    <w:rsid w:val="00426978"/>
    <w:rsid w:val="00426EA6"/>
    <w:rsid w:val="00430788"/>
    <w:rsid w:val="00430BCC"/>
    <w:rsid w:val="00430D2A"/>
    <w:rsid w:val="004314AF"/>
    <w:rsid w:val="0043169C"/>
    <w:rsid w:val="00432D2F"/>
    <w:rsid w:val="004340AE"/>
    <w:rsid w:val="00434406"/>
    <w:rsid w:val="00434C93"/>
    <w:rsid w:val="00434ECC"/>
    <w:rsid w:val="00437444"/>
    <w:rsid w:val="004404C8"/>
    <w:rsid w:val="004412B2"/>
    <w:rsid w:val="00441DEC"/>
    <w:rsid w:val="00441EC1"/>
    <w:rsid w:val="00442114"/>
    <w:rsid w:val="00442B15"/>
    <w:rsid w:val="00442E44"/>
    <w:rsid w:val="00442F85"/>
    <w:rsid w:val="004437D9"/>
    <w:rsid w:val="00443D4A"/>
    <w:rsid w:val="00444234"/>
    <w:rsid w:val="004444E8"/>
    <w:rsid w:val="004465DB"/>
    <w:rsid w:val="004508BA"/>
    <w:rsid w:val="00450D0C"/>
    <w:rsid w:val="00452562"/>
    <w:rsid w:val="0045336F"/>
    <w:rsid w:val="0045468A"/>
    <w:rsid w:val="00454C30"/>
    <w:rsid w:val="00456924"/>
    <w:rsid w:val="00457385"/>
    <w:rsid w:val="004612AD"/>
    <w:rsid w:val="0046158E"/>
    <w:rsid w:val="00463549"/>
    <w:rsid w:val="00466D6C"/>
    <w:rsid w:val="00467781"/>
    <w:rsid w:val="004677D0"/>
    <w:rsid w:val="004701E1"/>
    <w:rsid w:val="00471E01"/>
    <w:rsid w:val="00471EB0"/>
    <w:rsid w:val="00471EFB"/>
    <w:rsid w:val="00472022"/>
    <w:rsid w:val="00473377"/>
    <w:rsid w:val="0047366E"/>
    <w:rsid w:val="00473913"/>
    <w:rsid w:val="0047520F"/>
    <w:rsid w:val="00475C22"/>
    <w:rsid w:val="004770AF"/>
    <w:rsid w:val="00477B64"/>
    <w:rsid w:val="00481734"/>
    <w:rsid w:val="00482616"/>
    <w:rsid w:val="00483BA3"/>
    <w:rsid w:val="00483E6C"/>
    <w:rsid w:val="00484563"/>
    <w:rsid w:val="00484A5F"/>
    <w:rsid w:val="00486001"/>
    <w:rsid w:val="0049004F"/>
    <w:rsid w:val="004900EF"/>
    <w:rsid w:val="00491953"/>
    <w:rsid w:val="00493B72"/>
    <w:rsid w:val="00494010"/>
    <w:rsid w:val="00494832"/>
    <w:rsid w:val="00495C2E"/>
    <w:rsid w:val="004A0DE0"/>
    <w:rsid w:val="004A32DD"/>
    <w:rsid w:val="004A38B4"/>
    <w:rsid w:val="004A38CD"/>
    <w:rsid w:val="004A4200"/>
    <w:rsid w:val="004A4331"/>
    <w:rsid w:val="004A480B"/>
    <w:rsid w:val="004A6E42"/>
    <w:rsid w:val="004A7E70"/>
    <w:rsid w:val="004B0A41"/>
    <w:rsid w:val="004B1F94"/>
    <w:rsid w:val="004C1DBF"/>
    <w:rsid w:val="004C3088"/>
    <w:rsid w:val="004C34DB"/>
    <w:rsid w:val="004C6FCC"/>
    <w:rsid w:val="004C7BE3"/>
    <w:rsid w:val="004D059F"/>
    <w:rsid w:val="004D30E9"/>
    <w:rsid w:val="004D340A"/>
    <w:rsid w:val="004D3C61"/>
    <w:rsid w:val="004D4726"/>
    <w:rsid w:val="004D5C45"/>
    <w:rsid w:val="004D5D73"/>
    <w:rsid w:val="004D6072"/>
    <w:rsid w:val="004E29AE"/>
    <w:rsid w:val="004E3039"/>
    <w:rsid w:val="004F0391"/>
    <w:rsid w:val="004F04FB"/>
    <w:rsid w:val="004F213F"/>
    <w:rsid w:val="00500801"/>
    <w:rsid w:val="0050084B"/>
    <w:rsid w:val="00501412"/>
    <w:rsid w:val="005017F3"/>
    <w:rsid w:val="005024FA"/>
    <w:rsid w:val="00502973"/>
    <w:rsid w:val="00503604"/>
    <w:rsid w:val="005058E1"/>
    <w:rsid w:val="00506A32"/>
    <w:rsid w:val="00507973"/>
    <w:rsid w:val="0051071E"/>
    <w:rsid w:val="005125E3"/>
    <w:rsid w:val="005133CE"/>
    <w:rsid w:val="00514B93"/>
    <w:rsid w:val="00516321"/>
    <w:rsid w:val="0051642D"/>
    <w:rsid w:val="00517C4D"/>
    <w:rsid w:val="00520AA8"/>
    <w:rsid w:val="005210BA"/>
    <w:rsid w:val="00523404"/>
    <w:rsid w:val="00523A18"/>
    <w:rsid w:val="00523EEA"/>
    <w:rsid w:val="00525655"/>
    <w:rsid w:val="00527CF3"/>
    <w:rsid w:val="00527F05"/>
    <w:rsid w:val="00527FF5"/>
    <w:rsid w:val="0053188A"/>
    <w:rsid w:val="005324AF"/>
    <w:rsid w:val="00532AF4"/>
    <w:rsid w:val="00533B83"/>
    <w:rsid w:val="00534CE2"/>
    <w:rsid w:val="00534E60"/>
    <w:rsid w:val="005405F7"/>
    <w:rsid w:val="00541663"/>
    <w:rsid w:val="00541EC9"/>
    <w:rsid w:val="00543370"/>
    <w:rsid w:val="00544BCA"/>
    <w:rsid w:val="00544BEC"/>
    <w:rsid w:val="00552528"/>
    <w:rsid w:val="00552BE2"/>
    <w:rsid w:val="005531DD"/>
    <w:rsid w:val="005532F6"/>
    <w:rsid w:val="00553792"/>
    <w:rsid w:val="00554B09"/>
    <w:rsid w:val="005555D0"/>
    <w:rsid w:val="005561C6"/>
    <w:rsid w:val="00556454"/>
    <w:rsid w:val="00556F01"/>
    <w:rsid w:val="005572E4"/>
    <w:rsid w:val="005578CD"/>
    <w:rsid w:val="00557A6E"/>
    <w:rsid w:val="00557B09"/>
    <w:rsid w:val="005613BF"/>
    <w:rsid w:val="0056174B"/>
    <w:rsid w:val="005658DD"/>
    <w:rsid w:val="0056647A"/>
    <w:rsid w:val="00567B2E"/>
    <w:rsid w:val="00571AD5"/>
    <w:rsid w:val="00573FCC"/>
    <w:rsid w:val="00574762"/>
    <w:rsid w:val="005751DD"/>
    <w:rsid w:val="00576936"/>
    <w:rsid w:val="00576CAB"/>
    <w:rsid w:val="005805FB"/>
    <w:rsid w:val="00582249"/>
    <w:rsid w:val="00582723"/>
    <w:rsid w:val="0058671C"/>
    <w:rsid w:val="0058683F"/>
    <w:rsid w:val="00587645"/>
    <w:rsid w:val="00587EF8"/>
    <w:rsid w:val="00592B3F"/>
    <w:rsid w:val="0059561B"/>
    <w:rsid w:val="00595AB5"/>
    <w:rsid w:val="005A1578"/>
    <w:rsid w:val="005A188F"/>
    <w:rsid w:val="005A3AD5"/>
    <w:rsid w:val="005A48B0"/>
    <w:rsid w:val="005A48BA"/>
    <w:rsid w:val="005A6554"/>
    <w:rsid w:val="005A67C2"/>
    <w:rsid w:val="005A6A77"/>
    <w:rsid w:val="005A7AEC"/>
    <w:rsid w:val="005B244B"/>
    <w:rsid w:val="005B320A"/>
    <w:rsid w:val="005B3A91"/>
    <w:rsid w:val="005B5606"/>
    <w:rsid w:val="005B5DF2"/>
    <w:rsid w:val="005B67D5"/>
    <w:rsid w:val="005C1715"/>
    <w:rsid w:val="005C18E1"/>
    <w:rsid w:val="005C2CE6"/>
    <w:rsid w:val="005C4A42"/>
    <w:rsid w:val="005C5469"/>
    <w:rsid w:val="005C5B72"/>
    <w:rsid w:val="005C600E"/>
    <w:rsid w:val="005C63FD"/>
    <w:rsid w:val="005C671F"/>
    <w:rsid w:val="005C6F8C"/>
    <w:rsid w:val="005C7BCD"/>
    <w:rsid w:val="005D0E6C"/>
    <w:rsid w:val="005D0FF8"/>
    <w:rsid w:val="005D22A8"/>
    <w:rsid w:val="005D2B7D"/>
    <w:rsid w:val="005D3345"/>
    <w:rsid w:val="005D3515"/>
    <w:rsid w:val="005D37DC"/>
    <w:rsid w:val="005D449A"/>
    <w:rsid w:val="005D5A0B"/>
    <w:rsid w:val="005D5B70"/>
    <w:rsid w:val="005D5E60"/>
    <w:rsid w:val="005D65BC"/>
    <w:rsid w:val="005D6BA9"/>
    <w:rsid w:val="005D7C5B"/>
    <w:rsid w:val="005E1A02"/>
    <w:rsid w:val="005E2118"/>
    <w:rsid w:val="005E2C45"/>
    <w:rsid w:val="005E2D81"/>
    <w:rsid w:val="005E3012"/>
    <w:rsid w:val="005E44C1"/>
    <w:rsid w:val="005E5010"/>
    <w:rsid w:val="005E6A3F"/>
    <w:rsid w:val="005E6A43"/>
    <w:rsid w:val="005E6DA5"/>
    <w:rsid w:val="005E75B9"/>
    <w:rsid w:val="005F073E"/>
    <w:rsid w:val="005F1D17"/>
    <w:rsid w:val="005F2710"/>
    <w:rsid w:val="005F2B1C"/>
    <w:rsid w:val="005F2BC5"/>
    <w:rsid w:val="005F4F85"/>
    <w:rsid w:val="005F55F6"/>
    <w:rsid w:val="005F5F08"/>
    <w:rsid w:val="005F60FA"/>
    <w:rsid w:val="005F67C3"/>
    <w:rsid w:val="005F6B7F"/>
    <w:rsid w:val="005F7EF0"/>
    <w:rsid w:val="006004D1"/>
    <w:rsid w:val="0060087A"/>
    <w:rsid w:val="0060097C"/>
    <w:rsid w:val="006015E6"/>
    <w:rsid w:val="0060225D"/>
    <w:rsid w:val="00603308"/>
    <w:rsid w:val="00603C2F"/>
    <w:rsid w:val="00605C57"/>
    <w:rsid w:val="0061031E"/>
    <w:rsid w:val="00613394"/>
    <w:rsid w:val="006136BF"/>
    <w:rsid w:val="00613C0F"/>
    <w:rsid w:val="00614A3D"/>
    <w:rsid w:val="00614CB1"/>
    <w:rsid w:val="00615C5E"/>
    <w:rsid w:val="006166B1"/>
    <w:rsid w:val="006220A9"/>
    <w:rsid w:val="00630E04"/>
    <w:rsid w:val="006310F8"/>
    <w:rsid w:val="00631C1E"/>
    <w:rsid w:val="00633B7E"/>
    <w:rsid w:val="00633F9F"/>
    <w:rsid w:val="00640621"/>
    <w:rsid w:val="00641A0A"/>
    <w:rsid w:val="00641E5F"/>
    <w:rsid w:val="00642AF0"/>
    <w:rsid w:val="00642B43"/>
    <w:rsid w:val="00642CD5"/>
    <w:rsid w:val="00642EE1"/>
    <w:rsid w:val="006439B4"/>
    <w:rsid w:val="00644194"/>
    <w:rsid w:val="006448D0"/>
    <w:rsid w:val="00646D1E"/>
    <w:rsid w:val="00647A06"/>
    <w:rsid w:val="00650CF4"/>
    <w:rsid w:val="00652C95"/>
    <w:rsid w:val="0065453F"/>
    <w:rsid w:val="00656A76"/>
    <w:rsid w:val="00661517"/>
    <w:rsid w:val="00661844"/>
    <w:rsid w:val="00661933"/>
    <w:rsid w:val="00661F23"/>
    <w:rsid w:val="006654B5"/>
    <w:rsid w:val="006663E5"/>
    <w:rsid w:val="00667A86"/>
    <w:rsid w:val="006711BD"/>
    <w:rsid w:val="00671592"/>
    <w:rsid w:val="00671CCA"/>
    <w:rsid w:val="00672752"/>
    <w:rsid w:val="006753F2"/>
    <w:rsid w:val="00676C16"/>
    <w:rsid w:val="00677396"/>
    <w:rsid w:val="00680093"/>
    <w:rsid w:val="006810DE"/>
    <w:rsid w:val="006823EF"/>
    <w:rsid w:val="006825DF"/>
    <w:rsid w:val="006837B2"/>
    <w:rsid w:val="006857D2"/>
    <w:rsid w:val="006863FB"/>
    <w:rsid w:val="00690202"/>
    <w:rsid w:val="00691068"/>
    <w:rsid w:val="00693413"/>
    <w:rsid w:val="0069349F"/>
    <w:rsid w:val="006938B5"/>
    <w:rsid w:val="00693DD4"/>
    <w:rsid w:val="00694603"/>
    <w:rsid w:val="00694E4D"/>
    <w:rsid w:val="00694F60"/>
    <w:rsid w:val="00697C49"/>
    <w:rsid w:val="00697E32"/>
    <w:rsid w:val="006A0183"/>
    <w:rsid w:val="006A0465"/>
    <w:rsid w:val="006A0993"/>
    <w:rsid w:val="006A138A"/>
    <w:rsid w:val="006A1510"/>
    <w:rsid w:val="006A1FF4"/>
    <w:rsid w:val="006A2854"/>
    <w:rsid w:val="006A4A38"/>
    <w:rsid w:val="006A5098"/>
    <w:rsid w:val="006A70A1"/>
    <w:rsid w:val="006A753B"/>
    <w:rsid w:val="006A795D"/>
    <w:rsid w:val="006A7EDB"/>
    <w:rsid w:val="006B1220"/>
    <w:rsid w:val="006B1DCD"/>
    <w:rsid w:val="006B20EC"/>
    <w:rsid w:val="006B3C4C"/>
    <w:rsid w:val="006B55DD"/>
    <w:rsid w:val="006B6F97"/>
    <w:rsid w:val="006C1498"/>
    <w:rsid w:val="006C2098"/>
    <w:rsid w:val="006C309D"/>
    <w:rsid w:val="006C3A64"/>
    <w:rsid w:val="006C44E8"/>
    <w:rsid w:val="006C51F2"/>
    <w:rsid w:val="006C78B1"/>
    <w:rsid w:val="006D152E"/>
    <w:rsid w:val="006E0CEA"/>
    <w:rsid w:val="006E0EC7"/>
    <w:rsid w:val="006E14CE"/>
    <w:rsid w:val="006E1A99"/>
    <w:rsid w:val="006E2F97"/>
    <w:rsid w:val="006E36EE"/>
    <w:rsid w:val="006E6BD6"/>
    <w:rsid w:val="006E727F"/>
    <w:rsid w:val="006E7C97"/>
    <w:rsid w:val="006F17DD"/>
    <w:rsid w:val="006F19DB"/>
    <w:rsid w:val="006F1B2A"/>
    <w:rsid w:val="006F1D71"/>
    <w:rsid w:val="006F28CF"/>
    <w:rsid w:val="006F4734"/>
    <w:rsid w:val="006F4A95"/>
    <w:rsid w:val="006F77F7"/>
    <w:rsid w:val="00700F59"/>
    <w:rsid w:val="007030B0"/>
    <w:rsid w:val="00703949"/>
    <w:rsid w:val="00704C56"/>
    <w:rsid w:val="007050FC"/>
    <w:rsid w:val="00706786"/>
    <w:rsid w:val="007072E8"/>
    <w:rsid w:val="00707862"/>
    <w:rsid w:val="00710A2E"/>
    <w:rsid w:val="00711116"/>
    <w:rsid w:val="0071143E"/>
    <w:rsid w:val="00712587"/>
    <w:rsid w:val="0071299E"/>
    <w:rsid w:val="00716234"/>
    <w:rsid w:val="00716E5C"/>
    <w:rsid w:val="00720F9B"/>
    <w:rsid w:val="00722093"/>
    <w:rsid w:val="00722D95"/>
    <w:rsid w:val="007233E5"/>
    <w:rsid w:val="00724A4F"/>
    <w:rsid w:val="007266E6"/>
    <w:rsid w:val="00726E53"/>
    <w:rsid w:val="00733796"/>
    <w:rsid w:val="00734D49"/>
    <w:rsid w:val="007400FC"/>
    <w:rsid w:val="0074201C"/>
    <w:rsid w:val="00742BD8"/>
    <w:rsid w:val="00744EC1"/>
    <w:rsid w:val="00745310"/>
    <w:rsid w:val="00745E58"/>
    <w:rsid w:val="0074787F"/>
    <w:rsid w:val="007479DD"/>
    <w:rsid w:val="00747F19"/>
    <w:rsid w:val="0075028C"/>
    <w:rsid w:val="00751D65"/>
    <w:rsid w:val="0075242D"/>
    <w:rsid w:val="00754939"/>
    <w:rsid w:val="00754FE4"/>
    <w:rsid w:val="0075601F"/>
    <w:rsid w:val="007566B9"/>
    <w:rsid w:val="00756B4D"/>
    <w:rsid w:val="007601C1"/>
    <w:rsid w:val="00760A6B"/>
    <w:rsid w:val="0076191F"/>
    <w:rsid w:val="00761A8C"/>
    <w:rsid w:val="00764186"/>
    <w:rsid w:val="007642FE"/>
    <w:rsid w:val="00764E4C"/>
    <w:rsid w:val="007650BF"/>
    <w:rsid w:val="007664EF"/>
    <w:rsid w:val="00766A37"/>
    <w:rsid w:val="0076730C"/>
    <w:rsid w:val="00767CDA"/>
    <w:rsid w:val="007709FF"/>
    <w:rsid w:val="00770D95"/>
    <w:rsid w:val="0077109F"/>
    <w:rsid w:val="0077316B"/>
    <w:rsid w:val="0077485E"/>
    <w:rsid w:val="00783FD6"/>
    <w:rsid w:val="007845DF"/>
    <w:rsid w:val="00785472"/>
    <w:rsid w:val="00794F44"/>
    <w:rsid w:val="00795FBA"/>
    <w:rsid w:val="00797148"/>
    <w:rsid w:val="0079732B"/>
    <w:rsid w:val="007A1BEA"/>
    <w:rsid w:val="007A1F90"/>
    <w:rsid w:val="007A733E"/>
    <w:rsid w:val="007A7345"/>
    <w:rsid w:val="007B0B4C"/>
    <w:rsid w:val="007B130A"/>
    <w:rsid w:val="007B22CC"/>
    <w:rsid w:val="007B29F5"/>
    <w:rsid w:val="007B318D"/>
    <w:rsid w:val="007C1293"/>
    <w:rsid w:val="007C1E15"/>
    <w:rsid w:val="007C4758"/>
    <w:rsid w:val="007C5FD6"/>
    <w:rsid w:val="007C613A"/>
    <w:rsid w:val="007C792B"/>
    <w:rsid w:val="007D0A53"/>
    <w:rsid w:val="007D582E"/>
    <w:rsid w:val="007D5FFD"/>
    <w:rsid w:val="007D61D1"/>
    <w:rsid w:val="007D6A34"/>
    <w:rsid w:val="007D7826"/>
    <w:rsid w:val="007D7D92"/>
    <w:rsid w:val="007E08FF"/>
    <w:rsid w:val="007E1570"/>
    <w:rsid w:val="007E179F"/>
    <w:rsid w:val="007E42AD"/>
    <w:rsid w:val="007E4E48"/>
    <w:rsid w:val="007E7F4F"/>
    <w:rsid w:val="007F0CEB"/>
    <w:rsid w:val="007F1864"/>
    <w:rsid w:val="007F36B8"/>
    <w:rsid w:val="007F441C"/>
    <w:rsid w:val="007F45B0"/>
    <w:rsid w:val="007F53C0"/>
    <w:rsid w:val="007F63EE"/>
    <w:rsid w:val="007F643F"/>
    <w:rsid w:val="007F7671"/>
    <w:rsid w:val="00801520"/>
    <w:rsid w:val="00801E57"/>
    <w:rsid w:val="00802D0D"/>
    <w:rsid w:val="00803A90"/>
    <w:rsid w:val="008058FA"/>
    <w:rsid w:val="00805BA6"/>
    <w:rsid w:val="0080652E"/>
    <w:rsid w:val="008068C1"/>
    <w:rsid w:val="0080793E"/>
    <w:rsid w:val="00810CA2"/>
    <w:rsid w:val="00811938"/>
    <w:rsid w:val="00811A92"/>
    <w:rsid w:val="008128F3"/>
    <w:rsid w:val="0081323B"/>
    <w:rsid w:val="00813C94"/>
    <w:rsid w:val="00813CF6"/>
    <w:rsid w:val="00813DBC"/>
    <w:rsid w:val="00814797"/>
    <w:rsid w:val="0081506D"/>
    <w:rsid w:val="008163EB"/>
    <w:rsid w:val="008163F3"/>
    <w:rsid w:val="00816682"/>
    <w:rsid w:val="00821B63"/>
    <w:rsid w:val="0082447F"/>
    <w:rsid w:val="00827DBB"/>
    <w:rsid w:val="00827E0E"/>
    <w:rsid w:val="00830203"/>
    <w:rsid w:val="008305BB"/>
    <w:rsid w:val="00831CB1"/>
    <w:rsid w:val="00831DE4"/>
    <w:rsid w:val="008320AB"/>
    <w:rsid w:val="00832408"/>
    <w:rsid w:val="00832AA8"/>
    <w:rsid w:val="00832C48"/>
    <w:rsid w:val="00834A68"/>
    <w:rsid w:val="00834CE9"/>
    <w:rsid w:val="00834F92"/>
    <w:rsid w:val="008362A2"/>
    <w:rsid w:val="00837A0F"/>
    <w:rsid w:val="0084657B"/>
    <w:rsid w:val="00846B19"/>
    <w:rsid w:val="008471B0"/>
    <w:rsid w:val="0085152A"/>
    <w:rsid w:val="00853F18"/>
    <w:rsid w:val="00855865"/>
    <w:rsid w:val="00856856"/>
    <w:rsid w:val="0085704D"/>
    <w:rsid w:val="00861A4B"/>
    <w:rsid w:val="00864AFC"/>
    <w:rsid w:val="0086599C"/>
    <w:rsid w:val="00865FA2"/>
    <w:rsid w:val="00865FDE"/>
    <w:rsid w:val="00867A2B"/>
    <w:rsid w:val="00871660"/>
    <w:rsid w:val="00871735"/>
    <w:rsid w:val="00871EB2"/>
    <w:rsid w:val="00873843"/>
    <w:rsid w:val="0087448D"/>
    <w:rsid w:val="00875228"/>
    <w:rsid w:val="008759A8"/>
    <w:rsid w:val="00875D00"/>
    <w:rsid w:val="00875DFD"/>
    <w:rsid w:val="00876058"/>
    <w:rsid w:val="00876E76"/>
    <w:rsid w:val="0088067D"/>
    <w:rsid w:val="008823C5"/>
    <w:rsid w:val="008828E2"/>
    <w:rsid w:val="0088587F"/>
    <w:rsid w:val="0088786B"/>
    <w:rsid w:val="00890C2E"/>
    <w:rsid w:val="00892698"/>
    <w:rsid w:val="00894A47"/>
    <w:rsid w:val="00895D5F"/>
    <w:rsid w:val="008A042B"/>
    <w:rsid w:val="008A1EE6"/>
    <w:rsid w:val="008A318D"/>
    <w:rsid w:val="008A4435"/>
    <w:rsid w:val="008A4A12"/>
    <w:rsid w:val="008A738D"/>
    <w:rsid w:val="008A73AA"/>
    <w:rsid w:val="008A7E6E"/>
    <w:rsid w:val="008B1171"/>
    <w:rsid w:val="008B15EC"/>
    <w:rsid w:val="008B1F62"/>
    <w:rsid w:val="008B2211"/>
    <w:rsid w:val="008B29F3"/>
    <w:rsid w:val="008B3241"/>
    <w:rsid w:val="008B35B5"/>
    <w:rsid w:val="008B3D9A"/>
    <w:rsid w:val="008B5A7D"/>
    <w:rsid w:val="008B6AE8"/>
    <w:rsid w:val="008B6F66"/>
    <w:rsid w:val="008B778E"/>
    <w:rsid w:val="008B77D2"/>
    <w:rsid w:val="008C1D88"/>
    <w:rsid w:val="008C2249"/>
    <w:rsid w:val="008C3147"/>
    <w:rsid w:val="008C3A83"/>
    <w:rsid w:val="008C3F12"/>
    <w:rsid w:val="008C6148"/>
    <w:rsid w:val="008D02BA"/>
    <w:rsid w:val="008D14F1"/>
    <w:rsid w:val="008D3101"/>
    <w:rsid w:val="008D63BB"/>
    <w:rsid w:val="008E0702"/>
    <w:rsid w:val="008E0BCA"/>
    <w:rsid w:val="008E16B6"/>
    <w:rsid w:val="008E24F3"/>
    <w:rsid w:val="008E2BAB"/>
    <w:rsid w:val="008E3502"/>
    <w:rsid w:val="008E362E"/>
    <w:rsid w:val="008E3E40"/>
    <w:rsid w:val="008E5D8A"/>
    <w:rsid w:val="008E74E0"/>
    <w:rsid w:val="008E7767"/>
    <w:rsid w:val="008E78B6"/>
    <w:rsid w:val="008F2C1A"/>
    <w:rsid w:val="008F32EC"/>
    <w:rsid w:val="008F346C"/>
    <w:rsid w:val="008F399A"/>
    <w:rsid w:val="008F5FAB"/>
    <w:rsid w:val="009002B7"/>
    <w:rsid w:val="009008AC"/>
    <w:rsid w:val="0090146D"/>
    <w:rsid w:val="00901D8D"/>
    <w:rsid w:val="00902CA7"/>
    <w:rsid w:val="00905189"/>
    <w:rsid w:val="00905C5C"/>
    <w:rsid w:val="009060C1"/>
    <w:rsid w:val="00906339"/>
    <w:rsid w:val="009068BC"/>
    <w:rsid w:val="009110A8"/>
    <w:rsid w:val="009114DC"/>
    <w:rsid w:val="00911666"/>
    <w:rsid w:val="00913D51"/>
    <w:rsid w:val="009141EE"/>
    <w:rsid w:val="00914A03"/>
    <w:rsid w:val="00914B08"/>
    <w:rsid w:val="00914B13"/>
    <w:rsid w:val="00920D3F"/>
    <w:rsid w:val="00921FC1"/>
    <w:rsid w:val="00923E7C"/>
    <w:rsid w:val="00924CD1"/>
    <w:rsid w:val="009261D5"/>
    <w:rsid w:val="00926666"/>
    <w:rsid w:val="00931120"/>
    <w:rsid w:val="00931DD1"/>
    <w:rsid w:val="009331E7"/>
    <w:rsid w:val="009351D4"/>
    <w:rsid w:val="00936A12"/>
    <w:rsid w:val="00937801"/>
    <w:rsid w:val="00937ACF"/>
    <w:rsid w:val="0094004B"/>
    <w:rsid w:val="009427BF"/>
    <w:rsid w:val="009439BD"/>
    <w:rsid w:val="0094487F"/>
    <w:rsid w:val="00944D17"/>
    <w:rsid w:val="009457CA"/>
    <w:rsid w:val="00945A0A"/>
    <w:rsid w:val="00946540"/>
    <w:rsid w:val="00947EAA"/>
    <w:rsid w:val="009500A3"/>
    <w:rsid w:val="00951351"/>
    <w:rsid w:val="00951685"/>
    <w:rsid w:val="009541B7"/>
    <w:rsid w:val="00954997"/>
    <w:rsid w:val="00960DA2"/>
    <w:rsid w:val="00962E9F"/>
    <w:rsid w:val="00962F14"/>
    <w:rsid w:val="00965026"/>
    <w:rsid w:val="0096548E"/>
    <w:rsid w:val="00967A73"/>
    <w:rsid w:val="00970FB2"/>
    <w:rsid w:val="00972AE5"/>
    <w:rsid w:val="0097347C"/>
    <w:rsid w:val="00973C4B"/>
    <w:rsid w:val="009759A4"/>
    <w:rsid w:val="00977903"/>
    <w:rsid w:val="00977E70"/>
    <w:rsid w:val="00981340"/>
    <w:rsid w:val="00982D91"/>
    <w:rsid w:val="009830C0"/>
    <w:rsid w:val="00983356"/>
    <w:rsid w:val="00983563"/>
    <w:rsid w:val="009840B2"/>
    <w:rsid w:val="009878BF"/>
    <w:rsid w:val="00990F02"/>
    <w:rsid w:val="00991EA8"/>
    <w:rsid w:val="0099243A"/>
    <w:rsid w:val="00993A48"/>
    <w:rsid w:val="00996812"/>
    <w:rsid w:val="009974E5"/>
    <w:rsid w:val="009A08EE"/>
    <w:rsid w:val="009A0DD1"/>
    <w:rsid w:val="009A13BC"/>
    <w:rsid w:val="009A24D2"/>
    <w:rsid w:val="009A35C7"/>
    <w:rsid w:val="009A36C1"/>
    <w:rsid w:val="009A375B"/>
    <w:rsid w:val="009A57D8"/>
    <w:rsid w:val="009B1024"/>
    <w:rsid w:val="009B10AF"/>
    <w:rsid w:val="009B4627"/>
    <w:rsid w:val="009B6872"/>
    <w:rsid w:val="009C018E"/>
    <w:rsid w:val="009C0C55"/>
    <w:rsid w:val="009C438E"/>
    <w:rsid w:val="009C4AD7"/>
    <w:rsid w:val="009C4F42"/>
    <w:rsid w:val="009C5058"/>
    <w:rsid w:val="009C6B6D"/>
    <w:rsid w:val="009C75CD"/>
    <w:rsid w:val="009C7D11"/>
    <w:rsid w:val="009D1AB0"/>
    <w:rsid w:val="009D1C26"/>
    <w:rsid w:val="009D306C"/>
    <w:rsid w:val="009D47F3"/>
    <w:rsid w:val="009D7C7C"/>
    <w:rsid w:val="009E17EC"/>
    <w:rsid w:val="009E262F"/>
    <w:rsid w:val="009E471C"/>
    <w:rsid w:val="009E511F"/>
    <w:rsid w:val="009E51A6"/>
    <w:rsid w:val="009E6423"/>
    <w:rsid w:val="009E662B"/>
    <w:rsid w:val="009F3ED6"/>
    <w:rsid w:val="009F64F6"/>
    <w:rsid w:val="009F721A"/>
    <w:rsid w:val="009F7F89"/>
    <w:rsid w:val="00A02580"/>
    <w:rsid w:val="00A03BF3"/>
    <w:rsid w:val="00A0461D"/>
    <w:rsid w:val="00A04766"/>
    <w:rsid w:val="00A06622"/>
    <w:rsid w:val="00A06CFF"/>
    <w:rsid w:val="00A112E5"/>
    <w:rsid w:val="00A13716"/>
    <w:rsid w:val="00A15FE7"/>
    <w:rsid w:val="00A16094"/>
    <w:rsid w:val="00A16F2C"/>
    <w:rsid w:val="00A178BC"/>
    <w:rsid w:val="00A2054F"/>
    <w:rsid w:val="00A2335A"/>
    <w:rsid w:val="00A25C7E"/>
    <w:rsid w:val="00A25FDA"/>
    <w:rsid w:val="00A26363"/>
    <w:rsid w:val="00A31D06"/>
    <w:rsid w:val="00A32667"/>
    <w:rsid w:val="00A32D3E"/>
    <w:rsid w:val="00A3499A"/>
    <w:rsid w:val="00A354E1"/>
    <w:rsid w:val="00A361DC"/>
    <w:rsid w:val="00A37C91"/>
    <w:rsid w:val="00A4045D"/>
    <w:rsid w:val="00A4097A"/>
    <w:rsid w:val="00A40B4B"/>
    <w:rsid w:val="00A40E42"/>
    <w:rsid w:val="00A41143"/>
    <w:rsid w:val="00A4360B"/>
    <w:rsid w:val="00A43A09"/>
    <w:rsid w:val="00A43E22"/>
    <w:rsid w:val="00A440E2"/>
    <w:rsid w:val="00A441E2"/>
    <w:rsid w:val="00A445F0"/>
    <w:rsid w:val="00A44E27"/>
    <w:rsid w:val="00A4529F"/>
    <w:rsid w:val="00A457AF"/>
    <w:rsid w:val="00A51E8C"/>
    <w:rsid w:val="00A520D8"/>
    <w:rsid w:val="00A53000"/>
    <w:rsid w:val="00A54387"/>
    <w:rsid w:val="00A54E8E"/>
    <w:rsid w:val="00A553A0"/>
    <w:rsid w:val="00A55CF6"/>
    <w:rsid w:val="00A56AB6"/>
    <w:rsid w:val="00A57A15"/>
    <w:rsid w:val="00A606C9"/>
    <w:rsid w:val="00A62269"/>
    <w:rsid w:val="00A64838"/>
    <w:rsid w:val="00A64F3F"/>
    <w:rsid w:val="00A65528"/>
    <w:rsid w:val="00A66D42"/>
    <w:rsid w:val="00A67362"/>
    <w:rsid w:val="00A67C60"/>
    <w:rsid w:val="00A7219D"/>
    <w:rsid w:val="00A73B34"/>
    <w:rsid w:val="00A73D9A"/>
    <w:rsid w:val="00A7459B"/>
    <w:rsid w:val="00A77912"/>
    <w:rsid w:val="00A80232"/>
    <w:rsid w:val="00A8165A"/>
    <w:rsid w:val="00A8206F"/>
    <w:rsid w:val="00A8294B"/>
    <w:rsid w:val="00A84FA7"/>
    <w:rsid w:val="00A86516"/>
    <w:rsid w:val="00A914F9"/>
    <w:rsid w:val="00A91C18"/>
    <w:rsid w:val="00A92520"/>
    <w:rsid w:val="00A92698"/>
    <w:rsid w:val="00A928F0"/>
    <w:rsid w:val="00A92AB8"/>
    <w:rsid w:val="00A94967"/>
    <w:rsid w:val="00A94DE2"/>
    <w:rsid w:val="00A94F65"/>
    <w:rsid w:val="00A959A3"/>
    <w:rsid w:val="00A95F12"/>
    <w:rsid w:val="00A97C27"/>
    <w:rsid w:val="00AA3EBF"/>
    <w:rsid w:val="00AA6C19"/>
    <w:rsid w:val="00AA77C8"/>
    <w:rsid w:val="00AA7DE0"/>
    <w:rsid w:val="00AB0590"/>
    <w:rsid w:val="00AB06AE"/>
    <w:rsid w:val="00AB270B"/>
    <w:rsid w:val="00AB2732"/>
    <w:rsid w:val="00AB2CDE"/>
    <w:rsid w:val="00AB2E7D"/>
    <w:rsid w:val="00AB3165"/>
    <w:rsid w:val="00AB4421"/>
    <w:rsid w:val="00AB4B26"/>
    <w:rsid w:val="00AB65F8"/>
    <w:rsid w:val="00AB7843"/>
    <w:rsid w:val="00AC0CAD"/>
    <w:rsid w:val="00AC1BF7"/>
    <w:rsid w:val="00AC1CE2"/>
    <w:rsid w:val="00AC4D0E"/>
    <w:rsid w:val="00AC51FA"/>
    <w:rsid w:val="00AC578A"/>
    <w:rsid w:val="00AC5F3A"/>
    <w:rsid w:val="00AC774F"/>
    <w:rsid w:val="00AC7EA7"/>
    <w:rsid w:val="00AC7F03"/>
    <w:rsid w:val="00AD0E3B"/>
    <w:rsid w:val="00AD1FC0"/>
    <w:rsid w:val="00AD2A47"/>
    <w:rsid w:val="00AD3966"/>
    <w:rsid w:val="00AD3DD0"/>
    <w:rsid w:val="00AD6119"/>
    <w:rsid w:val="00AD6C30"/>
    <w:rsid w:val="00AD6D62"/>
    <w:rsid w:val="00AE02FA"/>
    <w:rsid w:val="00AE0631"/>
    <w:rsid w:val="00AE069C"/>
    <w:rsid w:val="00AE12CB"/>
    <w:rsid w:val="00AE1A38"/>
    <w:rsid w:val="00AE1EFA"/>
    <w:rsid w:val="00AE2085"/>
    <w:rsid w:val="00AE2774"/>
    <w:rsid w:val="00AE2D18"/>
    <w:rsid w:val="00AE4A53"/>
    <w:rsid w:val="00AE52F2"/>
    <w:rsid w:val="00AE5776"/>
    <w:rsid w:val="00AE59BD"/>
    <w:rsid w:val="00AE5C2F"/>
    <w:rsid w:val="00AE626E"/>
    <w:rsid w:val="00AE6758"/>
    <w:rsid w:val="00AE6F90"/>
    <w:rsid w:val="00AE7BE4"/>
    <w:rsid w:val="00AF171F"/>
    <w:rsid w:val="00AF2D06"/>
    <w:rsid w:val="00AF5565"/>
    <w:rsid w:val="00AF5676"/>
    <w:rsid w:val="00B00F91"/>
    <w:rsid w:val="00B029CF"/>
    <w:rsid w:val="00B042CC"/>
    <w:rsid w:val="00B04E76"/>
    <w:rsid w:val="00B04E93"/>
    <w:rsid w:val="00B06094"/>
    <w:rsid w:val="00B07168"/>
    <w:rsid w:val="00B10E6E"/>
    <w:rsid w:val="00B11E81"/>
    <w:rsid w:val="00B129E1"/>
    <w:rsid w:val="00B13117"/>
    <w:rsid w:val="00B16548"/>
    <w:rsid w:val="00B1754F"/>
    <w:rsid w:val="00B21851"/>
    <w:rsid w:val="00B22F2E"/>
    <w:rsid w:val="00B25C97"/>
    <w:rsid w:val="00B309D4"/>
    <w:rsid w:val="00B320DA"/>
    <w:rsid w:val="00B32845"/>
    <w:rsid w:val="00B330D9"/>
    <w:rsid w:val="00B3552F"/>
    <w:rsid w:val="00B364B4"/>
    <w:rsid w:val="00B372C6"/>
    <w:rsid w:val="00B37410"/>
    <w:rsid w:val="00B37C67"/>
    <w:rsid w:val="00B41337"/>
    <w:rsid w:val="00B41780"/>
    <w:rsid w:val="00B437EC"/>
    <w:rsid w:val="00B443CE"/>
    <w:rsid w:val="00B4484F"/>
    <w:rsid w:val="00B465CB"/>
    <w:rsid w:val="00B47B0E"/>
    <w:rsid w:val="00B524F0"/>
    <w:rsid w:val="00B52976"/>
    <w:rsid w:val="00B532B1"/>
    <w:rsid w:val="00B5338C"/>
    <w:rsid w:val="00B538D1"/>
    <w:rsid w:val="00B54D7A"/>
    <w:rsid w:val="00B55BE6"/>
    <w:rsid w:val="00B56C71"/>
    <w:rsid w:val="00B57346"/>
    <w:rsid w:val="00B576E6"/>
    <w:rsid w:val="00B618CD"/>
    <w:rsid w:val="00B62BD3"/>
    <w:rsid w:val="00B64CF8"/>
    <w:rsid w:val="00B663ED"/>
    <w:rsid w:val="00B71C44"/>
    <w:rsid w:val="00B74F67"/>
    <w:rsid w:val="00B75D28"/>
    <w:rsid w:val="00B762EE"/>
    <w:rsid w:val="00B81733"/>
    <w:rsid w:val="00B818D8"/>
    <w:rsid w:val="00B85B07"/>
    <w:rsid w:val="00B85F83"/>
    <w:rsid w:val="00B86E6E"/>
    <w:rsid w:val="00B913F6"/>
    <w:rsid w:val="00B93591"/>
    <w:rsid w:val="00B94EAB"/>
    <w:rsid w:val="00B95778"/>
    <w:rsid w:val="00B9732F"/>
    <w:rsid w:val="00BA00D8"/>
    <w:rsid w:val="00BA0F43"/>
    <w:rsid w:val="00BA144D"/>
    <w:rsid w:val="00BA1E8D"/>
    <w:rsid w:val="00BA5896"/>
    <w:rsid w:val="00BA7319"/>
    <w:rsid w:val="00BB08F5"/>
    <w:rsid w:val="00BB1B75"/>
    <w:rsid w:val="00BB2BB4"/>
    <w:rsid w:val="00BB3099"/>
    <w:rsid w:val="00BB5CFC"/>
    <w:rsid w:val="00BC0AE7"/>
    <w:rsid w:val="00BC0DF8"/>
    <w:rsid w:val="00BC1708"/>
    <w:rsid w:val="00BC41F4"/>
    <w:rsid w:val="00BC5359"/>
    <w:rsid w:val="00BC5844"/>
    <w:rsid w:val="00BC6D70"/>
    <w:rsid w:val="00BD1399"/>
    <w:rsid w:val="00BD2EFD"/>
    <w:rsid w:val="00BD30D5"/>
    <w:rsid w:val="00BD533A"/>
    <w:rsid w:val="00BD6713"/>
    <w:rsid w:val="00BD6B82"/>
    <w:rsid w:val="00BD715B"/>
    <w:rsid w:val="00BD7B22"/>
    <w:rsid w:val="00BE01E9"/>
    <w:rsid w:val="00BE1A5F"/>
    <w:rsid w:val="00BE1D9B"/>
    <w:rsid w:val="00BE2FB4"/>
    <w:rsid w:val="00BE2FE8"/>
    <w:rsid w:val="00BE37D8"/>
    <w:rsid w:val="00BE7C76"/>
    <w:rsid w:val="00BF1EDC"/>
    <w:rsid w:val="00BF3057"/>
    <w:rsid w:val="00BF366F"/>
    <w:rsid w:val="00BF57C5"/>
    <w:rsid w:val="00BF6808"/>
    <w:rsid w:val="00BF6F53"/>
    <w:rsid w:val="00C001F9"/>
    <w:rsid w:val="00C0123A"/>
    <w:rsid w:val="00C01F2B"/>
    <w:rsid w:val="00C02153"/>
    <w:rsid w:val="00C045DC"/>
    <w:rsid w:val="00C05C44"/>
    <w:rsid w:val="00C06510"/>
    <w:rsid w:val="00C11189"/>
    <w:rsid w:val="00C112DE"/>
    <w:rsid w:val="00C11622"/>
    <w:rsid w:val="00C11A52"/>
    <w:rsid w:val="00C12C6A"/>
    <w:rsid w:val="00C15B03"/>
    <w:rsid w:val="00C16E1D"/>
    <w:rsid w:val="00C17EB1"/>
    <w:rsid w:val="00C2071E"/>
    <w:rsid w:val="00C20993"/>
    <w:rsid w:val="00C21F67"/>
    <w:rsid w:val="00C2472D"/>
    <w:rsid w:val="00C25BCC"/>
    <w:rsid w:val="00C260E3"/>
    <w:rsid w:val="00C30E50"/>
    <w:rsid w:val="00C33A99"/>
    <w:rsid w:val="00C33B74"/>
    <w:rsid w:val="00C3428D"/>
    <w:rsid w:val="00C35CF9"/>
    <w:rsid w:val="00C4118A"/>
    <w:rsid w:val="00C41C84"/>
    <w:rsid w:val="00C42ABC"/>
    <w:rsid w:val="00C43C80"/>
    <w:rsid w:val="00C44C2C"/>
    <w:rsid w:val="00C4654B"/>
    <w:rsid w:val="00C472D0"/>
    <w:rsid w:val="00C4742E"/>
    <w:rsid w:val="00C47512"/>
    <w:rsid w:val="00C509B2"/>
    <w:rsid w:val="00C51F82"/>
    <w:rsid w:val="00C531D8"/>
    <w:rsid w:val="00C53975"/>
    <w:rsid w:val="00C5614B"/>
    <w:rsid w:val="00C562A9"/>
    <w:rsid w:val="00C57E2B"/>
    <w:rsid w:val="00C613B6"/>
    <w:rsid w:val="00C62FB6"/>
    <w:rsid w:val="00C649F6"/>
    <w:rsid w:val="00C66131"/>
    <w:rsid w:val="00C67A11"/>
    <w:rsid w:val="00C71B57"/>
    <w:rsid w:val="00C72C90"/>
    <w:rsid w:val="00C73FBC"/>
    <w:rsid w:val="00C743DA"/>
    <w:rsid w:val="00C7615D"/>
    <w:rsid w:val="00C772FE"/>
    <w:rsid w:val="00C77C20"/>
    <w:rsid w:val="00C803FB"/>
    <w:rsid w:val="00C80B22"/>
    <w:rsid w:val="00C81770"/>
    <w:rsid w:val="00C835EA"/>
    <w:rsid w:val="00C84709"/>
    <w:rsid w:val="00C84C05"/>
    <w:rsid w:val="00C869D1"/>
    <w:rsid w:val="00C86B9B"/>
    <w:rsid w:val="00C87078"/>
    <w:rsid w:val="00C9095F"/>
    <w:rsid w:val="00C93006"/>
    <w:rsid w:val="00C937A1"/>
    <w:rsid w:val="00C93A61"/>
    <w:rsid w:val="00CA006F"/>
    <w:rsid w:val="00CA15B9"/>
    <w:rsid w:val="00CA1E59"/>
    <w:rsid w:val="00CA2185"/>
    <w:rsid w:val="00CA21E8"/>
    <w:rsid w:val="00CA45EC"/>
    <w:rsid w:val="00CB1CD6"/>
    <w:rsid w:val="00CB2680"/>
    <w:rsid w:val="00CB31E9"/>
    <w:rsid w:val="00CB3A4A"/>
    <w:rsid w:val="00CB3D9C"/>
    <w:rsid w:val="00CB522A"/>
    <w:rsid w:val="00CB661D"/>
    <w:rsid w:val="00CB6858"/>
    <w:rsid w:val="00CB6A4D"/>
    <w:rsid w:val="00CC2D41"/>
    <w:rsid w:val="00CC490D"/>
    <w:rsid w:val="00CC4D4F"/>
    <w:rsid w:val="00CC4E05"/>
    <w:rsid w:val="00CC6326"/>
    <w:rsid w:val="00CC66B2"/>
    <w:rsid w:val="00CD1279"/>
    <w:rsid w:val="00CD16D8"/>
    <w:rsid w:val="00CD1B99"/>
    <w:rsid w:val="00CD39DD"/>
    <w:rsid w:val="00CD4B16"/>
    <w:rsid w:val="00CD4E97"/>
    <w:rsid w:val="00CD71D4"/>
    <w:rsid w:val="00CE056E"/>
    <w:rsid w:val="00CE1678"/>
    <w:rsid w:val="00CE1823"/>
    <w:rsid w:val="00CE23BD"/>
    <w:rsid w:val="00CE344C"/>
    <w:rsid w:val="00CE41C6"/>
    <w:rsid w:val="00CE4C66"/>
    <w:rsid w:val="00CE4DDD"/>
    <w:rsid w:val="00CE5514"/>
    <w:rsid w:val="00CE59E4"/>
    <w:rsid w:val="00CE5E90"/>
    <w:rsid w:val="00CE6418"/>
    <w:rsid w:val="00CF088C"/>
    <w:rsid w:val="00CF24D1"/>
    <w:rsid w:val="00CF45AC"/>
    <w:rsid w:val="00CF4AB6"/>
    <w:rsid w:val="00CF5E76"/>
    <w:rsid w:val="00CF5F34"/>
    <w:rsid w:val="00D00374"/>
    <w:rsid w:val="00D00543"/>
    <w:rsid w:val="00D00844"/>
    <w:rsid w:val="00D02EBD"/>
    <w:rsid w:val="00D04446"/>
    <w:rsid w:val="00D045BF"/>
    <w:rsid w:val="00D062A5"/>
    <w:rsid w:val="00D073F1"/>
    <w:rsid w:val="00D075ED"/>
    <w:rsid w:val="00D07A61"/>
    <w:rsid w:val="00D10CA3"/>
    <w:rsid w:val="00D140AB"/>
    <w:rsid w:val="00D17DDD"/>
    <w:rsid w:val="00D22BF2"/>
    <w:rsid w:val="00D23122"/>
    <w:rsid w:val="00D23291"/>
    <w:rsid w:val="00D23706"/>
    <w:rsid w:val="00D241D1"/>
    <w:rsid w:val="00D244F3"/>
    <w:rsid w:val="00D255B9"/>
    <w:rsid w:val="00D25C4D"/>
    <w:rsid w:val="00D268B8"/>
    <w:rsid w:val="00D31954"/>
    <w:rsid w:val="00D31DD1"/>
    <w:rsid w:val="00D32A8C"/>
    <w:rsid w:val="00D343EA"/>
    <w:rsid w:val="00D351D7"/>
    <w:rsid w:val="00D356AB"/>
    <w:rsid w:val="00D35F31"/>
    <w:rsid w:val="00D36E55"/>
    <w:rsid w:val="00D467E6"/>
    <w:rsid w:val="00D51E32"/>
    <w:rsid w:val="00D563AB"/>
    <w:rsid w:val="00D56CA0"/>
    <w:rsid w:val="00D57919"/>
    <w:rsid w:val="00D627DA"/>
    <w:rsid w:val="00D64642"/>
    <w:rsid w:val="00D66A7F"/>
    <w:rsid w:val="00D67004"/>
    <w:rsid w:val="00D674FD"/>
    <w:rsid w:val="00D70ADA"/>
    <w:rsid w:val="00D73CC3"/>
    <w:rsid w:val="00D7446E"/>
    <w:rsid w:val="00D7614D"/>
    <w:rsid w:val="00D7652A"/>
    <w:rsid w:val="00D7733C"/>
    <w:rsid w:val="00D80063"/>
    <w:rsid w:val="00D803C1"/>
    <w:rsid w:val="00D815C3"/>
    <w:rsid w:val="00D83789"/>
    <w:rsid w:val="00D84085"/>
    <w:rsid w:val="00D86795"/>
    <w:rsid w:val="00D86AF5"/>
    <w:rsid w:val="00D91E8D"/>
    <w:rsid w:val="00D920E4"/>
    <w:rsid w:val="00D94205"/>
    <w:rsid w:val="00D94513"/>
    <w:rsid w:val="00D950AC"/>
    <w:rsid w:val="00D9710C"/>
    <w:rsid w:val="00D97587"/>
    <w:rsid w:val="00DA0039"/>
    <w:rsid w:val="00DA02B7"/>
    <w:rsid w:val="00DA0B29"/>
    <w:rsid w:val="00DA3DE5"/>
    <w:rsid w:val="00DA401E"/>
    <w:rsid w:val="00DB3267"/>
    <w:rsid w:val="00DB4B1C"/>
    <w:rsid w:val="00DB6093"/>
    <w:rsid w:val="00DB637F"/>
    <w:rsid w:val="00DB642C"/>
    <w:rsid w:val="00DB6632"/>
    <w:rsid w:val="00DB7623"/>
    <w:rsid w:val="00DC0B69"/>
    <w:rsid w:val="00DC5508"/>
    <w:rsid w:val="00DC5EDB"/>
    <w:rsid w:val="00DC6B22"/>
    <w:rsid w:val="00DC7F07"/>
    <w:rsid w:val="00DD263F"/>
    <w:rsid w:val="00DD2FF6"/>
    <w:rsid w:val="00DD381B"/>
    <w:rsid w:val="00DD56E4"/>
    <w:rsid w:val="00DD57A3"/>
    <w:rsid w:val="00DE1561"/>
    <w:rsid w:val="00DE377F"/>
    <w:rsid w:val="00DE3F4F"/>
    <w:rsid w:val="00DE48AB"/>
    <w:rsid w:val="00DE67DA"/>
    <w:rsid w:val="00DE6FA9"/>
    <w:rsid w:val="00DE71BB"/>
    <w:rsid w:val="00DE76DB"/>
    <w:rsid w:val="00DE7D58"/>
    <w:rsid w:val="00DF025B"/>
    <w:rsid w:val="00DF04BB"/>
    <w:rsid w:val="00DF08B0"/>
    <w:rsid w:val="00DF3470"/>
    <w:rsid w:val="00DF49C4"/>
    <w:rsid w:val="00DF4E3E"/>
    <w:rsid w:val="00DF508C"/>
    <w:rsid w:val="00DF7ECC"/>
    <w:rsid w:val="00E00E8D"/>
    <w:rsid w:val="00E0133C"/>
    <w:rsid w:val="00E013F9"/>
    <w:rsid w:val="00E04D35"/>
    <w:rsid w:val="00E07000"/>
    <w:rsid w:val="00E10241"/>
    <w:rsid w:val="00E10CB1"/>
    <w:rsid w:val="00E1151E"/>
    <w:rsid w:val="00E1355F"/>
    <w:rsid w:val="00E14399"/>
    <w:rsid w:val="00E15D2F"/>
    <w:rsid w:val="00E17AE1"/>
    <w:rsid w:val="00E20872"/>
    <w:rsid w:val="00E21F60"/>
    <w:rsid w:val="00E23674"/>
    <w:rsid w:val="00E243C6"/>
    <w:rsid w:val="00E24D98"/>
    <w:rsid w:val="00E24E1B"/>
    <w:rsid w:val="00E25C33"/>
    <w:rsid w:val="00E25EED"/>
    <w:rsid w:val="00E26B42"/>
    <w:rsid w:val="00E26D36"/>
    <w:rsid w:val="00E2743B"/>
    <w:rsid w:val="00E3023D"/>
    <w:rsid w:val="00E317B9"/>
    <w:rsid w:val="00E32129"/>
    <w:rsid w:val="00E326F4"/>
    <w:rsid w:val="00E330D3"/>
    <w:rsid w:val="00E3361E"/>
    <w:rsid w:val="00E34F28"/>
    <w:rsid w:val="00E35652"/>
    <w:rsid w:val="00E3566C"/>
    <w:rsid w:val="00E3576E"/>
    <w:rsid w:val="00E409B7"/>
    <w:rsid w:val="00E411AA"/>
    <w:rsid w:val="00E41A13"/>
    <w:rsid w:val="00E42733"/>
    <w:rsid w:val="00E42749"/>
    <w:rsid w:val="00E43A3F"/>
    <w:rsid w:val="00E440D9"/>
    <w:rsid w:val="00E4460C"/>
    <w:rsid w:val="00E46281"/>
    <w:rsid w:val="00E47414"/>
    <w:rsid w:val="00E47F95"/>
    <w:rsid w:val="00E47F9E"/>
    <w:rsid w:val="00E519CD"/>
    <w:rsid w:val="00E51ECA"/>
    <w:rsid w:val="00E53DC3"/>
    <w:rsid w:val="00E54CD6"/>
    <w:rsid w:val="00E55C87"/>
    <w:rsid w:val="00E57208"/>
    <w:rsid w:val="00E60540"/>
    <w:rsid w:val="00E61B91"/>
    <w:rsid w:val="00E6246C"/>
    <w:rsid w:val="00E63F69"/>
    <w:rsid w:val="00E65163"/>
    <w:rsid w:val="00E651A1"/>
    <w:rsid w:val="00E6531D"/>
    <w:rsid w:val="00E67FE3"/>
    <w:rsid w:val="00E71DBE"/>
    <w:rsid w:val="00E73831"/>
    <w:rsid w:val="00E74F6E"/>
    <w:rsid w:val="00E77813"/>
    <w:rsid w:val="00E826D6"/>
    <w:rsid w:val="00E82AA3"/>
    <w:rsid w:val="00E85880"/>
    <w:rsid w:val="00E86269"/>
    <w:rsid w:val="00E86F67"/>
    <w:rsid w:val="00E873BD"/>
    <w:rsid w:val="00E87A28"/>
    <w:rsid w:val="00E912CD"/>
    <w:rsid w:val="00E925A8"/>
    <w:rsid w:val="00E92DD1"/>
    <w:rsid w:val="00E95BD5"/>
    <w:rsid w:val="00E95C61"/>
    <w:rsid w:val="00E96EB3"/>
    <w:rsid w:val="00EA0372"/>
    <w:rsid w:val="00EA0428"/>
    <w:rsid w:val="00EA0804"/>
    <w:rsid w:val="00EA15EF"/>
    <w:rsid w:val="00EA2122"/>
    <w:rsid w:val="00EA51FC"/>
    <w:rsid w:val="00EA621B"/>
    <w:rsid w:val="00EA66E5"/>
    <w:rsid w:val="00EA6D3B"/>
    <w:rsid w:val="00EA7BC1"/>
    <w:rsid w:val="00EB0842"/>
    <w:rsid w:val="00EB1824"/>
    <w:rsid w:val="00EB1D3E"/>
    <w:rsid w:val="00EB22A0"/>
    <w:rsid w:val="00EB25CD"/>
    <w:rsid w:val="00EB2A94"/>
    <w:rsid w:val="00EB4330"/>
    <w:rsid w:val="00EB461B"/>
    <w:rsid w:val="00EB4AF9"/>
    <w:rsid w:val="00EC37F6"/>
    <w:rsid w:val="00EC4508"/>
    <w:rsid w:val="00EC5FD1"/>
    <w:rsid w:val="00EC61E4"/>
    <w:rsid w:val="00EC626F"/>
    <w:rsid w:val="00ED158F"/>
    <w:rsid w:val="00ED26E5"/>
    <w:rsid w:val="00ED65AD"/>
    <w:rsid w:val="00ED74FF"/>
    <w:rsid w:val="00EE1E9C"/>
    <w:rsid w:val="00EE2500"/>
    <w:rsid w:val="00EE252C"/>
    <w:rsid w:val="00EE29B0"/>
    <w:rsid w:val="00EE47F1"/>
    <w:rsid w:val="00EE509D"/>
    <w:rsid w:val="00EE653F"/>
    <w:rsid w:val="00EE70B3"/>
    <w:rsid w:val="00EE7CA2"/>
    <w:rsid w:val="00EF3A27"/>
    <w:rsid w:val="00EF4126"/>
    <w:rsid w:val="00EF7B99"/>
    <w:rsid w:val="00EF7CEC"/>
    <w:rsid w:val="00F00A8A"/>
    <w:rsid w:val="00F01E32"/>
    <w:rsid w:val="00F02512"/>
    <w:rsid w:val="00F028B5"/>
    <w:rsid w:val="00F04F34"/>
    <w:rsid w:val="00F05ECE"/>
    <w:rsid w:val="00F06E24"/>
    <w:rsid w:val="00F0776E"/>
    <w:rsid w:val="00F120C0"/>
    <w:rsid w:val="00F1278E"/>
    <w:rsid w:val="00F13E2B"/>
    <w:rsid w:val="00F14C93"/>
    <w:rsid w:val="00F1604E"/>
    <w:rsid w:val="00F16C87"/>
    <w:rsid w:val="00F16F98"/>
    <w:rsid w:val="00F171A4"/>
    <w:rsid w:val="00F21A7E"/>
    <w:rsid w:val="00F23A61"/>
    <w:rsid w:val="00F241A7"/>
    <w:rsid w:val="00F24392"/>
    <w:rsid w:val="00F27864"/>
    <w:rsid w:val="00F31C91"/>
    <w:rsid w:val="00F33B1A"/>
    <w:rsid w:val="00F347A0"/>
    <w:rsid w:val="00F348BA"/>
    <w:rsid w:val="00F35E2C"/>
    <w:rsid w:val="00F36A4A"/>
    <w:rsid w:val="00F36DEC"/>
    <w:rsid w:val="00F375E8"/>
    <w:rsid w:val="00F37D0C"/>
    <w:rsid w:val="00F40B2B"/>
    <w:rsid w:val="00F42063"/>
    <w:rsid w:val="00F43FF9"/>
    <w:rsid w:val="00F46405"/>
    <w:rsid w:val="00F501B0"/>
    <w:rsid w:val="00F50960"/>
    <w:rsid w:val="00F519AE"/>
    <w:rsid w:val="00F5221D"/>
    <w:rsid w:val="00F52501"/>
    <w:rsid w:val="00F53722"/>
    <w:rsid w:val="00F53C29"/>
    <w:rsid w:val="00F55EA3"/>
    <w:rsid w:val="00F56074"/>
    <w:rsid w:val="00F56344"/>
    <w:rsid w:val="00F57A13"/>
    <w:rsid w:val="00F61393"/>
    <w:rsid w:val="00F620A4"/>
    <w:rsid w:val="00F627C3"/>
    <w:rsid w:val="00F63239"/>
    <w:rsid w:val="00F64124"/>
    <w:rsid w:val="00F64F98"/>
    <w:rsid w:val="00F66454"/>
    <w:rsid w:val="00F6698C"/>
    <w:rsid w:val="00F70734"/>
    <w:rsid w:val="00F71867"/>
    <w:rsid w:val="00F7202A"/>
    <w:rsid w:val="00F72061"/>
    <w:rsid w:val="00F73355"/>
    <w:rsid w:val="00F734C5"/>
    <w:rsid w:val="00F7465F"/>
    <w:rsid w:val="00F75BC6"/>
    <w:rsid w:val="00F77B6E"/>
    <w:rsid w:val="00F8197B"/>
    <w:rsid w:val="00F82850"/>
    <w:rsid w:val="00F83139"/>
    <w:rsid w:val="00F83207"/>
    <w:rsid w:val="00F84394"/>
    <w:rsid w:val="00F86842"/>
    <w:rsid w:val="00F869C1"/>
    <w:rsid w:val="00F86ECE"/>
    <w:rsid w:val="00F8752C"/>
    <w:rsid w:val="00F9272E"/>
    <w:rsid w:val="00F92915"/>
    <w:rsid w:val="00F92DC7"/>
    <w:rsid w:val="00F93CBA"/>
    <w:rsid w:val="00F93EE3"/>
    <w:rsid w:val="00F94A9D"/>
    <w:rsid w:val="00F95774"/>
    <w:rsid w:val="00F96655"/>
    <w:rsid w:val="00F97DAA"/>
    <w:rsid w:val="00FA220A"/>
    <w:rsid w:val="00FB1178"/>
    <w:rsid w:val="00FB313A"/>
    <w:rsid w:val="00FB4B24"/>
    <w:rsid w:val="00FB5F2F"/>
    <w:rsid w:val="00FB781C"/>
    <w:rsid w:val="00FB7DB7"/>
    <w:rsid w:val="00FC0501"/>
    <w:rsid w:val="00FC25A9"/>
    <w:rsid w:val="00FC2E7E"/>
    <w:rsid w:val="00FC347E"/>
    <w:rsid w:val="00FC3974"/>
    <w:rsid w:val="00FC3B65"/>
    <w:rsid w:val="00FC5BAE"/>
    <w:rsid w:val="00FC5D20"/>
    <w:rsid w:val="00FC7DA5"/>
    <w:rsid w:val="00FD0264"/>
    <w:rsid w:val="00FD1191"/>
    <w:rsid w:val="00FD3C6C"/>
    <w:rsid w:val="00FD64DA"/>
    <w:rsid w:val="00FD6AFA"/>
    <w:rsid w:val="00FD7766"/>
    <w:rsid w:val="00FE137A"/>
    <w:rsid w:val="00FE16FB"/>
    <w:rsid w:val="00FE3735"/>
    <w:rsid w:val="00FE3B64"/>
    <w:rsid w:val="00FE4EC9"/>
    <w:rsid w:val="00FE4F80"/>
    <w:rsid w:val="00FE5CF6"/>
    <w:rsid w:val="00FE6CCB"/>
    <w:rsid w:val="00FF02B1"/>
    <w:rsid w:val="00FF1A7D"/>
    <w:rsid w:val="00FF26B8"/>
    <w:rsid w:val="00FF35C3"/>
    <w:rsid w:val="00FF39D5"/>
    <w:rsid w:val="00FF4F17"/>
    <w:rsid w:val="00FF5E8B"/>
    <w:rsid w:val="00FF6BD8"/>
    <w:rsid w:val="00FF78E1"/>
    <w:rsid w:val="065767B7"/>
    <w:rsid w:val="07E383FE"/>
    <w:rsid w:val="087BD0EE"/>
    <w:rsid w:val="09748007"/>
    <w:rsid w:val="0F3158B2"/>
    <w:rsid w:val="11A6F248"/>
    <w:rsid w:val="121619C5"/>
    <w:rsid w:val="1CC9E633"/>
    <w:rsid w:val="1CF9389E"/>
    <w:rsid w:val="251A2208"/>
    <w:rsid w:val="28A36C99"/>
    <w:rsid w:val="2E93C031"/>
    <w:rsid w:val="31F45C52"/>
    <w:rsid w:val="34DCB419"/>
    <w:rsid w:val="367D55B7"/>
    <w:rsid w:val="3ABEB291"/>
    <w:rsid w:val="40280004"/>
    <w:rsid w:val="4502EF2B"/>
    <w:rsid w:val="4DE333D5"/>
    <w:rsid w:val="52F63F17"/>
    <w:rsid w:val="56B26DDD"/>
    <w:rsid w:val="5A496354"/>
    <w:rsid w:val="68AE3A77"/>
    <w:rsid w:val="68DDCCC5"/>
    <w:rsid w:val="6D9F1566"/>
    <w:rsid w:val="6E50DD15"/>
    <w:rsid w:val="7505B090"/>
    <w:rsid w:val="7C0040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2196"/>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5E60"/>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paragraph" w:styleId="Heading6">
    <w:name w:val="heading 6"/>
    <w:basedOn w:val="Normal"/>
    <w:next w:val="Normal"/>
    <w:link w:val="Heading6Char"/>
    <w:semiHidden/>
    <w:unhideWhenUsed/>
    <w:qFormat/>
    <w:rsid w:val="00D35F31"/>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uiPriority w:val="99"/>
    <w:unhideWhenUsed/>
    <w:rsid w:val="00C81770"/>
    <w:rPr>
      <w:sz w:val="20"/>
      <w:szCs w:val="20"/>
    </w:rPr>
  </w:style>
  <w:style w:type="character" w:customStyle="1" w:styleId="FootnoteTextChar">
    <w:name w:val="Footnote Text Char"/>
    <w:basedOn w:val="DefaultParagraphFont"/>
    <w:link w:val="FootnoteText"/>
    <w:uiPriority w:val="99"/>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aliases w:val="Liste - CTIE,Table of contents numbered,Listaszerű bekezdés1,List Paragraph à moi,Colorful List - Accent 11,Medium Grid 1 - Accent 21,Listaszeru bekezdés1,Colorful List - Accent 111,Dot pt,F5 List Paragraph,No Spacing1,L,EC,List1"/>
    <w:basedOn w:val="Normal"/>
    <w:link w:val="ListParagraphChar"/>
    <w:uiPriority w:val="34"/>
    <w:qFormat/>
    <w:rsid w:val="001F16BA"/>
    <w:pPr>
      <w:ind w:left="720"/>
      <w:contextualSpacing/>
    </w:pPr>
  </w:style>
  <w:style w:type="character" w:customStyle="1" w:styleId="ListParagraphChar">
    <w:name w:val="List Paragraph Char"/>
    <w:aliases w:val="Liste - CTIE Char,Table of contents numbered Char,Listaszerű bekezdés1 Char,List Paragraph à moi Char,Colorful List - Accent 11 Char,Medium Grid 1 - Accent 21 Char,Listaszeru bekezdés1 Char,Colorful List - Accent 111 Char,Dot pt Char"/>
    <w:link w:val="ListParagraph"/>
    <w:uiPriority w:val="34"/>
    <w:locked/>
    <w:rsid w:val="00F92915"/>
    <w:rPr>
      <w:sz w:val="24"/>
      <w:szCs w:val="24"/>
      <w:lang w:eastAsia="en-US"/>
    </w:rPr>
  </w:style>
  <w:style w:type="paragraph" w:styleId="Revision">
    <w:name w:val="Revision"/>
    <w:hidden/>
    <w:uiPriority w:val="99"/>
    <w:semiHidden/>
    <w:rsid w:val="00D97587"/>
    <w:rPr>
      <w:sz w:val="24"/>
      <w:szCs w:val="24"/>
      <w:lang w:eastAsia="en-US"/>
    </w:rPr>
  </w:style>
  <w:style w:type="table" w:styleId="GridTable5Dark-Accent1">
    <w:name w:val="Grid Table 5 Dark Accent 1"/>
    <w:basedOn w:val="TableNormal"/>
    <w:uiPriority w:val="50"/>
    <w:rsid w:val="00716E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3B142B"/>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semiHidden/>
    <w:rsid w:val="001C4723"/>
    <w:rPr>
      <w:color w:val="808080"/>
    </w:rPr>
  </w:style>
  <w:style w:type="paragraph" w:styleId="NormalWeb">
    <w:name w:val="Normal (Web)"/>
    <w:basedOn w:val="Normal"/>
    <w:uiPriority w:val="99"/>
    <w:unhideWhenUsed/>
    <w:rsid w:val="00E32129"/>
    <w:pPr>
      <w:spacing w:before="100" w:beforeAutospacing="1" w:after="100" w:afterAutospacing="1"/>
    </w:pPr>
    <w:rPr>
      <w:lang w:val="en-US"/>
    </w:rPr>
  </w:style>
  <w:style w:type="table" w:styleId="GridTable4-Accent1">
    <w:name w:val="Grid Table 4 Accent 1"/>
    <w:basedOn w:val="TableNormal"/>
    <w:uiPriority w:val="49"/>
    <w:rsid w:val="00556F0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DefaultParagraphFont"/>
    <w:rsid w:val="00C4742E"/>
  </w:style>
  <w:style w:type="character" w:customStyle="1" w:styleId="findhit">
    <w:name w:val="findhit"/>
    <w:basedOn w:val="DefaultParagraphFont"/>
    <w:rsid w:val="00C4742E"/>
  </w:style>
  <w:style w:type="character" w:customStyle="1" w:styleId="eop">
    <w:name w:val="eop"/>
    <w:basedOn w:val="DefaultParagraphFont"/>
    <w:rsid w:val="00C4742E"/>
  </w:style>
  <w:style w:type="paragraph" w:customStyle="1" w:styleId="paragraph">
    <w:name w:val="paragraph"/>
    <w:basedOn w:val="Normal"/>
    <w:rsid w:val="00541EC9"/>
    <w:pPr>
      <w:spacing w:before="100" w:beforeAutospacing="1" w:after="100" w:afterAutospacing="1"/>
    </w:pPr>
    <w:rPr>
      <w:lang w:val="en-US"/>
    </w:rPr>
  </w:style>
  <w:style w:type="character" w:styleId="Strong">
    <w:name w:val="Strong"/>
    <w:basedOn w:val="DefaultParagraphFont"/>
    <w:uiPriority w:val="22"/>
    <w:qFormat/>
    <w:rsid w:val="0085152A"/>
    <w:rPr>
      <w:b/>
      <w:bCs/>
    </w:rPr>
  </w:style>
  <w:style w:type="character" w:styleId="UnresolvedMention">
    <w:name w:val="Unresolved Mention"/>
    <w:basedOn w:val="DefaultParagraphFont"/>
    <w:uiPriority w:val="99"/>
    <w:semiHidden/>
    <w:unhideWhenUsed/>
    <w:rsid w:val="004677D0"/>
    <w:rPr>
      <w:color w:val="605E5C"/>
      <w:shd w:val="clear" w:color="auto" w:fill="E1DFDD"/>
    </w:rPr>
  </w:style>
  <w:style w:type="paragraph" w:customStyle="1" w:styleId="Links">
    <w:name w:val="Links"/>
    <w:basedOn w:val="Normal"/>
    <w:link w:val="LinksChar"/>
    <w:qFormat/>
    <w:rsid w:val="00544BEC"/>
    <w:pPr>
      <w:numPr>
        <w:numId w:val="8"/>
      </w:numPr>
      <w:spacing w:before="240"/>
      <w:jc w:val="both"/>
    </w:pPr>
    <w:rPr>
      <w:i/>
      <w:color w:val="0000FF"/>
      <w:u w:val="single"/>
    </w:rPr>
  </w:style>
  <w:style w:type="character" w:customStyle="1" w:styleId="LinksChar">
    <w:name w:val="Links Char"/>
    <w:basedOn w:val="ListParagraphChar"/>
    <w:link w:val="Links"/>
    <w:rsid w:val="00544BEC"/>
    <w:rPr>
      <w:i/>
      <w:color w:val="0000FF"/>
      <w:sz w:val="24"/>
      <w:szCs w:val="24"/>
      <w:u w:val="single"/>
      <w:lang w:eastAsia="en-US"/>
    </w:rPr>
  </w:style>
  <w:style w:type="character" w:customStyle="1" w:styleId="scxw159490660">
    <w:name w:val="scxw159490660"/>
    <w:basedOn w:val="DefaultParagraphFont"/>
    <w:rsid w:val="004C7BE3"/>
  </w:style>
  <w:style w:type="character" w:customStyle="1" w:styleId="scxw18121104">
    <w:name w:val="scxw18121104"/>
    <w:basedOn w:val="DefaultParagraphFont"/>
    <w:rsid w:val="004C7BE3"/>
  </w:style>
  <w:style w:type="character" w:customStyle="1" w:styleId="scxw64604852">
    <w:name w:val="scxw64604852"/>
    <w:basedOn w:val="DefaultParagraphFont"/>
    <w:rsid w:val="00C16E1D"/>
  </w:style>
  <w:style w:type="character" w:customStyle="1" w:styleId="wacimagecontainer">
    <w:name w:val="wacimagecontainer"/>
    <w:basedOn w:val="DefaultParagraphFont"/>
    <w:rsid w:val="00C16E1D"/>
  </w:style>
  <w:style w:type="character" w:customStyle="1" w:styleId="ui-provider">
    <w:name w:val="ui-provider"/>
    <w:basedOn w:val="DefaultParagraphFont"/>
    <w:rsid w:val="002B1ADA"/>
  </w:style>
  <w:style w:type="character" w:customStyle="1" w:styleId="Heading6Char">
    <w:name w:val="Heading 6 Char"/>
    <w:basedOn w:val="DefaultParagraphFont"/>
    <w:link w:val="Heading6"/>
    <w:semiHidden/>
    <w:rsid w:val="00D35F31"/>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1126">
      <w:bodyDiv w:val="1"/>
      <w:marLeft w:val="0"/>
      <w:marRight w:val="0"/>
      <w:marTop w:val="0"/>
      <w:marBottom w:val="0"/>
      <w:divBdr>
        <w:top w:val="none" w:sz="0" w:space="0" w:color="auto"/>
        <w:left w:val="none" w:sz="0" w:space="0" w:color="auto"/>
        <w:bottom w:val="none" w:sz="0" w:space="0" w:color="auto"/>
        <w:right w:val="none" w:sz="0" w:space="0" w:color="auto"/>
      </w:divBdr>
    </w:div>
    <w:div w:id="37243783">
      <w:bodyDiv w:val="1"/>
      <w:marLeft w:val="0"/>
      <w:marRight w:val="0"/>
      <w:marTop w:val="0"/>
      <w:marBottom w:val="0"/>
      <w:divBdr>
        <w:top w:val="none" w:sz="0" w:space="0" w:color="auto"/>
        <w:left w:val="none" w:sz="0" w:space="0" w:color="auto"/>
        <w:bottom w:val="none" w:sz="0" w:space="0" w:color="auto"/>
        <w:right w:val="none" w:sz="0" w:space="0" w:color="auto"/>
      </w:divBdr>
      <w:divsChild>
        <w:div w:id="904800532">
          <w:marLeft w:val="1080"/>
          <w:marRight w:val="0"/>
          <w:marTop w:val="100"/>
          <w:marBottom w:val="360"/>
          <w:divBdr>
            <w:top w:val="none" w:sz="0" w:space="0" w:color="auto"/>
            <w:left w:val="none" w:sz="0" w:space="0" w:color="auto"/>
            <w:bottom w:val="none" w:sz="0" w:space="0" w:color="auto"/>
            <w:right w:val="none" w:sz="0" w:space="0" w:color="auto"/>
          </w:divBdr>
        </w:div>
        <w:div w:id="225724282">
          <w:marLeft w:val="1080"/>
          <w:marRight w:val="0"/>
          <w:marTop w:val="100"/>
          <w:marBottom w:val="360"/>
          <w:divBdr>
            <w:top w:val="none" w:sz="0" w:space="0" w:color="auto"/>
            <w:left w:val="none" w:sz="0" w:space="0" w:color="auto"/>
            <w:bottom w:val="none" w:sz="0" w:space="0" w:color="auto"/>
            <w:right w:val="none" w:sz="0" w:space="0" w:color="auto"/>
          </w:divBdr>
        </w:div>
        <w:div w:id="1994140703">
          <w:marLeft w:val="1800"/>
          <w:marRight w:val="0"/>
          <w:marTop w:val="100"/>
          <w:marBottom w:val="360"/>
          <w:divBdr>
            <w:top w:val="none" w:sz="0" w:space="0" w:color="auto"/>
            <w:left w:val="none" w:sz="0" w:space="0" w:color="auto"/>
            <w:bottom w:val="none" w:sz="0" w:space="0" w:color="auto"/>
            <w:right w:val="none" w:sz="0" w:space="0" w:color="auto"/>
          </w:divBdr>
        </w:div>
        <w:div w:id="438795042">
          <w:marLeft w:val="1080"/>
          <w:marRight w:val="0"/>
          <w:marTop w:val="100"/>
          <w:marBottom w:val="360"/>
          <w:divBdr>
            <w:top w:val="none" w:sz="0" w:space="0" w:color="auto"/>
            <w:left w:val="none" w:sz="0" w:space="0" w:color="auto"/>
            <w:bottom w:val="none" w:sz="0" w:space="0" w:color="auto"/>
            <w:right w:val="none" w:sz="0" w:space="0" w:color="auto"/>
          </w:divBdr>
        </w:div>
      </w:divsChild>
    </w:div>
    <w:div w:id="37631898">
      <w:bodyDiv w:val="1"/>
      <w:marLeft w:val="0"/>
      <w:marRight w:val="0"/>
      <w:marTop w:val="0"/>
      <w:marBottom w:val="0"/>
      <w:divBdr>
        <w:top w:val="none" w:sz="0" w:space="0" w:color="auto"/>
        <w:left w:val="none" w:sz="0" w:space="0" w:color="auto"/>
        <w:bottom w:val="none" w:sz="0" w:space="0" w:color="auto"/>
        <w:right w:val="none" w:sz="0" w:space="0" w:color="auto"/>
      </w:divBdr>
    </w:div>
    <w:div w:id="43020703">
      <w:bodyDiv w:val="1"/>
      <w:marLeft w:val="0"/>
      <w:marRight w:val="0"/>
      <w:marTop w:val="0"/>
      <w:marBottom w:val="0"/>
      <w:divBdr>
        <w:top w:val="none" w:sz="0" w:space="0" w:color="auto"/>
        <w:left w:val="none" w:sz="0" w:space="0" w:color="auto"/>
        <w:bottom w:val="none" w:sz="0" w:space="0" w:color="auto"/>
        <w:right w:val="none" w:sz="0" w:space="0" w:color="auto"/>
      </w:divBdr>
    </w:div>
    <w:div w:id="87167237">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119611538">
      <w:bodyDiv w:val="1"/>
      <w:marLeft w:val="0"/>
      <w:marRight w:val="0"/>
      <w:marTop w:val="0"/>
      <w:marBottom w:val="0"/>
      <w:divBdr>
        <w:top w:val="none" w:sz="0" w:space="0" w:color="auto"/>
        <w:left w:val="none" w:sz="0" w:space="0" w:color="auto"/>
        <w:bottom w:val="none" w:sz="0" w:space="0" w:color="auto"/>
        <w:right w:val="none" w:sz="0" w:space="0" w:color="auto"/>
      </w:divBdr>
      <w:divsChild>
        <w:div w:id="971785435">
          <w:marLeft w:val="0"/>
          <w:marRight w:val="0"/>
          <w:marTop w:val="0"/>
          <w:marBottom w:val="0"/>
          <w:divBdr>
            <w:top w:val="none" w:sz="0" w:space="0" w:color="auto"/>
            <w:left w:val="none" w:sz="0" w:space="0" w:color="auto"/>
            <w:bottom w:val="none" w:sz="0" w:space="0" w:color="auto"/>
            <w:right w:val="none" w:sz="0" w:space="0" w:color="auto"/>
          </w:divBdr>
        </w:div>
        <w:div w:id="497504704">
          <w:marLeft w:val="0"/>
          <w:marRight w:val="0"/>
          <w:marTop w:val="0"/>
          <w:marBottom w:val="0"/>
          <w:divBdr>
            <w:top w:val="none" w:sz="0" w:space="0" w:color="auto"/>
            <w:left w:val="none" w:sz="0" w:space="0" w:color="auto"/>
            <w:bottom w:val="none" w:sz="0" w:space="0" w:color="auto"/>
            <w:right w:val="none" w:sz="0" w:space="0" w:color="auto"/>
          </w:divBdr>
        </w:div>
        <w:div w:id="1344014322">
          <w:marLeft w:val="0"/>
          <w:marRight w:val="0"/>
          <w:marTop w:val="0"/>
          <w:marBottom w:val="0"/>
          <w:divBdr>
            <w:top w:val="none" w:sz="0" w:space="0" w:color="auto"/>
            <w:left w:val="none" w:sz="0" w:space="0" w:color="auto"/>
            <w:bottom w:val="none" w:sz="0" w:space="0" w:color="auto"/>
            <w:right w:val="none" w:sz="0" w:space="0" w:color="auto"/>
          </w:divBdr>
        </w:div>
        <w:div w:id="1779400432">
          <w:marLeft w:val="0"/>
          <w:marRight w:val="0"/>
          <w:marTop w:val="0"/>
          <w:marBottom w:val="0"/>
          <w:divBdr>
            <w:top w:val="none" w:sz="0" w:space="0" w:color="auto"/>
            <w:left w:val="none" w:sz="0" w:space="0" w:color="auto"/>
            <w:bottom w:val="none" w:sz="0" w:space="0" w:color="auto"/>
            <w:right w:val="none" w:sz="0" w:space="0" w:color="auto"/>
          </w:divBdr>
        </w:div>
        <w:div w:id="1972395314">
          <w:marLeft w:val="0"/>
          <w:marRight w:val="0"/>
          <w:marTop w:val="0"/>
          <w:marBottom w:val="0"/>
          <w:divBdr>
            <w:top w:val="none" w:sz="0" w:space="0" w:color="auto"/>
            <w:left w:val="none" w:sz="0" w:space="0" w:color="auto"/>
            <w:bottom w:val="none" w:sz="0" w:space="0" w:color="auto"/>
            <w:right w:val="none" w:sz="0" w:space="0" w:color="auto"/>
          </w:divBdr>
        </w:div>
        <w:div w:id="1920558505">
          <w:marLeft w:val="0"/>
          <w:marRight w:val="0"/>
          <w:marTop w:val="0"/>
          <w:marBottom w:val="0"/>
          <w:divBdr>
            <w:top w:val="none" w:sz="0" w:space="0" w:color="auto"/>
            <w:left w:val="none" w:sz="0" w:space="0" w:color="auto"/>
            <w:bottom w:val="none" w:sz="0" w:space="0" w:color="auto"/>
            <w:right w:val="none" w:sz="0" w:space="0" w:color="auto"/>
          </w:divBdr>
        </w:div>
        <w:div w:id="979000113">
          <w:marLeft w:val="0"/>
          <w:marRight w:val="0"/>
          <w:marTop w:val="0"/>
          <w:marBottom w:val="0"/>
          <w:divBdr>
            <w:top w:val="none" w:sz="0" w:space="0" w:color="auto"/>
            <w:left w:val="none" w:sz="0" w:space="0" w:color="auto"/>
            <w:bottom w:val="none" w:sz="0" w:space="0" w:color="auto"/>
            <w:right w:val="none" w:sz="0" w:space="0" w:color="auto"/>
          </w:divBdr>
        </w:div>
        <w:div w:id="2006392631">
          <w:marLeft w:val="0"/>
          <w:marRight w:val="0"/>
          <w:marTop w:val="0"/>
          <w:marBottom w:val="0"/>
          <w:divBdr>
            <w:top w:val="none" w:sz="0" w:space="0" w:color="auto"/>
            <w:left w:val="none" w:sz="0" w:space="0" w:color="auto"/>
            <w:bottom w:val="none" w:sz="0" w:space="0" w:color="auto"/>
            <w:right w:val="none" w:sz="0" w:space="0" w:color="auto"/>
          </w:divBdr>
        </w:div>
        <w:div w:id="302319388">
          <w:marLeft w:val="0"/>
          <w:marRight w:val="0"/>
          <w:marTop w:val="0"/>
          <w:marBottom w:val="0"/>
          <w:divBdr>
            <w:top w:val="none" w:sz="0" w:space="0" w:color="auto"/>
            <w:left w:val="none" w:sz="0" w:space="0" w:color="auto"/>
            <w:bottom w:val="none" w:sz="0" w:space="0" w:color="auto"/>
            <w:right w:val="none" w:sz="0" w:space="0" w:color="auto"/>
          </w:divBdr>
        </w:div>
        <w:div w:id="1028527594">
          <w:marLeft w:val="0"/>
          <w:marRight w:val="0"/>
          <w:marTop w:val="0"/>
          <w:marBottom w:val="0"/>
          <w:divBdr>
            <w:top w:val="none" w:sz="0" w:space="0" w:color="auto"/>
            <w:left w:val="none" w:sz="0" w:space="0" w:color="auto"/>
            <w:bottom w:val="none" w:sz="0" w:space="0" w:color="auto"/>
            <w:right w:val="none" w:sz="0" w:space="0" w:color="auto"/>
          </w:divBdr>
        </w:div>
        <w:div w:id="770393386">
          <w:marLeft w:val="0"/>
          <w:marRight w:val="0"/>
          <w:marTop w:val="0"/>
          <w:marBottom w:val="0"/>
          <w:divBdr>
            <w:top w:val="none" w:sz="0" w:space="0" w:color="auto"/>
            <w:left w:val="none" w:sz="0" w:space="0" w:color="auto"/>
            <w:bottom w:val="none" w:sz="0" w:space="0" w:color="auto"/>
            <w:right w:val="none" w:sz="0" w:space="0" w:color="auto"/>
          </w:divBdr>
        </w:div>
        <w:div w:id="2059089679">
          <w:marLeft w:val="0"/>
          <w:marRight w:val="0"/>
          <w:marTop w:val="0"/>
          <w:marBottom w:val="0"/>
          <w:divBdr>
            <w:top w:val="none" w:sz="0" w:space="0" w:color="auto"/>
            <w:left w:val="none" w:sz="0" w:space="0" w:color="auto"/>
            <w:bottom w:val="none" w:sz="0" w:space="0" w:color="auto"/>
            <w:right w:val="none" w:sz="0" w:space="0" w:color="auto"/>
          </w:divBdr>
        </w:div>
        <w:div w:id="1645623968">
          <w:marLeft w:val="0"/>
          <w:marRight w:val="0"/>
          <w:marTop w:val="0"/>
          <w:marBottom w:val="0"/>
          <w:divBdr>
            <w:top w:val="none" w:sz="0" w:space="0" w:color="auto"/>
            <w:left w:val="none" w:sz="0" w:space="0" w:color="auto"/>
            <w:bottom w:val="none" w:sz="0" w:space="0" w:color="auto"/>
            <w:right w:val="none" w:sz="0" w:space="0" w:color="auto"/>
          </w:divBdr>
        </w:div>
        <w:div w:id="892278161">
          <w:marLeft w:val="0"/>
          <w:marRight w:val="0"/>
          <w:marTop w:val="0"/>
          <w:marBottom w:val="0"/>
          <w:divBdr>
            <w:top w:val="none" w:sz="0" w:space="0" w:color="auto"/>
            <w:left w:val="none" w:sz="0" w:space="0" w:color="auto"/>
            <w:bottom w:val="none" w:sz="0" w:space="0" w:color="auto"/>
            <w:right w:val="none" w:sz="0" w:space="0" w:color="auto"/>
          </w:divBdr>
        </w:div>
        <w:div w:id="1576281194">
          <w:marLeft w:val="0"/>
          <w:marRight w:val="0"/>
          <w:marTop w:val="0"/>
          <w:marBottom w:val="0"/>
          <w:divBdr>
            <w:top w:val="none" w:sz="0" w:space="0" w:color="auto"/>
            <w:left w:val="none" w:sz="0" w:space="0" w:color="auto"/>
            <w:bottom w:val="none" w:sz="0" w:space="0" w:color="auto"/>
            <w:right w:val="none" w:sz="0" w:space="0" w:color="auto"/>
          </w:divBdr>
        </w:div>
      </w:divsChild>
    </w:div>
    <w:div w:id="154493984">
      <w:bodyDiv w:val="1"/>
      <w:marLeft w:val="0"/>
      <w:marRight w:val="0"/>
      <w:marTop w:val="0"/>
      <w:marBottom w:val="0"/>
      <w:divBdr>
        <w:top w:val="none" w:sz="0" w:space="0" w:color="auto"/>
        <w:left w:val="none" w:sz="0" w:space="0" w:color="auto"/>
        <w:bottom w:val="none" w:sz="0" w:space="0" w:color="auto"/>
        <w:right w:val="none" w:sz="0" w:space="0" w:color="auto"/>
      </w:divBdr>
      <w:divsChild>
        <w:div w:id="1452745029">
          <w:marLeft w:val="0"/>
          <w:marRight w:val="0"/>
          <w:marTop w:val="0"/>
          <w:marBottom w:val="0"/>
          <w:divBdr>
            <w:top w:val="none" w:sz="0" w:space="0" w:color="auto"/>
            <w:left w:val="none" w:sz="0" w:space="0" w:color="auto"/>
            <w:bottom w:val="none" w:sz="0" w:space="0" w:color="auto"/>
            <w:right w:val="none" w:sz="0" w:space="0" w:color="auto"/>
          </w:divBdr>
        </w:div>
        <w:div w:id="1523586860">
          <w:marLeft w:val="0"/>
          <w:marRight w:val="0"/>
          <w:marTop w:val="0"/>
          <w:marBottom w:val="0"/>
          <w:divBdr>
            <w:top w:val="none" w:sz="0" w:space="0" w:color="auto"/>
            <w:left w:val="none" w:sz="0" w:space="0" w:color="auto"/>
            <w:bottom w:val="none" w:sz="0" w:space="0" w:color="auto"/>
            <w:right w:val="none" w:sz="0" w:space="0" w:color="auto"/>
          </w:divBdr>
        </w:div>
        <w:div w:id="1875578625">
          <w:marLeft w:val="0"/>
          <w:marRight w:val="0"/>
          <w:marTop w:val="0"/>
          <w:marBottom w:val="0"/>
          <w:divBdr>
            <w:top w:val="none" w:sz="0" w:space="0" w:color="auto"/>
            <w:left w:val="none" w:sz="0" w:space="0" w:color="auto"/>
            <w:bottom w:val="none" w:sz="0" w:space="0" w:color="auto"/>
            <w:right w:val="none" w:sz="0" w:space="0" w:color="auto"/>
          </w:divBdr>
        </w:div>
        <w:div w:id="798763140">
          <w:marLeft w:val="0"/>
          <w:marRight w:val="0"/>
          <w:marTop w:val="0"/>
          <w:marBottom w:val="0"/>
          <w:divBdr>
            <w:top w:val="none" w:sz="0" w:space="0" w:color="auto"/>
            <w:left w:val="none" w:sz="0" w:space="0" w:color="auto"/>
            <w:bottom w:val="none" w:sz="0" w:space="0" w:color="auto"/>
            <w:right w:val="none" w:sz="0" w:space="0" w:color="auto"/>
          </w:divBdr>
        </w:div>
        <w:div w:id="1747992410">
          <w:marLeft w:val="0"/>
          <w:marRight w:val="0"/>
          <w:marTop w:val="0"/>
          <w:marBottom w:val="0"/>
          <w:divBdr>
            <w:top w:val="none" w:sz="0" w:space="0" w:color="auto"/>
            <w:left w:val="none" w:sz="0" w:space="0" w:color="auto"/>
            <w:bottom w:val="none" w:sz="0" w:space="0" w:color="auto"/>
            <w:right w:val="none" w:sz="0" w:space="0" w:color="auto"/>
          </w:divBdr>
        </w:div>
      </w:divsChild>
    </w:div>
    <w:div w:id="188566948">
      <w:bodyDiv w:val="1"/>
      <w:marLeft w:val="0"/>
      <w:marRight w:val="0"/>
      <w:marTop w:val="0"/>
      <w:marBottom w:val="0"/>
      <w:divBdr>
        <w:top w:val="none" w:sz="0" w:space="0" w:color="auto"/>
        <w:left w:val="none" w:sz="0" w:space="0" w:color="auto"/>
        <w:bottom w:val="none" w:sz="0" w:space="0" w:color="auto"/>
        <w:right w:val="none" w:sz="0" w:space="0" w:color="auto"/>
      </w:divBdr>
    </w:div>
    <w:div w:id="204492352">
      <w:bodyDiv w:val="1"/>
      <w:marLeft w:val="0"/>
      <w:marRight w:val="0"/>
      <w:marTop w:val="0"/>
      <w:marBottom w:val="0"/>
      <w:divBdr>
        <w:top w:val="none" w:sz="0" w:space="0" w:color="auto"/>
        <w:left w:val="none" w:sz="0" w:space="0" w:color="auto"/>
        <w:bottom w:val="none" w:sz="0" w:space="0" w:color="auto"/>
        <w:right w:val="none" w:sz="0" w:space="0" w:color="auto"/>
      </w:divBdr>
      <w:divsChild>
        <w:div w:id="706376897">
          <w:marLeft w:val="0"/>
          <w:marRight w:val="0"/>
          <w:marTop w:val="0"/>
          <w:marBottom w:val="0"/>
          <w:divBdr>
            <w:top w:val="none" w:sz="0" w:space="0" w:color="auto"/>
            <w:left w:val="none" w:sz="0" w:space="0" w:color="auto"/>
            <w:bottom w:val="none" w:sz="0" w:space="0" w:color="auto"/>
            <w:right w:val="none" w:sz="0" w:space="0" w:color="auto"/>
          </w:divBdr>
        </w:div>
        <w:div w:id="715008848">
          <w:marLeft w:val="0"/>
          <w:marRight w:val="0"/>
          <w:marTop w:val="0"/>
          <w:marBottom w:val="0"/>
          <w:divBdr>
            <w:top w:val="none" w:sz="0" w:space="0" w:color="auto"/>
            <w:left w:val="none" w:sz="0" w:space="0" w:color="auto"/>
            <w:bottom w:val="none" w:sz="0" w:space="0" w:color="auto"/>
            <w:right w:val="none" w:sz="0" w:space="0" w:color="auto"/>
          </w:divBdr>
        </w:div>
        <w:div w:id="779180831">
          <w:marLeft w:val="0"/>
          <w:marRight w:val="0"/>
          <w:marTop w:val="0"/>
          <w:marBottom w:val="0"/>
          <w:divBdr>
            <w:top w:val="none" w:sz="0" w:space="0" w:color="auto"/>
            <w:left w:val="none" w:sz="0" w:space="0" w:color="auto"/>
            <w:bottom w:val="none" w:sz="0" w:space="0" w:color="auto"/>
            <w:right w:val="none" w:sz="0" w:space="0" w:color="auto"/>
          </w:divBdr>
        </w:div>
        <w:div w:id="1479834325">
          <w:marLeft w:val="0"/>
          <w:marRight w:val="0"/>
          <w:marTop w:val="0"/>
          <w:marBottom w:val="0"/>
          <w:divBdr>
            <w:top w:val="none" w:sz="0" w:space="0" w:color="auto"/>
            <w:left w:val="none" w:sz="0" w:space="0" w:color="auto"/>
            <w:bottom w:val="none" w:sz="0" w:space="0" w:color="auto"/>
            <w:right w:val="none" w:sz="0" w:space="0" w:color="auto"/>
          </w:divBdr>
        </w:div>
        <w:div w:id="2012951979">
          <w:marLeft w:val="0"/>
          <w:marRight w:val="0"/>
          <w:marTop w:val="0"/>
          <w:marBottom w:val="0"/>
          <w:divBdr>
            <w:top w:val="none" w:sz="0" w:space="0" w:color="auto"/>
            <w:left w:val="none" w:sz="0" w:space="0" w:color="auto"/>
            <w:bottom w:val="none" w:sz="0" w:space="0" w:color="auto"/>
            <w:right w:val="none" w:sz="0" w:space="0" w:color="auto"/>
          </w:divBdr>
        </w:div>
        <w:div w:id="183787210">
          <w:marLeft w:val="0"/>
          <w:marRight w:val="0"/>
          <w:marTop w:val="0"/>
          <w:marBottom w:val="0"/>
          <w:divBdr>
            <w:top w:val="none" w:sz="0" w:space="0" w:color="auto"/>
            <w:left w:val="none" w:sz="0" w:space="0" w:color="auto"/>
            <w:bottom w:val="none" w:sz="0" w:space="0" w:color="auto"/>
            <w:right w:val="none" w:sz="0" w:space="0" w:color="auto"/>
          </w:divBdr>
        </w:div>
        <w:div w:id="543829100">
          <w:marLeft w:val="0"/>
          <w:marRight w:val="0"/>
          <w:marTop w:val="0"/>
          <w:marBottom w:val="0"/>
          <w:divBdr>
            <w:top w:val="none" w:sz="0" w:space="0" w:color="auto"/>
            <w:left w:val="none" w:sz="0" w:space="0" w:color="auto"/>
            <w:bottom w:val="none" w:sz="0" w:space="0" w:color="auto"/>
            <w:right w:val="none" w:sz="0" w:space="0" w:color="auto"/>
          </w:divBdr>
        </w:div>
        <w:div w:id="1243030856">
          <w:marLeft w:val="0"/>
          <w:marRight w:val="0"/>
          <w:marTop w:val="0"/>
          <w:marBottom w:val="0"/>
          <w:divBdr>
            <w:top w:val="none" w:sz="0" w:space="0" w:color="auto"/>
            <w:left w:val="none" w:sz="0" w:space="0" w:color="auto"/>
            <w:bottom w:val="none" w:sz="0" w:space="0" w:color="auto"/>
            <w:right w:val="none" w:sz="0" w:space="0" w:color="auto"/>
          </w:divBdr>
        </w:div>
        <w:div w:id="1169321456">
          <w:marLeft w:val="0"/>
          <w:marRight w:val="0"/>
          <w:marTop w:val="0"/>
          <w:marBottom w:val="0"/>
          <w:divBdr>
            <w:top w:val="none" w:sz="0" w:space="0" w:color="auto"/>
            <w:left w:val="none" w:sz="0" w:space="0" w:color="auto"/>
            <w:bottom w:val="none" w:sz="0" w:space="0" w:color="auto"/>
            <w:right w:val="none" w:sz="0" w:space="0" w:color="auto"/>
          </w:divBdr>
        </w:div>
        <w:div w:id="1169561384">
          <w:marLeft w:val="0"/>
          <w:marRight w:val="0"/>
          <w:marTop w:val="0"/>
          <w:marBottom w:val="0"/>
          <w:divBdr>
            <w:top w:val="none" w:sz="0" w:space="0" w:color="auto"/>
            <w:left w:val="none" w:sz="0" w:space="0" w:color="auto"/>
            <w:bottom w:val="none" w:sz="0" w:space="0" w:color="auto"/>
            <w:right w:val="none" w:sz="0" w:space="0" w:color="auto"/>
          </w:divBdr>
        </w:div>
        <w:div w:id="1877817851">
          <w:marLeft w:val="0"/>
          <w:marRight w:val="0"/>
          <w:marTop w:val="0"/>
          <w:marBottom w:val="0"/>
          <w:divBdr>
            <w:top w:val="none" w:sz="0" w:space="0" w:color="auto"/>
            <w:left w:val="none" w:sz="0" w:space="0" w:color="auto"/>
            <w:bottom w:val="none" w:sz="0" w:space="0" w:color="auto"/>
            <w:right w:val="none" w:sz="0" w:space="0" w:color="auto"/>
          </w:divBdr>
        </w:div>
        <w:div w:id="1763380704">
          <w:marLeft w:val="0"/>
          <w:marRight w:val="0"/>
          <w:marTop w:val="0"/>
          <w:marBottom w:val="0"/>
          <w:divBdr>
            <w:top w:val="none" w:sz="0" w:space="0" w:color="auto"/>
            <w:left w:val="none" w:sz="0" w:space="0" w:color="auto"/>
            <w:bottom w:val="none" w:sz="0" w:space="0" w:color="auto"/>
            <w:right w:val="none" w:sz="0" w:space="0" w:color="auto"/>
          </w:divBdr>
        </w:div>
        <w:div w:id="1553495832">
          <w:marLeft w:val="0"/>
          <w:marRight w:val="0"/>
          <w:marTop w:val="0"/>
          <w:marBottom w:val="0"/>
          <w:divBdr>
            <w:top w:val="none" w:sz="0" w:space="0" w:color="auto"/>
            <w:left w:val="none" w:sz="0" w:space="0" w:color="auto"/>
            <w:bottom w:val="none" w:sz="0" w:space="0" w:color="auto"/>
            <w:right w:val="none" w:sz="0" w:space="0" w:color="auto"/>
          </w:divBdr>
        </w:div>
        <w:div w:id="194513429">
          <w:marLeft w:val="0"/>
          <w:marRight w:val="0"/>
          <w:marTop w:val="0"/>
          <w:marBottom w:val="0"/>
          <w:divBdr>
            <w:top w:val="none" w:sz="0" w:space="0" w:color="auto"/>
            <w:left w:val="none" w:sz="0" w:space="0" w:color="auto"/>
            <w:bottom w:val="none" w:sz="0" w:space="0" w:color="auto"/>
            <w:right w:val="none" w:sz="0" w:space="0" w:color="auto"/>
          </w:divBdr>
        </w:div>
        <w:div w:id="1596015311">
          <w:marLeft w:val="0"/>
          <w:marRight w:val="0"/>
          <w:marTop w:val="0"/>
          <w:marBottom w:val="0"/>
          <w:divBdr>
            <w:top w:val="none" w:sz="0" w:space="0" w:color="auto"/>
            <w:left w:val="none" w:sz="0" w:space="0" w:color="auto"/>
            <w:bottom w:val="none" w:sz="0" w:space="0" w:color="auto"/>
            <w:right w:val="none" w:sz="0" w:space="0" w:color="auto"/>
          </w:divBdr>
        </w:div>
      </w:divsChild>
    </w:div>
    <w:div w:id="210271692">
      <w:bodyDiv w:val="1"/>
      <w:marLeft w:val="0"/>
      <w:marRight w:val="0"/>
      <w:marTop w:val="0"/>
      <w:marBottom w:val="0"/>
      <w:divBdr>
        <w:top w:val="none" w:sz="0" w:space="0" w:color="auto"/>
        <w:left w:val="none" w:sz="0" w:space="0" w:color="auto"/>
        <w:bottom w:val="none" w:sz="0" w:space="0" w:color="auto"/>
        <w:right w:val="none" w:sz="0" w:space="0" w:color="auto"/>
      </w:divBdr>
    </w:div>
    <w:div w:id="213005354">
      <w:bodyDiv w:val="1"/>
      <w:marLeft w:val="0"/>
      <w:marRight w:val="0"/>
      <w:marTop w:val="0"/>
      <w:marBottom w:val="0"/>
      <w:divBdr>
        <w:top w:val="none" w:sz="0" w:space="0" w:color="auto"/>
        <w:left w:val="none" w:sz="0" w:space="0" w:color="auto"/>
        <w:bottom w:val="none" w:sz="0" w:space="0" w:color="auto"/>
        <w:right w:val="none" w:sz="0" w:space="0" w:color="auto"/>
      </w:divBdr>
    </w:div>
    <w:div w:id="232350416">
      <w:bodyDiv w:val="1"/>
      <w:marLeft w:val="0"/>
      <w:marRight w:val="0"/>
      <w:marTop w:val="0"/>
      <w:marBottom w:val="0"/>
      <w:divBdr>
        <w:top w:val="none" w:sz="0" w:space="0" w:color="auto"/>
        <w:left w:val="none" w:sz="0" w:space="0" w:color="auto"/>
        <w:bottom w:val="none" w:sz="0" w:space="0" w:color="auto"/>
        <w:right w:val="none" w:sz="0" w:space="0" w:color="auto"/>
      </w:divBdr>
    </w:div>
    <w:div w:id="270743564">
      <w:bodyDiv w:val="1"/>
      <w:marLeft w:val="0"/>
      <w:marRight w:val="0"/>
      <w:marTop w:val="0"/>
      <w:marBottom w:val="0"/>
      <w:divBdr>
        <w:top w:val="none" w:sz="0" w:space="0" w:color="auto"/>
        <w:left w:val="none" w:sz="0" w:space="0" w:color="auto"/>
        <w:bottom w:val="none" w:sz="0" w:space="0" w:color="auto"/>
        <w:right w:val="none" w:sz="0" w:space="0" w:color="auto"/>
      </w:divBdr>
      <w:divsChild>
        <w:div w:id="1273243011">
          <w:marLeft w:val="0"/>
          <w:marRight w:val="0"/>
          <w:marTop w:val="0"/>
          <w:marBottom w:val="0"/>
          <w:divBdr>
            <w:top w:val="none" w:sz="0" w:space="0" w:color="auto"/>
            <w:left w:val="none" w:sz="0" w:space="0" w:color="auto"/>
            <w:bottom w:val="none" w:sz="0" w:space="0" w:color="auto"/>
            <w:right w:val="none" w:sz="0" w:space="0" w:color="auto"/>
          </w:divBdr>
        </w:div>
        <w:div w:id="723019374">
          <w:marLeft w:val="0"/>
          <w:marRight w:val="0"/>
          <w:marTop w:val="0"/>
          <w:marBottom w:val="0"/>
          <w:divBdr>
            <w:top w:val="none" w:sz="0" w:space="0" w:color="auto"/>
            <w:left w:val="none" w:sz="0" w:space="0" w:color="auto"/>
            <w:bottom w:val="none" w:sz="0" w:space="0" w:color="auto"/>
            <w:right w:val="none" w:sz="0" w:space="0" w:color="auto"/>
          </w:divBdr>
        </w:div>
        <w:div w:id="911937981">
          <w:marLeft w:val="0"/>
          <w:marRight w:val="0"/>
          <w:marTop w:val="0"/>
          <w:marBottom w:val="0"/>
          <w:divBdr>
            <w:top w:val="none" w:sz="0" w:space="0" w:color="auto"/>
            <w:left w:val="none" w:sz="0" w:space="0" w:color="auto"/>
            <w:bottom w:val="none" w:sz="0" w:space="0" w:color="auto"/>
            <w:right w:val="none" w:sz="0" w:space="0" w:color="auto"/>
          </w:divBdr>
        </w:div>
        <w:div w:id="387536176">
          <w:marLeft w:val="0"/>
          <w:marRight w:val="0"/>
          <w:marTop w:val="0"/>
          <w:marBottom w:val="0"/>
          <w:divBdr>
            <w:top w:val="none" w:sz="0" w:space="0" w:color="auto"/>
            <w:left w:val="none" w:sz="0" w:space="0" w:color="auto"/>
            <w:bottom w:val="none" w:sz="0" w:space="0" w:color="auto"/>
            <w:right w:val="none" w:sz="0" w:space="0" w:color="auto"/>
          </w:divBdr>
        </w:div>
        <w:div w:id="1143695847">
          <w:marLeft w:val="0"/>
          <w:marRight w:val="0"/>
          <w:marTop w:val="0"/>
          <w:marBottom w:val="0"/>
          <w:divBdr>
            <w:top w:val="none" w:sz="0" w:space="0" w:color="auto"/>
            <w:left w:val="none" w:sz="0" w:space="0" w:color="auto"/>
            <w:bottom w:val="none" w:sz="0" w:space="0" w:color="auto"/>
            <w:right w:val="none" w:sz="0" w:space="0" w:color="auto"/>
          </w:divBdr>
        </w:div>
        <w:div w:id="1740010550">
          <w:marLeft w:val="0"/>
          <w:marRight w:val="0"/>
          <w:marTop w:val="0"/>
          <w:marBottom w:val="0"/>
          <w:divBdr>
            <w:top w:val="none" w:sz="0" w:space="0" w:color="auto"/>
            <w:left w:val="none" w:sz="0" w:space="0" w:color="auto"/>
            <w:bottom w:val="none" w:sz="0" w:space="0" w:color="auto"/>
            <w:right w:val="none" w:sz="0" w:space="0" w:color="auto"/>
          </w:divBdr>
        </w:div>
        <w:div w:id="1810509980">
          <w:marLeft w:val="0"/>
          <w:marRight w:val="0"/>
          <w:marTop w:val="0"/>
          <w:marBottom w:val="0"/>
          <w:divBdr>
            <w:top w:val="none" w:sz="0" w:space="0" w:color="auto"/>
            <w:left w:val="none" w:sz="0" w:space="0" w:color="auto"/>
            <w:bottom w:val="none" w:sz="0" w:space="0" w:color="auto"/>
            <w:right w:val="none" w:sz="0" w:space="0" w:color="auto"/>
          </w:divBdr>
        </w:div>
        <w:div w:id="2039230771">
          <w:marLeft w:val="0"/>
          <w:marRight w:val="0"/>
          <w:marTop w:val="0"/>
          <w:marBottom w:val="0"/>
          <w:divBdr>
            <w:top w:val="none" w:sz="0" w:space="0" w:color="auto"/>
            <w:left w:val="none" w:sz="0" w:space="0" w:color="auto"/>
            <w:bottom w:val="none" w:sz="0" w:space="0" w:color="auto"/>
            <w:right w:val="none" w:sz="0" w:space="0" w:color="auto"/>
          </w:divBdr>
        </w:div>
      </w:divsChild>
    </w:div>
    <w:div w:id="316959729">
      <w:bodyDiv w:val="1"/>
      <w:marLeft w:val="0"/>
      <w:marRight w:val="0"/>
      <w:marTop w:val="0"/>
      <w:marBottom w:val="0"/>
      <w:divBdr>
        <w:top w:val="none" w:sz="0" w:space="0" w:color="auto"/>
        <w:left w:val="none" w:sz="0" w:space="0" w:color="auto"/>
        <w:bottom w:val="none" w:sz="0" w:space="0" w:color="auto"/>
        <w:right w:val="none" w:sz="0" w:space="0" w:color="auto"/>
      </w:divBdr>
    </w:div>
    <w:div w:id="344287700">
      <w:bodyDiv w:val="1"/>
      <w:marLeft w:val="0"/>
      <w:marRight w:val="0"/>
      <w:marTop w:val="0"/>
      <w:marBottom w:val="0"/>
      <w:divBdr>
        <w:top w:val="none" w:sz="0" w:space="0" w:color="auto"/>
        <w:left w:val="none" w:sz="0" w:space="0" w:color="auto"/>
        <w:bottom w:val="none" w:sz="0" w:space="0" w:color="auto"/>
        <w:right w:val="none" w:sz="0" w:space="0" w:color="auto"/>
      </w:divBdr>
      <w:divsChild>
        <w:div w:id="228618165">
          <w:marLeft w:val="1080"/>
          <w:marRight w:val="0"/>
          <w:marTop w:val="100"/>
          <w:marBottom w:val="360"/>
          <w:divBdr>
            <w:top w:val="none" w:sz="0" w:space="0" w:color="auto"/>
            <w:left w:val="none" w:sz="0" w:space="0" w:color="auto"/>
            <w:bottom w:val="none" w:sz="0" w:space="0" w:color="auto"/>
            <w:right w:val="none" w:sz="0" w:space="0" w:color="auto"/>
          </w:divBdr>
        </w:div>
      </w:divsChild>
    </w:div>
    <w:div w:id="406266999">
      <w:bodyDiv w:val="1"/>
      <w:marLeft w:val="0"/>
      <w:marRight w:val="0"/>
      <w:marTop w:val="0"/>
      <w:marBottom w:val="0"/>
      <w:divBdr>
        <w:top w:val="none" w:sz="0" w:space="0" w:color="auto"/>
        <w:left w:val="none" w:sz="0" w:space="0" w:color="auto"/>
        <w:bottom w:val="none" w:sz="0" w:space="0" w:color="auto"/>
        <w:right w:val="none" w:sz="0" w:space="0" w:color="auto"/>
      </w:divBdr>
    </w:div>
    <w:div w:id="408427746">
      <w:bodyDiv w:val="1"/>
      <w:marLeft w:val="0"/>
      <w:marRight w:val="0"/>
      <w:marTop w:val="0"/>
      <w:marBottom w:val="0"/>
      <w:divBdr>
        <w:top w:val="none" w:sz="0" w:space="0" w:color="auto"/>
        <w:left w:val="none" w:sz="0" w:space="0" w:color="auto"/>
        <w:bottom w:val="none" w:sz="0" w:space="0" w:color="auto"/>
        <w:right w:val="none" w:sz="0" w:space="0" w:color="auto"/>
      </w:divBdr>
      <w:divsChild>
        <w:div w:id="1874609760">
          <w:marLeft w:val="0"/>
          <w:marRight w:val="0"/>
          <w:marTop w:val="0"/>
          <w:marBottom w:val="0"/>
          <w:divBdr>
            <w:top w:val="none" w:sz="0" w:space="0" w:color="auto"/>
            <w:left w:val="none" w:sz="0" w:space="0" w:color="auto"/>
            <w:bottom w:val="none" w:sz="0" w:space="0" w:color="auto"/>
            <w:right w:val="none" w:sz="0" w:space="0" w:color="auto"/>
          </w:divBdr>
        </w:div>
        <w:div w:id="1835878173">
          <w:marLeft w:val="0"/>
          <w:marRight w:val="0"/>
          <w:marTop w:val="0"/>
          <w:marBottom w:val="0"/>
          <w:divBdr>
            <w:top w:val="none" w:sz="0" w:space="0" w:color="auto"/>
            <w:left w:val="none" w:sz="0" w:space="0" w:color="auto"/>
            <w:bottom w:val="none" w:sz="0" w:space="0" w:color="auto"/>
            <w:right w:val="none" w:sz="0" w:space="0" w:color="auto"/>
          </w:divBdr>
        </w:div>
        <w:div w:id="1252859876">
          <w:marLeft w:val="0"/>
          <w:marRight w:val="0"/>
          <w:marTop w:val="0"/>
          <w:marBottom w:val="0"/>
          <w:divBdr>
            <w:top w:val="none" w:sz="0" w:space="0" w:color="auto"/>
            <w:left w:val="none" w:sz="0" w:space="0" w:color="auto"/>
            <w:bottom w:val="none" w:sz="0" w:space="0" w:color="auto"/>
            <w:right w:val="none" w:sz="0" w:space="0" w:color="auto"/>
          </w:divBdr>
        </w:div>
        <w:div w:id="295769127">
          <w:marLeft w:val="0"/>
          <w:marRight w:val="0"/>
          <w:marTop w:val="0"/>
          <w:marBottom w:val="0"/>
          <w:divBdr>
            <w:top w:val="none" w:sz="0" w:space="0" w:color="auto"/>
            <w:left w:val="none" w:sz="0" w:space="0" w:color="auto"/>
            <w:bottom w:val="none" w:sz="0" w:space="0" w:color="auto"/>
            <w:right w:val="none" w:sz="0" w:space="0" w:color="auto"/>
          </w:divBdr>
        </w:div>
        <w:div w:id="393045441">
          <w:marLeft w:val="0"/>
          <w:marRight w:val="0"/>
          <w:marTop w:val="0"/>
          <w:marBottom w:val="0"/>
          <w:divBdr>
            <w:top w:val="none" w:sz="0" w:space="0" w:color="auto"/>
            <w:left w:val="none" w:sz="0" w:space="0" w:color="auto"/>
            <w:bottom w:val="none" w:sz="0" w:space="0" w:color="auto"/>
            <w:right w:val="none" w:sz="0" w:space="0" w:color="auto"/>
          </w:divBdr>
        </w:div>
        <w:div w:id="822702226">
          <w:marLeft w:val="0"/>
          <w:marRight w:val="0"/>
          <w:marTop w:val="0"/>
          <w:marBottom w:val="0"/>
          <w:divBdr>
            <w:top w:val="none" w:sz="0" w:space="0" w:color="auto"/>
            <w:left w:val="none" w:sz="0" w:space="0" w:color="auto"/>
            <w:bottom w:val="none" w:sz="0" w:space="0" w:color="auto"/>
            <w:right w:val="none" w:sz="0" w:space="0" w:color="auto"/>
          </w:divBdr>
        </w:div>
        <w:div w:id="1176337300">
          <w:marLeft w:val="0"/>
          <w:marRight w:val="0"/>
          <w:marTop w:val="0"/>
          <w:marBottom w:val="0"/>
          <w:divBdr>
            <w:top w:val="none" w:sz="0" w:space="0" w:color="auto"/>
            <w:left w:val="none" w:sz="0" w:space="0" w:color="auto"/>
            <w:bottom w:val="none" w:sz="0" w:space="0" w:color="auto"/>
            <w:right w:val="none" w:sz="0" w:space="0" w:color="auto"/>
          </w:divBdr>
        </w:div>
        <w:div w:id="417989811">
          <w:marLeft w:val="0"/>
          <w:marRight w:val="0"/>
          <w:marTop w:val="0"/>
          <w:marBottom w:val="0"/>
          <w:divBdr>
            <w:top w:val="none" w:sz="0" w:space="0" w:color="auto"/>
            <w:left w:val="none" w:sz="0" w:space="0" w:color="auto"/>
            <w:bottom w:val="none" w:sz="0" w:space="0" w:color="auto"/>
            <w:right w:val="none" w:sz="0" w:space="0" w:color="auto"/>
          </w:divBdr>
        </w:div>
        <w:div w:id="1588538972">
          <w:marLeft w:val="0"/>
          <w:marRight w:val="0"/>
          <w:marTop w:val="0"/>
          <w:marBottom w:val="0"/>
          <w:divBdr>
            <w:top w:val="none" w:sz="0" w:space="0" w:color="auto"/>
            <w:left w:val="none" w:sz="0" w:space="0" w:color="auto"/>
            <w:bottom w:val="none" w:sz="0" w:space="0" w:color="auto"/>
            <w:right w:val="none" w:sz="0" w:space="0" w:color="auto"/>
          </w:divBdr>
        </w:div>
        <w:div w:id="315572800">
          <w:marLeft w:val="0"/>
          <w:marRight w:val="0"/>
          <w:marTop w:val="0"/>
          <w:marBottom w:val="0"/>
          <w:divBdr>
            <w:top w:val="none" w:sz="0" w:space="0" w:color="auto"/>
            <w:left w:val="none" w:sz="0" w:space="0" w:color="auto"/>
            <w:bottom w:val="none" w:sz="0" w:space="0" w:color="auto"/>
            <w:right w:val="none" w:sz="0" w:space="0" w:color="auto"/>
          </w:divBdr>
        </w:div>
        <w:div w:id="943269495">
          <w:marLeft w:val="0"/>
          <w:marRight w:val="0"/>
          <w:marTop w:val="0"/>
          <w:marBottom w:val="0"/>
          <w:divBdr>
            <w:top w:val="none" w:sz="0" w:space="0" w:color="auto"/>
            <w:left w:val="none" w:sz="0" w:space="0" w:color="auto"/>
            <w:bottom w:val="none" w:sz="0" w:space="0" w:color="auto"/>
            <w:right w:val="none" w:sz="0" w:space="0" w:color="auto"/>
          </w:divBdr>
        </w:div>
        <w:div w:id="1153448496">
          <w:marLeft w:val="0"/>
          <w:marRight w:val="0"/>
          <w:marTop w:val="0"/>
          <w:marBottom w:val="0"/>
          <w:divBdr>
            <w:top w:val="none" w:sz="0" w:space="0" w:color="auto"/>
            <w:left w:val="none" w:sz="0" w:space="0" w:color="auto"/>
            <w:bottom w:val="none" w:sz="0" w:space="0" w:color="auto"/>
            <w:right w:val="none" w:sz="0" w:space="0" w:color="auto"/>
          </w:divBdr>
        </w:div>
        <w:div w:id="1300528532">
          <w:marLeft w:val="0"/>
          <w:marRight w:val="0"/>
          <w:marTop w:val="0"/>
          <w:marBottom w:val="0"/>
          <w:divBdr>
            <w:top w:val="none" w:sz="0" w:space="0" w:color="auto"/>
            <w:left w:val="none" w:sz="0" w:space="0" w:color="auto"/>
            <w:bottom w:val="none" w:sz="0" w:space="0" w:color="auto"/>
            <w:right w:val="none" w:sz="0" w:space="0" w:color="auto"/>
          </w:divBdr>
        </w:div>
        <w:div w:id="949629506">
          <w:marLeft w:val="0"/>
          <w:marRight w:val="0"/>
          <w:marTop w:val="0"/>
          <w:marBottom w:val="0"/>
          <w:divBdr>
            <w:top w:val="none" w:sz="0" w:space="0" w:color="auto"/>
            <w:left w:val="none" w:sz="0" w:space="0" w:color="auto"/>
            <w:bottom w:val="none" w:sz="0" w:space="0" w:color="auto"/>
            <w:right w:val="none" w:sz="0" w:space="0" w:color="auto"/>
          </w:divBdr>
        </w:div>
        <w:div w:id="680353923">
          <w:marLeft w:val="0"/>
          <w:marRight w:val="0"/>
          <w:marTop w:val="0"/>
          <w:marBottom w:val="0"/>
          <w:divBdr>
            <w:top w:val="none" w:sz="0" w:space="0" w:color="auto"/>
            <w:left w:val="none" w:sz="0" w:space="0" w:color="auto"/>
            <w:bottom w:val="none" w:sz="0" w:space="0" w:color="auto"/>
            <w:right w:val="none" w:sz="0" w:space="0" w:color="auto"/>
          </w:divBdr>
        </w:div>
        <w:div w:id="1186165303">
          <w:marLeft w:val="0"/>
          <w:marRight w:val="0"/>
          <w:marTop w:val="0"/>
          <w:marBottom w:val="0"/>
          <w:divBdr>
            <w:top w:val="none" w:sz="0" w:space="0" w:color="auto"/>
            <w:left w:val="none" w:sz="0" w:space="0" w:color="auto"/>
            <w:bottom w:val="none" w:sz="0" w:space="0" w:color="auto"/>
            <w:right w:val="none" w:sz="0" w:space="0" w:color="auto"/>
          </w:divBdr>
        </w:div>
        <w:div w:id="1597060196">
          <w:marLeft w:val="0"/>
          <w:marRight w:val="0"/>
          <w:marTop w:val="0"/>
          <w:marBottom w:val="0"/>
          <w:divBdr>
            <w:top w:val="none" w:sz="0" w:space="0" w:color="auto"/>
            <w:left w:val="none" w:sz="0" w:space="0" w:color="auto"/>
            <w:bottom w:val="none" w:sz="0" w:space="0" w:color="auto"/>
            <w:right w:val="none" w:sz="0" w:space="0" w:color="auto"/>
          </w:divBdr>
        </w:div>
        <w:div w:id="66995167">
          <w:marLeft w:val="0"/>
          <w:marRight w:val="0"/>
          <w:marTop w:val="0"/>
          <w:marBottom w:val="0"/>
          <w:divBdr>
            <w:top w:val="none" w:sz="0" w:space="0" w:color="auto"/>
            <w:left w:val="none" w:sz="0" w:space="0" w:color="auto"/>
            <w:bottom w:val="none" w:sz="0" w:space="0" w:color="auto"/>
            <w:right w:val="none" w:sz="0" w:space="0" w:color="auto"/>
          </w:divBdr>
        </w:div>
        <w:div w:id="1785612703">
          <w:marLeft w:val="0"/>
          <w:marRight w:val="0"/>
          <w:marTop w:val="0"/>
          <w:marBottom w:val="0"/>
          <w:divBdr>
            <w:top w:val="none" w:sz="0" w:space="0" w:color="auto"/>
            <w:left w:val="none" w:sz="0" w:space="0" w:color="auto"/>
            <w:bottom w:val="none" w:sz="0" w:space="0" w:color="auto"/>
            <w:right w:val="none" w:sz="0" w:space="0" w:color="auto"/>
          </w:divBdr>
        </w:div>
        <w:div w:id="1649623742">
          <w:marLeft w:val="0"/>
          <w:marRight w:val="0"/>
          <w:marTop w:val="0"/>
          <w:marBottom w:val="0"/>
          <w:divBdr>
            <w:top w:val="none" w:sz="0" w:space="0" w:color="auto"/>
            <w:left w:val="none" w:sz="0" w:space="0" w:color="auto"/>
            <w:bottom w:val="none" w:sz="0" w:space="0" w:color="auto"/>
            <w:right w:val="none" w:sz="0" w:space="0" w:color="auto"/>
          </w:divBdr>
        </w:div>
      </w:divsChild>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36024935">
      <w:bodyDiv w:val="1"/>
      <w:marLeft w:val="0"/>
      <w:marRight w:val="0"/>
      <w:marTop w:val="0"/>
      <w:marBottom w:val="0"/>
      <w:divBdr>
        <w:top w:val="none" w:sz="0" w:space="0" w:color="auto"/>
        <w:left w:val="none" w:sz="0" w:space="0" w:color="auto"/>
        <w:bottom w:val="none" w:sz="0" w:space="0" w:color="auto"/>
        <w:right w:val="none" w:sz="0" w:space="0" w:color="auto"/>
      </w:divBdr>
    </w:div>
    <w:div w:id="448277714">
      <w:bodyDiv w:val="1"/>
      <w:marLeft w:val="0"/>
      <w:marRight w:val="0"/>
      <w:marTop w:val="0"/>
      <w:marBottom w:val="0"/>
      <w:divBdr>
        <w:top w:val="none" w:sz="0" w:space="0" w:color="auto"/>
        <w:left w:val="none" w:sz="0" w:space="0" w:color="auto"/>
        <w:bottom w:val="none" w:sz="0" w:space="0" w:color="auto"/>
        <w:right w:val="none" w:sz="0" w:space="0" w:color="auto"/>
      </w:divBdr>
    </w:div>
    <w:div w:id="469634178">
      <w:bodyDiv w:val="1"/>
      <w:marLeft w:val="0"/>
      <w:marRight w:val="0"/>
      <w:marTop w:val="0"/>
      <w:marBottom w:val="0"/>
      <w:divBdr>
        <w:top w:val="none" w:sz="0" w:space="0" w:color="auto"/>
        <w:left w:val="none" w:sz="0" w:space="0" w:color="auto"/>
        <w:bottom w:val="none" w:sz="0" w:space="0" w:color="auto"/>
        <w:right w:val="none" w:sz="0" w:space="0" w:color="auto"/>
      </w:divBdr>
      <w:divsChild>
        <w:div w:id="1832402613">
          <w:marLeft w:val="0"/>
          <w:marRight w:val="0"/>
          <w:marTop w:val="0"/>
          <w:marBottom w:val="0"/>
          <w:divBdr>
            <w:top w:val="none" w:sz="0" w:space="0" w:color="auto"/>
            <w:left w:val="none" w:sz="0" w:space="0" w:color="auto"/>
            <w:bottom w:val="none" w:sz="0" w:space="0" w:color="auto"/>
            <w:right w:val="none" w:sz="0" w:space="0" w:color="auto"/>
          </w:divBdr>
        </w:div>
        <w:div w:id="1212379757">
          <w:marLeft w:val="0"/>
          <w:marRight w:val="0"/>
          <w:marTop w:val="0"/>
          <w:marBottom w:val="0"/>
          <w:divBdr>
            <w:top w:val="none" w:sz="0" w:space="0" w:color="auto"/>
            <w:left w:val="none" w:sz="0" w:space="0" w:color="auto"/>
            <w:bottom w:val="none" w:sz="0" w:space="0" w:color="auto"/>
            <w:right w:val="none" w:sz="0" w:space="0" w:color="auto"/>
          </w:divBdr>
        </w:div>
        <w:div w:id="2017267854">
          <w:marLeft w:val="0"/>
          <w:marRight w:val="0"/>
          <w:marTop w:val="0"/>
          <w:marBottom w:val="0"/>
          <w:divBdr>
            <w:top w:val="none" w:sz="0" w:space="0" w:color="auto"/>
            <w:left w:val="none" w:sz="0" w:space="0" w:color="auto"/>
            <w:bottom w:val="none" w:sz="0" w:space="0" w:color="auto"/>
            <w:right w:val="none" w:sz="0" w:space="0" w:color="auto"/>
          </w:divBdr>
        </w:div>
        <w:div w:id="925918737">
          <w:marLeft w:val="0"/>
          <w:marRight w:val="0"/>
          <w:marTop w:val="0"/>
          <w:marBottom w:val="0"/>
          <w:divBdr>
            <w:top w:val="none" w:sz="0" w:space="0" w:color="auto"/>
            <w:left w:val="none" w:sz="0" w:space="0" w:color="auto"/>
            <w:bottom w:val="none" w:sz="0" w:space="0" w:color="auto"/>
            <w:right w:val="none" w:sz="0" w:space="0" w:color="auto"/>
          </w:divBdr>
        </w:div>
        <w:div w:id="862475206">
          <w:marLeft w:val="0"/>
          <w:marRight w:val="0"/>
          <w:marTop w:val="0"/>
          <w:marBottom w:val="0"/>
          <w:divBdr>
            <w:top w:val="none" w:sz="0" w:space="0" w:color="auto"/>
            <w:left w:val="none" w:sz="0" w:space="0" w:color="auto"/>
            <w:bottom w:val="none" w:sz="0" w:space="0" w:color="auto"/>
            <w:right w:val="none" w:sz="0" w:space="0" w:color="auto"/>
          </w:divBdr>
        </w:div>
        <w:div w:id="1793328276">
          <w:marLeft w:val="0"/>
          <w:marRight w:val="0"/>
          <w:marTop w:val="0"/>
          <w:marBottom w:val="0"/>
          <w:divBdr>
            <w:top w:val="none" w:sz="0" w:space="0" w:color="auto"/>
            <w:left w:val="none" w:sz="0" w:space="0" w:color="auto"/>
            <w:bottom w:val="none" w:sz="0" w:space="0" w:color="auto"/>
            <w:right w:val="none" w:sz="0" w:space="0" w:color="auto"/>
          </w:divBdr>
        </w:div>
      </w:divsChild>
    </w:div>
    <w:div w:id="495343593">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566918977">
      <w:bodyDiv w:val="1"/>
      <w:marLeft w:val="0"/>
      <w:marRight w:val="0"/>
      <w:marTop w:val="0"/>
      <w:marBottom w:val="0"/>
      <w:divBdr>
        <w:top w:val="none" w:sz="0" w:space="0" w:color="auto"/>
        <w:left w:val="none" w:sz="0" w:space="0" w:color="auto"/>
        <w:bottom w:val="none" w:sz="0" w:space="0" w:color="auto"/>
        <w:right w:val="none" w:sz="0" w:space="0" w:color="auto"/>
      </w:divBdr>
      <w:divsChild>
        <w:div w:id="1509439473">
          <w:marLeft w:val="0"/>
          <w:marRight w:val="0"/>
          <w:marTop w:val="0"/>
          <w:marBottom w:val="0"/>
          <w:divBdr>
            <w:top w:val="none" w:sz="0" w:space="0" w:color="auto"/>
            <w:left w:val="none" w:sz="0" w:space="0" w:color="auto"/>
            <w:bottom w:val="none" w:sz="0" w:space="0" w:color="auto"/>
            <w:right w:val="none" w:sz="0" w:space="0" w:color="auto"/>
          </w:divBdr>
        </w:div>
        <w:div w:id="618730048">
          <w:marLeft w:val="0"/>
          <w:marRight w:val="0"/>
          <w:marTop w:val="0"/>
          <w:marBottom w:val="0"/>
          <w:divBdr>
            <w:top w:val="none" w:sz="0" w:space="0" w:color="auto"/>
            <w:left w:val="none" w:sz="0" w:space="0" w:color="auto"/>
            <w:bottom w:val="none" w:sz="0" w:space="0" w:color="auto"/>
            <w:right w:val="none" w:sz="0" w:space="0" w:color="auto"/>
          </w:divBdr>
        </w:div>
      </w:divsChild>
    </w:div>
    <w:div w:id="591670866">
      <w:bodyDiv w:val="1"/>
      <w:marLeft w:val="0"/>
      <w:marRight w:val="0"/>
      <w:marTop w:val="0"/>
      <w:marBottom w:val="0"/>
      <w:divBdr>
        <w:top w:val="none" w:sz="0" w:space="0" w:color="auto"/>
        <w:left w:val="none" w:sz="0" w:space="0" w:color="auto"/>
        <w:bottom w:val="none" w:sz="0" w:space="0" w:color="auto"/>
        <w:right w:val="none" w:sz="0" w:space="0" w:color="auto"/>
      </w:divBdr>
      <w:divsChild>
        <w:div w:id="321588438">
          <w:marLeft w:val="0"/>
          <w:marRight w:val="0"/>
          <w:marTop w:val="0"/>
          <w:marBottom w:val="0"/>
          <w:divBdr>
            <w:top w:val="none" w:sz="0" w:space="0" w:color="auto"/>
            <w:left w:val="none" w:sz="0" w:space="0" w:color="auto"/>
            <w:bottom w:val="none" w:sz="0" w:space="0" w:color="auto"/>
            <w:right w:val="none" w:sz="0" w:space="0" w:color="auto"/>
          </w:divBdr>
        </w:div>
        <w:div w:id="1982616262">
          <w:marLeft w:val="0"/>
          <w:marRight w:val="0"/>
          <w:marTop w:val="0"/>
          <w:marBottom w:val="0"/>
          <w:divBdr>
            <w:top w:val="none" w:sz="0" w:space="0" w:color="auto"/>
            <w:left w:val="none" w:sz="0" w:space="0" w:color="auto"/>
            <w:bottom w:val="none" w:sz="0" w:space="0" w:color="auto"/>
            <w:right w:val="none" w:sz="0" w:space="0" w:color="auto"/>
          </w:divBdr>
        </w:div>
        <w:div w:id="107891763">
          <w:marLeft w:val="0"/>
          <w:marRight w:val="0"/>
          <w:marTop w:val="0"/>
          <w:marBottom w:val="0"/>
          <w:divBdr>
            <w:top w:val="none" w:sz="0" w:space="0" w:color="auto"/>
            <w:left w:val="none" w:sz="0" w:space="0" w:color="auto"/>
            <w:bottom w:val="none" w:sz="0" w:space="0" w:color="auto"/>
            <w:right w:val="none" w:sz="0" w:space="0" w:color="auto"/>
          </w:divBdr>
        </w:div>
        <w:div w:id="1666932131">
          <w:marLeft w:val="0"/>
          <w:marRight w:val="0"/>
          <w:marTop w:val="0"/>
          <w:marBottom w:val="0"/>
          <w:divBdr>
            <w:top w:val="none" w:sz="0" w:space="0" w:color="auto"/>
            <w:left w:val="none" w:sz="0" w:space="0" w:color="auto"/>
            <w:bottom w:val="none" w:sz="0" w:space="0" w:color="auto"/>
            <w:right w:val="none" w:sz="0" w:space="0" w:color="auto"/>
          </w:divBdr>
        </w:div>
        <w:div w:id="1416636106">
          <w:marLeft w:val="0"/>
          <w:marRight w:val="0"/>
          <w:marTop w:val="0"/>
          <w:marBottom w:val="0"/>
          <w:divBdr>
            <w:top w:val="none" w:sz="0" w:space="0" w:color="auto"/>
            <w:left w:val="none" w:sz="0" w:space="0" w:color="auto"/>
            <w:bottom w:val="none" w:sz="0" w:space="0" w:color="auto"/>
            <w:right w:val="none" w:sz="0" w:space="0" w:color="auto"/>
          </w:divBdr>
        </w:div>
        <w:div w:id="629673468">
          <w:marLeft w:val="0"/>
          <w:marRight w:val="0"/>
          <w:marTop w:val="0"/>
          <w:marBottom w:val="0"/>
          <w:divBdr>
            <w:top w:val="none" w:sz="0" w:space="0" w:color="auto"/>
            <w:left w:val="none" w:sz="0" w:space="0" w:color="auto"/>
            <w:bottom w:val="none" w:sz="0" w:space="0" w:color="auto"/>
            <w:right w:val="none" w:sz="0" w:space="0" w:color="auto"/>
          </w:divBdr>
        </w:div>
        <w:div w:id="359085068">
          <w:marLeft w:val="0"/>
          <w:marRight w:val="0"/>
          <w:marTop w:val="0"/>
          <w:marBottom w:val="0"/>
          <w:divBdr>
            <w:top w:val="none" w:sz="0" w:space="0" w:color="auto"/>
            <w:left w:val="none" w:sz="0" w:space="0" w:color="auto"/>
            <w:bottom w:val="none" w:sz="0" w:space="0" w:color="auto"/>
            <w:right w:val="none" w:sz="0" w:space="0" w:color="auto"/>
          </w:divBdr>
        </w:div>
        <w:div w:id="1417172452">
          <w:marLeft w:val="0"/>
          <w:marRight w:val="0"/>
          <w:marTop w:val="0"/>
          <w:marBottom w:val="0"/>
          <w:divBdr>
            <w:top w:val="none" w:sz="0" w:space="0" w:color="auto"/>
            <w:left w:val="none" w:sz="0" w:space="0" w:color="auto"/>
            <w:bottom w:val="none" w:sz="0" w:space="0" w:color="auto"/>
            <w:right w:val="none" w:sz="0" w:space="0" w:color="auto"/>
          </w:divBdr>
        </w:div>
        <w:div w:id="725759438">
          <w:marLeft w:val="0"/>
          <w:marRight w:val="0"/>
          <w:marTop w:val="0"/>
          <w:marBottom w:val="0"/>
          <w:divBdr>
            <w:top w:val="none" w:sz="0" w:space="0" w:color="auto"/>
            <w:left w:val="none" w:sz="0" w:space="0" w:color="auto"/>
            <w:bottom w:val="none" w:sz="0" w:space="0" w:color="auto"/>
            <w:right w:val="none" w:sz="0" w:space="0" w:color="auto"/>
          </w:divBdr>
        </w:div>
        <w:div w:id="1118142244">
          <w:marLeft w:val="0"/>
          <w:marRight w:val="0"/>
          <w:marTop w:val="0"/>
          <w:marBottom w:val="0"/>
          <w:divBdr>
            <w:top w:val="none" w:sz="0" w:space="0" w:color="auto"/>
            <w:left w:val="none" w:sz="0" w:space="0" w:color="auto"/>
            <w:bottom w:val="none" w:sz="0" w:space="0" w:color="auto"/>
            <w:right w:val="none" w:sz="0" w:space="0" w:color="auto"/>
          </w:divBdr>
        </w:div>
        <w:div w:id="1149134161">
          <w:marLeft w:val="0"/>
          <w:marRight w:val="0"/>
          <w:marTop w:val="0"/>
          <w:marBottom w:val="0"/>
          <w:divBdr>
            <w:top w:val="none" w:sz="0" w:space="0" w:color="auto"/>
            <w:left w:val="none" w:sz="0" w:space="0" w:color="auto"/>
            <w:bottom w:val="none" w:sz="0" w:space="0" w:color="auto"/>
            <w:right w:val="none" w:sz="0" w:space="0" w:color="auto"/>
          </w:divBdr>
        </w:div>
        <w:div w:id="60949423">
          <w:marLeft w:val="0"/>
          <w:marRight w:val="0"/>
          <w:marTop w:val="0"/>
          <w:marBottom w:val="0"/>
          <w:divBdr>
            <w:top w:val="none" w:sz="0" w:space="0" w:color="auto"/>
            <w:left w:val="none" w:sz="0" w:space="0" w:color="auto"/>
            <w:bottom w:val="none" w:sz="0" w:space="0" w:color="auto"/>
            <w:right w:val="none" w:sz="0" w:space="0" w:color="auto"/>
          </w:divBdr>
        </w:div>
        <w:div w:id="1237394612">
          <w:marLeft w:val="0"/>
          <w:marRight w:val="0"/>
          <w:marTop w:val="0"/>
          <w:marBottom w:val="0"/>
          <w:divBdr>
            <w:top w:val="none" w:sz="0" w:space="0" w:color="auto"/>
            <w:left w:val="none" w:sz="0" w:space="0" w:color="auto"/>
            <w:bottom w:val="none" w:sz="0" w:space="0" w:color="auto"/>
            <w:right w:val="none" w:sz="0" w:space="0" w:color="auto"/>
          </w:divBdr>
        </w:div>
        <w:div w:id="349766210">
          <w:marLeft w:val="0"/>
          <w:marRight w:val="0"/>
          <w:marTop w:val="0"/>
          <w:marBottom w:val="0"/>
          <w:divBdr>
            <w:top w:val="none" w:sz="0" w:space="0" w:color="auto"/>
            <w:left w:val="none" w:sz="0" w:space="0" w:color="auto"/>
            <w:bottom w:val="none" w:sz="0" w:space="0" w:color="auto"/>
            <w:right w:val="none" w:sz="0" w:space="0" w:color="auto"/>
          </w:divBdr>
        </w:div>
        <w:div w:id="611671026">
          <w:marLeft w:val="0"/>
          <w:marRight w:val="0"/>
          <w:marTop w:val="0"/>
          <w:marBottom w:val="0"/>
          <w:divBdr>
            <w:top w:val="none" w:sz="0" w:space="0" w:color="auto"/>
            <w:left w:val="none" w:sz="0" w:space="0" w:color="auto"/>
            <w:bottom w:val="none" w:sz="0" w:space="0" w:color="auto"/>
            <w:right w:val="none" w:sz="0" w:space="0" w:color="auto"/>
          </w:divBdr>
        </w:div>
        <w:div w:id="629556555">
          <w:marLeft w:val="0"/>
          <w:marRight w:val="0"/>
          <w:marTop w:val="0"/>
          <w:marBottom w:val="0"/>
          <w:divBdr>
            <w:top w:val="none" w:sz="0" w:space="0" w:color="auto"/>
            <w:left w:val="none" w:sz="0" w:space="0" w:color="auto"/>
            <w:bottom w:val="none" w:sz="0" w:space="0" w:color="auto"/>
            <w:right w:val="none" w:sz="0" w:space="0" w:color="auto"/>
          </w:divBdr>
        </w:div>
        <w:div w:id="2049912393">
          <w:marLeft w:val="0"/>
          <w:marRight w:val="0"/>
          <w:marTop w:val="0"/>
          <w:marBottom w:val="0"/>
          <w:divBdr>
            <w:top w:val="none" w:sz="0" w:space="0" w:color="auto"/>
            <w:left w:val="none" w:sz="0" w:space="0" w:color="auto"/>
            <w:bottom w:val="none" w:sz="0" w:space="0" w:color="auto"/>
            <w:right w:val="none" w:sz="0" w:space="0" w:color="auto"/>
          </w:divBdr>
        </w:div>
        <w:div w:id="905992458">
          <w:marLeft w:val="0"/>
          <w:marRight w:val="0"/>
          <w:marTop w:val="0"/>
          <w:marBottom w:val="0"/>
          <w:divBdr>
            <w:top w:val="none" w:sz="0" w:space="0" w:color="auto"/>
            <w:left w:val="none" w:sz="0" w:space="0" w:color="auto"/>
            <w:bottom w:val="none" w:sz="0" w:space="0" w:color="auto"/>
            <w:right w:val="none" w:sz="0" w:space="0" w:color="auto"/>
          </w:divBdr>
        </w:div>
        <w:div w:id="1919901325">
          <w:marLeft w:val="0"/>
          <w:marRight w:val="0"/>
          <w:marTop w:val="0"/>
          <w:marBottom w:val="0"/>
          <w:divBdr>
            <w:top w:val="none" w:sz="0" w:space="0" w:color="auto"/>
            <w:left w:val="none" w:sz="0" w:space="0" w:color="auto"/>
            <w:bottom w:val="none" w:sz="0" w:space="0" w:color="auto"/>
            <w:right w:val="none" w:sz="0" w:space="0" w:color="auto"/>
          </w:divBdr>
        </w:div>
        <w:div w:id="556476686">
          <w:marLeft w:val="0"/>
          <w:marRight w:val="0"/>
          <w:marTop w:val="0"/>
          <w:marBottom w:val="0"/>
          <w:divBdr>
            <w:top w:val="none" w:sz="0" w:space="0" w:color="auto"/>
            <w:left w:val="none" w:sz="0" w:space="0" w:color="auto"/>
            <w:bottom w:val="none" w:sz="0" w:space="0" w:color="auto"/>
            <w:right w:val="none" w:sz="0" w:space="0" w:color="auto"/>
          </w:divBdr>
        </w:div>
      </w:divsChild>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11014487">
      <w:bodyDiv w:val="1"/>
      <w:marLeft w:val="0"/>
      <w:marRight w:val="0"/>
      <w:marTop w:val="0"/>
      <w:marBottom w:val="0"/>
      <w:divBdr>
        <w:top w:val="none" w:sz="0" w:space="0" w:color="auto"/>
        <w:left w:val="none" w:sz="0" w:space="0" w:color="auto"/>
        <w:bottom w:val="none" w:sz="0" w:space="0" w:color="auto"/>
        <w:right w:val="none" w:sz="0" w:space="0" w:color="auto"/>
      </w:divBdr>
    </w:div>
    <w:div w:id="616136663">
      <w:bodyDiv w:val="1"/>
      <w:marLeft w:val="0"/>
      <w:marRight w:val="0"/>
      <w:marTop w:val="0"/>
      <w:marBottom w:val="0"/>
      <w:divBdr>
        <w:top w:val="none" w:sz="0" w:space="0" w:color="auto"/>
        <w:left w:val="none" w:sz="0" w:space="0" w:color="auto"/>
        <w:bottom w:val="none" w:sz="0" w:space="0" w:color="auto"/>
        <w:right w:val="none" w:sz="0" w:space="0" w:color="auto"/>
      </w:divBdr>
    </w:div>
    <w:div w:id="653686577">
      <w:bodyDiv w:val="1"/>
      <w:marLeft w:val="0"/>
      <w:marRight w:val="0"/>
      <w:marTop w:val="0"/>
      <w:marBottom w:val="0"/>
      <w:divBdr>
        <w:top w:val="none" w:sz="0" w:space="0" w:color="auto"/>
        <w:left w:val="none" w:sz="0" w:space="0" w:color="auto"/>
        <w:bottom w:val="none" w:sz="0" w:space="0" w:color="auto"/>
        <w:right w:val="none" w:sz="0" w:space="0" w:color="auto"/>
      </w:divBdr>
    </w:div>
    <w:div w:id="664283920">
      <w:bodyDiv w:val="1"/>
      <w:marLeft w:val="0"/>
      <w:marRight w:val="0"/>
      <w:marTop w:val="0"/>
      <w:marBottom w:val="0"/>
      <w:divBdr>
        <w:top w:val="none" w:sz="0" w:space="0" w:color="auto"/>
        <w:left w:val="none" w:sz="0" w:space="0" w:color="auto"/>
        <w:bottom w:val="none" w:sz="0" w:space="0" w:color="auto"/>
        <w:right w:val="none" w:sz="0" w:space="0" w:color="auto"/>
      </w:divBdr>
      <w:divsChild>
        <w:div w:id="890649744">
          <w:marLeft w:val="0"/>
          <w:marRight w:val="0"/>
          <w:marTop w:val="0"/>
          <w:marBottom w:val="0"/>
          <w:divBdr>
            <w:top w:val="none" w:sz="0" w:space="0" w:color="auto"/>
            <w:left w:val="none" w:sz="0" w:space="0" w:color="auto"/>
            <w:bottom w:val="none" w:sz="0" w:space="0" w:color="auto"/>
            <w:right w:val="none" w:sz="0" w:space="0" w:color="auto"/>
          </w:divBdr>
        </w:div>
        <w:div w:id="1814592679">
          <w:marLeft w:val="0"/>
          <w:marRight w:val="0"/>
          <w:marTop w:val="0"/>
          <w:marBottom w:val="0"/>
          <w:divBdr>
            <w:top w:val="none" w:sz="0" w:space="0" w:color="auto"/>
            <w:left w:val="none" w:sz="0" w:space="0" w:color="auto"/>
            <w:bottom w:val="none" w:sz="0" w:space="0" w:color="auto"/>
            <w:right w:val="none" w:sz="0" w:space="0" w:color="auto"/>
          </w:divBdr>
        </w:div>
        <w:div w:id="1188373143">
          <w:marLeft w:val="0"/>
          <w:marRight w:val="0"/>
          <w:marTop w:val="0"/>
          <w:marBottom w:val="0"/>
          <w:divBdr>
            <w:top w:val="none" w:sz="0" w:space="0" w:color="auto"/>
            <w:left w:val="none" w:sz="0" w:space="0" w:color="auto"/>
            <w:bottom w:val="none" w:sz="0" w:space="0" w:color="auto"/>
            <w:right w:val="none" w:sz="0" w:space="0" w:color="auto"/>
          </w:divBdr>
        </w:div>
        <w:div w:id="439882065">
          <w:marLeft w:val="0"/>
          <w:marRight w:val="0"/>
          <w:marTop w:val="0"/>
          <w:marBottom w:val="0"/>
          <w:divBdr>
            <w:top w:val="none" w:sz="0" w:space="0" w:color="auto"/>
            <w:left w:val="none" w:sz="0" w:space="0" w:color="auto"/>
            <w:bottom w:val="none" w:sz="0" w:space="0" w:color="auto"/>
            <w:right w:val="none" w:sz="0" w:space="0" w:color="auto"/>
          </w:divBdr>
        </w:div>
        <w:div w:id="1676226874">
          <w:marLeft w:val="0"/>
          <w:marRight w:val="0"/>
          <w:marTop w:val="0"/>
          <w:marBottom w:val="0"/>
          <w:divBdr>
            <w:top w:val="none" w:sz="0" w:space="0" w:color="auto"/>
            <w:left w:val="none" w:sz="0" w:space="0" w:color="auto"/>
            <w:bottom w:val="none" w:sz="0" w:space="0" w:color="auto"/>
            <w:right w:val="none" w:sz="0" w:space="0" w:color="auto"/>
          </w:divBdr>
        </w:div>
      </w:divsChild>
    </w:div>
    <w:div w:id="679937784">
      <w:bodyDiv w:val="1"/>
      <w:marLeft w:val="0"/>
      <w:marRight w:val="0"/>
      <w:marTop w:val="0"/>
      <w:marBottom w:val="0"/>
      <w:divBdr>
        <w:top w:val="none" w:sz="0" w:space="0" w:color="auto"/>
        <w:left w:val="none" w:sz="0" w:space="0" w:color="auto"/>
        <w:bottom w:val="none" w:sz="0" w:space="0" w:color="auto"/>
        <w:right w:val="none" w:sz="0" w:space="0" w:color="auto"/>
      </w:divBdr>
      <w:divsChild>
        <w:div w:id="2060275507">
          <w:marLeft w:val="0"/>
          <w:marRight w:val="0"/>
          <w:marTop w:val="0"/>
          <w:marBottom w:val="0"/>
          <w:divBdr>
            <w:top w:val="none" w:sz="0" w:space="0" w:color="auto"/>
            <w:left w:val="none" w:sz="0" w:space="0" w:color="auto"/>
            <w:bottom w:val="none" w:sz="0" w:space="0" w:color="auto"/>
            <w:right w:val="none" w:sz="0" w:space="0" w:color="auto"/>
          </w:divBdr>
        </w:div>
        <w:div w:id="1948536882">
          <w:marLeft w:val="0"/>
          <w:marRight w:val="0"/>
          <w:marTop w:val="0"/>
          <w:marBottom w:val="0"/>
          <w:divBdr>
            <w:top w:val="none" w:sz="0" w:space="0" w:color="auto"/>
            <w:left w:val="none" w:sz="0" w:space="0" w:color="auto"/>
            <w:bottom w:val="none" w:sz="0" w:space="0" w:color="auto"/>
            <w:right w:val="none" w:sz="0" w:space="0" w:color="auto"/>
          </w:divBdr>
        </w:div>
      </w:divsChild>
    </w:div>
    <w:div w:id="698435290">
      <w:bodyDiv w:val="1"/>
      <w:marLeft w:val="0"/>
      <w:marRight w:val="0"/>
      <w:marTop w:val="0"/>
      <w:marBottom w:val="0"/>
      <w:divBdr>
        <w:top w:val="none" w:sz="0" w:space="0" w:color="auto"/>
        <w:left w:val="none" w:sz="0" w:space="0" w:color="auto"/>
        <w:bottom w:val="none" w:sz="0" w:space="0" w:color="auto"/>
        <w:right w:val="none" w:sz="0" w:space="0" w:color="auto"/>
      </w:divBdr>
      <w:divsChild>
        <w:div w:id="1476944124">
          <w:marLeft w:val="0"/>
          <w:marRight w:val="0"/>
          <w:marTop w:val="0"/>
          <w:marBottom w:val="0"/>
          <w:divBdr>
            <w:top w:val="none" w:sz="0" w:space="0" w:color="auto"/>
            <w:left w:val="none" w:sz="0" w:space="0" w:color="auto"/>
            <w:bottom w:val="none" w:sz="0" w:space="0" w:color="auto"/>
            <w:right w:val="none" w:sz="0" w:space="0" w:color="auto"/>
          </w:divBdr>
        </w:div>
        <w:div w:id="1530682891">
          <w:marLeft w:val="0"/>
          <w:marRight w:val="0"/>
          <w:marTop w:val="0"/>
          <w:marBottom w:val="0"/>
          <w:divBdr>
            <w:top w:val="none" w:sz="0" w:space="0" w:color="auto"/>
            <w:left w:val="none" w:sz="0" w:space="0" w:color="auto"/>
            <w:bottom w:val="none" w:sz="0" w:space="0" w:color="auto"/>
            <w:right w:val="none" w:sz="0" w:space="0" w:color="auto"/>
          </w:divBdr>
        </w:div>
        <w:div w:id="1585844403">
          <w:marLeft w:val="0"/>
          <w:marRight w:val="0"/>
          <w:marTop w:val="0"/>
          <w:marBottom w:val="0"/>
          <w:divBdr>
            <w:top w:val="none" w:sz="0" w:space="0" w:color="auto"/>
            <w:left w:val="none" w:sz="0" w:space="0" w:color="auto"/>
            <w:bottom w:val="none" w:sz="0" w:space="0" w:color="auto"/>
            <w:right w:val="none" w:sz="0" w:space="0" w:color="auto"/>
          </w:divBdr>
        </w:div>
        <w:div w:id="852651279">
          <w:marLeft w:val="0"/>
          <w:marRight w:val="0"/>
          <w:marTop w:val="0"/>
          <w:marBottom w:val="0"/>
          <w:divBdr>
            <w:top w:val="none" w:sz="0" w:space="0" w:color="auto"/>
            <w:left w:val="none" w:sz="0" w:space="0" w:color="auto"/>
            <w:bottom w:val="none" w:sz="0" w:space="0" w:color="auto"/>
            <w:right w:val="none" w:sz="0" w:space="0" w:color="auto"/>
          </w:divBdr>
        </w:div>
        <w:div w:id="2040348794">
          <w:marLeft w:val="0"/>
          <w:marRight w:val="0"/>
          <w:marTop w:val="0"/>
          <w:marBottom w:val="0"/>
          <w:divBdr>
            <w:top w:val="none" w:sz="0" w:space="0" w:color="auto"/>
            <w:left w:val="none" w:sz="0" w:space="0" w:color="auto"/>
            <w:bottom w:val="none" w:sz="0" w:space="0" w:color="auto"/>
            <w:right w:val="none" w:sz="0" w:space="0" w:color="auto"/>
          </w:divBdr>
        </w:div>
        <w:div w:id="396244598">
          <w:marLeft w:val="0"/>
          <w:marRight w:val="0"/>
          <w:marTop w:val="0"/>
          <w:marBottom w:val="0"/>
          <w:divBdr>
            <w:top w:val="none" w:sz="0" w:space="0" w:color="auto"/>
            <w:left w:val="none" w:sz="0" w:space="0" w:color="auto"/>
            <w:bottom w:val="none" w:sz="0" w:space="0" w:color="auto"/>
            <w:right w:val="none" w:sz="0" w:space="0" w:color="auto"/>
          </w:divBdr>
        </w:div>
        <w:div w:id="1600143936">
          <w:marLeft w:val="0"/>
          <w:marRight w:val="0"/>
          <w:marTop w:val="0"/>
          <w:marBottom w:val="0"/>
          <w:divBdr>
            <w:top w:val="none" w:sz="0" w:space="0" w:color="auto"/>
            <w:left w:val="none" w:sz="0" w:space="0" w:color="auto"/>
            <w:bottom w:val="none" w:sz="0" w:space="0" w:color="auto"/>
            <w:right w:val="none" w:sz="0" w:space="0" w:color="auto"/>
          </w:divBdr>
        </w:div>
        <w:div w:id="534470327">
          <w:marLeft w:val="0"/>
          <w:marRight w:val="0"/>
          <w:marTop w:val="0"/>
          <w:marBottom w:val="0"/>
          <w:divBdr>
            <w:top w:val="none" w:sz="0" w:space="0" w:color="auto"/>
            <w:left w:val="none" w:sz="0" w:space="0" w:color="auto"/>
            <w:bottom w:val="none" w:sz="0" w:space="0" w:color="auto"/>
            <w:right w:val="none" w:sz="0" w:space="0" w:color="auto"/>
          </w:divBdr>
        </w:div>
        <w:div w:id="1095050514">
          <w:marLeft w:val="0"/>
          <w:marRight w:val="0"/>
          <w:marTop w:val="0"/>
          <w:marBottom w:val="0"/>
          <w:divBdr>
            <w:top w:val="none" w:sz="0" w:space="0" w:color="auto"/>
            <w:left w:val="none" w:sz="0" w:space="0" w:color="auto"/>
            <w:bottom w:val="none" w:sz="0" w:space="0" w:color="auto"/>
            <w:right w:val="none" w:sz="0" w:space="0" w:color="auto"/>
          </w:divBdr>
        </w:div>
        <w:div w:id="999117521">
          <w:marLeft w:val="0"/>
          <w:marRight w:val="0"/>
          <w:marTop w:val="0"/>
          <w:marBottom w:val="0"/>
          <w:divBdr>
            <w:top w:val="none" w:sz="0" w:space="0" w:color="auto"/>
            <w:left w:val="none" w:sz="0" w:space="0" w:color="auto"/>
            <w:bottom w:val="none" w:sz="0" w:space="0" w:color="auto"/>
            <w:right w:val="none" w:sz="0" w:space="0" w:color="auto"/>
          </w:divBdr>
        </w:div>
        <w:div w:id="1024094789">
          <w:marLeft w:val="0"/>
          <w:marRight w:val="0"/>
          <w:marTop w:val="0"/>
          <w:marBottom w:val="0"/>
          <w:divBdr>
            <w:top w:val="none" w:sz="0" w:space="0" w:color="auto"/>
            <w:left w:val="none" w:sz="0" w:space="0" w:color="auto"/>
            <w:bottom w:val="none" w:sz="0" w:space="0" w:color="auto"/>
            <w:right w:val="none" w:sz="0" w:space="0" w:color="auto"/>
          </w:divBdr>
        </w:div>
        <w:div w:id="1559706098">
          <w:marLeft w:val="0"/>
          <w:marRight w:val="0"/>
          <w:marTop w:val="0"/>
          <w:marBottom w:val="0"/>
          <w:divBdr>
            <w:top w:val="none" w:sz="0" w:space="0" w:color="auto"/>
            <w:left w:val="none" w:sz="0" w:space="0" w:color="auto"/>
            <w:bottom w:val="none" w:sz="0" w:space="0" w:color="auto"/>
            <w:right w:val="none" w:sz="0" w:space="0" w:color="auto"/>
          </w:divBdr>
        </w:div>
        <w:div w:id="302928517">
          <w:marLeft w:val="0"/>
          <w:marRight w:val="0"/>
          <w:marTop w:val="0"/>
          <w:marBottom w:val="0"/>
          <w:divBdr>
            <w:top w:val="none" w:sz="0" w:space="0" w:color="auto"/>
            <w:left w:val="none" w:sz="0" w:space="0" w:color="auto"/>
            <w:bottom w:val="none" w:sz="0" w:space="0" w:color="auto"/>
            <w:right w:val="none" w:sz="0" w:space="0" w:color="auto"/>
          </w:divBdr>
        </w:div>
        <w:div w:id="1290893170">
          <w:marLeft w:val="0"/>
          <w:marRight w:val="0"/>
          <w:marTop w:val="0"/>
          <w:marBottom w:val="0"/>
          <w:divBdr>
            <w:top w:val="none" w:sz="0" w:space="0" w:color="auto"/>
            <w:left w:val="none" w:sz="0" w:space="0" w:color="auto"/>
            <w:bottom w:val="none" w:sz="0" w:space="0" w:color="auto"/>
            <w:right w:val="none" w:sz="0" w:space="0" w:color="auto"/>
          </w:divBdr>
        </w:div>
        <w:div w:id="1920363105">
          <w:marLeft w:val="0"/>
          <w:marRight w:val="0"/>
          <w:marTop w:val="0"/>
          <w:marBottom w:val="0"/>
          <w:divBdr>
            <w:top w:val="none" w:sz="0" w:space="0" w:color="auto"/>
            <w:left w:val="none" w:sz="0" w:space="0" w:color="auto"/>
            <w:bottom w:val="none" w:sz="0" w:space="0" w:color="auto"/>
            <w:right w:val="none" w:sz="0" w:space="0" w:color="auto"/>
          </w:divBdr>
        </w:div>
        <w:div w:id="983781082">
          <w:marLeft w:val="0"/>
          <w:marRight w:val="0"/>
          <w:marTop w:val="0"/>
          <w:marBottom w:val="0"/>
          <w:divBdr>
            <w:top w:val="none" w:sz="0" w:space="0" w:color="auto"/>
            <w:left w:val="none" w:sz="0" w:space="0" w:color="auto"/>
            <w:bottom w:val="none" w:sz="0" w:space="0" w:color="auto"/>
            <w:right w:val="none" w:sz="0" w:space="0" w:color="auto"/>
          </w:divBdr>
        </w:div>
        <w:div w:id="819659136">
          <w:marLeft w:val="0"/>
          <w:marRight w:val="0"/>
          <w:marTop w:val="0"/>
          <w:marBottom w:val="0"/>
          <w:divBdr>
            <w:top w:val="none" w:sz="0" w:space="0" w:color="auto"/>
            <w:left w:val="none" w:sz="0" w:space="0" w:color="auto"/>
            <w:bottom w:val="none" w:sz="0" w:space="0" w:color="auto"/>
            <w:right w:val="none" w:sz="0" w:space="0" w:color="auto"/>
          </w:divBdr>
        </w:div>
        <w:div w:id="229659375">
          <w:marLeft w:val="0"/>
          <w:marRight w:val="0"/>
          <w:marTop w:val="0"/>
          <w:marBottom w:val="0"/>
          <w:divBdr>
            <w:top w:val="none" w:sz="0" w:space="0" w:color="auto"/>
            <w:left w:val="none" w:sz="0" w:space="0" w:color="auto"/>
            <w:bottom w:val="none" w:sz="0" w:space="0" w:color="auto"/>
            <w:right w:val="none" w:sz="0" w:space="0" w:color="auto"/>
          </w:divBdr>
        </w:div>
      </w:divsChild>
    </w:div>
    <w:div w:id="710153934">
      <w:bodyDiv w:val="1"/>
      <w:marLeft w:val="0"/>
      <w:marRight w:val="0"/>
      <w:marTop w:val="0"/>
      <w:marBottom w:val="0"/>
      <w:divBdr>
        <w:top w:val="none" w:sz="0" w:space="0" w:color="auto"/>
        <w:left w:val="none" w:sz="0" w:space="0" w:color="auto"/>
        <w:bottom w:val="none" w:sz="0" w:space="0" w:color="auto"/>
        <w:right w:val="none" w:sz="0" w:space="0" w:color="auto"/>
      </w:divBdr>
    </w:div>
    <w:div w:id="713235127">
      <w:bodyDiv w:val="1"/>
      <w:marLeft w:val="0"/>
      <w:marRight w:val="0"/>
      <w:marTop w:val="0"/>
      <w:marBottom w:val="0"/>
      <w:divBdr>
        <w:top w:val="none" w:sz="0" w:space="0" w:color="auto"/>
        <w:left w:val="none" w:sz="0" w:space="0" w:color="auto"/>
        <w:bottom w:val="none" w:sz="0" w:space="0" w:color="auto"/>
        <w:right w:val="none" w:sz="0" w:space="0" w:color="auto"/>
      </w:divBdr>
      <w:divsChild>
        <w:div w:id="965697984">
          <w:marLeft w:val="360"/>
          <w:marRight w:val="0"/>
          <w:marTop w:val="0"/>
          <w:marBottom w:val="360"/>
          <w:divBdr>
            <w:top w:val="none" w:sz="0" w:space="0" w:color="auto"/>
            <w:left w:val="none" w:sz="0" w:space="0" w:color="auto"/>
            <w:bottom w:val="none" w:sz="0" w:space="0" w:color="auto"/>
            <w:right w:val="none" w:sz="0" w:space="0" w:color="auto"/>
          </w:divBdr>
        </w:div>
      </w:divsChild>
    </w:div>
    <w:div w:id="715737611">
      <w:bodyDiv w:val="1"/>
      <w:marLeft w:val="0"/>
      <w:marRight w:val="0"/>
      <w:marTop w:val="0"/>
      <w:marBottom w:val="0"/>
      <w:divBdr>
        <w:top w:val="none" w:sz="0" w:space="0" w:color="auto"/>
        <w:left w:val="none" w:sz="0" w:space="0" w:color="auto"/>
        <w:bottom w:val="none" w:sz="0" w:space="0" w:color="auto"/>
        <w:right w:val="none" w:sz="0" w:space="0" w:color="auto"/>
      </w:divBdr>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91945833">
      <w:bodyDiv w:val="1"/>
      <w:marLeft w:val="0"/>
      <w:marRight w:val="0"/>
      <w:marTop w:val="0"/>
      <w:marBottom w:val="0"/>
      <w:divBdr>
        <w:top w:val="none" w:sz="0" w:space="0" w:color="auto"/>
        <w:left w:val="none" w:sz="0" w:space="0" w:color="auto"/>
        <w:bottom w:val="none" w:sz="0" w:space="0" w:color="auto"/>
        <w:right w:val="none" w:sz="0" w:space="0" w:color="auto"/>
      </w:divBdr>
    </w:div>
    <w:div w:id="793865733">
      <w:bodyDiv w:val="1"/>
      <w:marLeft w:val="0"/>
      <w:marRight w:val="0"/>
      <w:marTop w:val="0"/>
      <w:marBottom w:val="0"/>
      <w:divBdr>
        <w:top w:val="none" w:sz="0" w:space="0" w:color="auto"/>
        <w:left w:val="none" w:sz="0" w:space="0" w:color="auto"/>
        <w:bottom w:val="none" w:sz="0" w:space="0" w:color="auto"/>
        <w:right w:val="none" w:sz="0" w:space="0" w:color="auto"/>
      </w:divBdr>
    </w:div>
    <w:div w:id="813135214">
      <w:bodyDiv w:val="1"/>
      <w:marLeft w:val="0"/>
      <w:marRight w:val="0"/>
      <w:marTop w:val="0"/>
      <w:marBottom w:val="0"/>
      <w:divBdr>
        <w:top w:val="none" w:sz="0" w:space="0" w:color="auto"/>
        <w:left w:val="none" w:sz="0" w:space="0" w:color="auto"/>
        <w:bottom w:val="none" w:sz="0" w:space="0" w:color="auto"/>
        <w:right w:val="none" w:sz="0" w:space="0" w:color="auto"/>
      </w:divBdr>
    </w:div>
    <w:div w:id="850221327">
      <w:bodyDiv w:val="1"/>
      <w:marLeft w:val="0"/>
      <w:marRight w:val="0"/>
      <w:marTop w:val="0"/>
      <w:marBottom w:val="0"/>
      <w:divBdr>
        <w:top w:val="none" w:sz="0" w:space="0" w:color="auto"/>
        <w:left w:val="none" w:sz="0" w:space="0" w:color="auto"/>
        <w:bottom w:val="none" w:sz="0" w:space="0" w:color="auto"/>
        <w:right w:val="none" w:sz="0" w:space="0" w:color="auto"/>
      </w:divBdr>
      <w:divsChild>
        <w:div w:id="1720324366">
          <w:marLeft w:val="0"/>
          <w:marRight w:val="0"/>
          <w:marTop w:val="0"/>
          <w:marBottom w:val="0"/>
          <w:divBdr>
            <w:top w:val="none" w:sz="0" w:space="0" w:color="auto"/>
            <w:left w:val="none" w:sz="0" w:space="0" w:color="auto"/>
            <w:bottom w:val="none" w:sz="0" w:space="0" w:color="auto"/>
            <w:right w:val="none" w:sz="0" w:space="0" w:color="auto"/>
          </w:divBdr>
        </w:div>
        <w:div w:id="1349792583">
          <w:marLeft w:val="0"/>
          <w:marRight w:val="0"/>
          <w:marTop w:val="0"/>
          <w:marBottom w:val="0"/>
          <w:divBdr>
            <w:top w:val="none" w:sz="0" w:space="0" w:color="auto"/>
            <w:left w:val="none" w:sz="0" w:space="0" w:color="auto"/>
            <w:bottom w:val="none" w:sz="0" w:space="0" w:color="auto"/>
            <w:right w:val="none" w:sz="0" w:space="0" w:color="auto"/>
          </w:divBdr>
        </w:div>
      </w:divsChild>
    </w:div>
    <w:div w:id="869488392">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978992300">
      <w:bodyDiv w:val="1"/>
      <w:marLeft w:val="0"/>
      <w:marRight w:val="0"/>
      <w:marTop w:val="0"/>
      <w:marBottom w:val="0"/>
      <w:divBdr>
        <w:top w:val="none" w:sz="0" w:space="0" w:color="auto"/>
        <w:left w:val="none" w:sz="0" w:space="0" w:color="auto"/>
        <w:bottom w:val="none" w:sz="0" w:space="0" w:color="auto"/>
        <w:right w:val="none" w:sz="0" w:space="0" w:color="auto"/>
      </w:divBdr>
      <w:divsChild>
        <w:div w:id="1915238839">
          <w:marLeft w:val="446"/>
          <w:marRight w:val="0"/>
          <w:marTop w:val="0"/>
          <w:marBottom w:val="360"/>
          <w:divBdr>
            <w:top w:val="none" w:sz="0" w:space="0" w:color="auto"/>
            <w:left w:val="none" w:sz="0" w:space="0" w:color="auto"/>
            <w:bottom w:val="none" w:sz="0" w:space="0" w:color="auto"/>
            <w:right w:val="none" w:sz="0" w:space="0" w:color="auto"/>
          </w:divBdr>
        </w:div>
      </w:divsChild>
    </w:div>
    <w:div w:id="994718550">
      <w:bodyDiv w:val="1"/>
      <w:marLeft w:val="0"/>
      <w:marRight w:val="0"/>
      <w:marTop w:val="0"/>
      <w:marBottom w:val="0"/>
      <w:divBdr>
        <w:top w:val="none" w:sz="0" w:space="0" w:color="auto"/>
        <w:left w:val="none" w:sz="0" w:space="0" w:color="auto"/>
        <w:bottom w:val="none" w:sz="0" w:space="0" w:color="auto"/>
        <w:right w:val="none" w:sz="0" w:space="0" w:color="auto"/>
      </w:divBdr>
    </w:div>
    <w:div w:id="996495791">
      <w:bodyDiv w:val="1"/>
      <w:marLeft w:val="0"/>
      <w:marRight w:val="0"/>
      <w:marTop w:val="0"/>
      <w:marBottom w:val="0"/>
      <w:divBdr>
        <w:top w:val="none" w:sz="0" w:space="0" w:color="auto"/>
        <w:left w:val="none" w:sz="0" w:space="0" w:color="auto"/>
        <w:bottom w:val="none" w:sz="0" w:space="0" w:color="auto"/>
        <w:right w:val="none" w:sz="0" w:space="0" w:color="auto"/>
      </w:divBdr>
      <w:divsChild>
        <w:div w:id="1518689660">
          <w:marLeft w:val="0"/>
          <w:marRight w:val="0"/>
          <w:marTop w:val="0"/>
          <w:marBottom w:val="0"/>
          <w:divBdr>
            <w:top w:val="none" w:sz="0" w:space="0" w:color="auto"/>
            <w:left w:val="none" w:sz="0" w:space="0" w:color="auto"/>
            <w:bottom w:val="none" w:sz="0" w:space="0" w:color="auto"/>
            <w:right w:val="none" w:sz="0" w:space="0" w:color="auto"/>
          </w:divBdr>
        </w:div>
        <w:div w:id="45298953">
          <w:marLeft w:val="0"/>
          <w:marRight w:val="0"/>
          <w:marTop w:val="0"/>
          <w:marBottom w:val="0"/>
          <w:divBdr>
            <w:top w:val="none" w:sz="0" w:space="0" w:color="auto"/>
            <w:left w:val="none" w:sz="0" w:space="0" w:color="auto"/>
            <w:bottom w:val="none" w:sz="0" w:space="0" w:color="auto"/>
            <w:right w:val="none" w:sz="0" w:space="0" w:color="auto"/>
          </w:divBdr>
        </w:div>
      </w:divsChild>
    </w:div>
    <w:div w:id="1024743470">
      <w:bodyDiv w:val="1"/>
      <w:marLeft w:val="0"/>
      <w:marRight w:val="0"/>
      <w:marTop w:val="0"/>
      <w:marBottom w:val="0"/>
      <w:divBdr>
        <w:top w:val="none" w:sz="0" w:space="0" w:color="auto"/>
        <w:left w:val="none" w:sz="0" w:space="0" w:color="auto"/>
        <w:bottom w:val="none" w:sz="0" w:space="0" w:color="auto"/>
        <w:right w:val="none" w:sz="0" w:space="0" w:color="auto"/>
      </w:divBdr>
    </w:div>
    <w:div w:id="1028725852">
      <w:bodyDiv w:val="1"/>
      <w:marLeft w:val="0"/>
      <w:marRight w:val="0"/>
      <w:marTop w:val="0"/>
      <w:marBottom w:val="0"/>
      <w:divBdr>
        <w:top w:val="none" w:sz="0" w:space="0" w:color="auto"/>
        <w:left w:val="none" w:sz="0" w:space="0" w:color="auto"/>
        <w:bottom w:val="none" w:sz="0" w:space="0" w:color="auto"/>
        <w:right w:val="none" w:sz="0" w:space="0" w:color="auto"/>
      </w:divBdr>
    </w:div>
    <w:div w:id="1068918200">
      <w:bodyDiv w:val="1"/>
      <w:marLeft w:val="0"/>
      <w:marRight w:val="0"/>
      <w:marTop w:val="0"/>
      <w:marBottom w:val="0"/>
      <w:divBdr>
        <w:top w:val="none" w:sz="0" w:space="0" w:color="auto"/>
        <w:left w:val="none" w:sz="0" w:space="0" w:color="auto"/>
        <w:bottom w:val="none" w:sz="0" w:space="0" w:color="auto"/>
        <w:right w:val="none" w:sz="0" w:space="0" w:color="auto"/>
      </w:divBdr>
      <w:divsChild>
        <w:div w:id="1584684468">
          <w:marLeft w:val="0"/>
          <w:marRight w:val="0"/>
          <w:marTop w:val="0"/>
          <w:marBottom w:val="0"/>
          <w:divBdr>
            <w:top w:val="none" w:sz="0" w:space="0" w:color="auto"/>
            <w:left w:val="none" w:sz="0" w:space="0" w:color="auto"/>
            <w:bottom w:val="none" w:sz="0" w:space="0" w:color="auto"/>
            <w:right w:val="none" w:sz="0" w:space="0" w:color="auto"/>
          </w:divBdr>
        </w:div>
        <w:div w:id="1622103926">
          <w:marLeft w:val="0"/>
          <w:marRight w:val="0"/>
          <w:marTop w:val="0"/>
          <w:marBottom w:val="0"/>
          <w:divBdr>
            <w:top w:val="none" w:sz="0" w:space="0" w:color="auto"/>
            <w:left w:val="none" w:sz="0" w:space="0" w:color="auto"/>
            <w:bottom w:val="none" w:sz="0" w:space="0" w:color="auto"/>
            <w:right w:val="none" w:sz="0" w:space="0" w:color="auto"/>
          </w:divBdr>
        </w:div>
        <w:div w:id="1512530053">
          <w:marLeft w:val="0"/>
          <w:marRight w:val="0"/>
          <w:marTop w:val="0"/>
          <w:marBottom w:val="0"/>
          <w:divBdr>
            <w:top w:val="none" w:sz="0" w:space="0" w:color="auto"/>
            <w:left w:val="none" w:sz="0" w:space="0" w:color="auto"/>
            <w:bottom w:val="none" w:sz="0" w:space="0" w:color="auto"/>
            <w:right w:val="none" w:sz="0" w:space="0" w:color="auto"/>
          </w:divBdr>
        </w:div>
        <w:div w:id="1631281193">
          <w:marLeft w:val="0"/>
          <w:marRight w:val="0"/>
          <w:marTop w:val="0"/>
          <w:marBottom w:val="0"/>
          <w:divBdr>
            <w:top w:val="none" w:sz="0" w:space="0" w:color="auto"/>
            <w:left w:val="none" w:sz="0" w:space="0" w:color="auto"/>
            <w:bottom w:val="none" w:sz="0" w:space="0" w:color="auto"/>
            <w:right w:val="none" w:sz="0" w:space="0" w:color="auto"/>
          </w:divBdr>
        </w:div>
        <w:div w:id="806969967">
          <w:marLeft w:val="0"/>
          <w:marRight w:val="0"/>
          <w:marTop w:val="0"/>
          <w:marBottom w:val="0"/>
          <w:divBdr>
            <w:top w:val="none" w:sz="0" w:space="0" w:color="auto"/>
            <w:left w:val="none" w:sz="0" w:space="0" w:color="auto"/>
            <w:bottom w:val="none" w:sz="0" w:space="0" w:color="auto"/>
            <w:right w:val="none" w:sz="0" w:space="0" w:color="auto"/>
          </w:divBdr>
        </w:div>
        <w:div w:id="1484468863">
          <w:marLeft w:val="0"/>
          <w:marRight w:val="0"/>
          <w:marTop w:val="0"/>
          <w:marBottom w:val="0"/>
          <w:divBdr>
            <w:top w:val="none" w:sz="0" w:space="0" w:color="auto"/>
            <w:left w:val="none" w:sz="0" w:space="0" w:color="auto"/>
            <w:bottom w:val="none" w:sz="0" w:space="0" w:color="auto"/>
            <w:right w:val="none" w:sz="0" w:space="0" w:color="auto"/>
          </w:divBdr>
        </w:div>
        <w:div w:id="1431588083">
          <w:marLeft w:val="0"/>
          <w:marRight w:val="0"/>
          <w:marTop w:val="0"/>
          <w:marBottom w:val="0"/>
          <w:divBdr>
            <w:top w:val="none" w:sz="0" w:space="0" w:color="auto"/>
            <w:left w:val="none" w:sz="0" w:space="0" w:color="auto"/>
            <w:bottom w:val="none" w:sz="0" w:space="0" w:color="auto"/>
            <w:right w:val="none" w:sz="0" w:space="0" w:color="auto"/>
          </w:divBdr>
        </w:div>
        <w:div w:id="566839786">
          <w:marLeft w:val="0"/>
          <w:marRight w:val="0"/>
          <w:marTop w:val="0"/>
          <w:marBottom w:val="0"/>
          <w:divBdr>
            <w:top w:val="none" w:sz="0" w:space="0" w:color="auto"/>
            <w:left w:val="none" w:sz="0" w:space="0" w:color="auto"/>
            <w:bottom w:val="none" w:sz="0" w:space="0" w:color="auto"/>
            <w:right w:val="none" w:sz="0" w:space="0" w:color="auto"/>
          </w:divBdr>
        </w:div>
        <w:div w:id="1192182799">
          <w:marLeft w:val="0"/>
          <w:marRight w:val="0"/>
          <w:marTop w:val="0"/>
          <w:marBottom w:val="0"/>
          <w:divBdr>
            <w:top w:val="none" w:sz="0" w:space="0" w:color="auto"/>
            <w:left w:val="none" w:sz="0" w:space="0" w:color="auto"/>
            <w:bottom w:val="none" w:sz="0" w:space="0" w:color="auto"/>
            <w:right w:val="none" w:sz="0" w:space="0" w:color="auto"/>
          </w:divBdr>
        </w:div>
        <w:div w:id="199781738">
          <w:marLeft w:val="0"/>
          <w:marRight w:val="0"/>
          <w:marTop w:val="0"/>
          <w:marBottom w:val="0"/>
          <w:divBdr>
            <w:top w:val="none" w:sz="0" w:space="0" w:color="auto"/>
            <w:left w:val="none" w:sz="0" w:space="0" w:color="auto"/>
            <w:bottom w:val="none" w:sz="0" w:space="0" w:color="auto"/>
            <w:right w:val="none" w:sz="0" w:space="0" w:color="auto"/>
          </w:divBdr>
        </w:div>
        <w:div w:id="536240552">
          <w:marLeft w:val="0"/>
          <w:marRight w:val="0"/>
          <w:marTop w:val="0"/>
          <w:marBottom w:val="0"/>
          <w:divBdr>
            <w:top w:val="none" w:sz="0" w:space="0" w:color="auto"/>
            <w:left w:val="none" w:sz="0" w:space="0" w:color="auto"/>
            <w:bottom w:val="none" w:sz="0" w:space="0" w:color="auto"/>
            <w:right w:val="none" w:sz="0" w:space="0" w:color="auto"/>
          </w:divBdr>
        </w:div>
        <w:div w:id="356854467">
          <w:marLeft w:val="0"/>
          <w:marRight w:val="0"/>
          <w:marTop w:val="0"/>
          <w:marBottom w:val="0"/>
          <w:divBdr>
            <w:top w:val="none" w:sz="0" w:space="0" w:color="auto"/>
            <w:left w:val="none" w:sz="0" w:space="0" w:color="auto"/>
            <w:bottom w:val="none" w:sz="0" w:space="0" w:color="auto"/>
            <w:right w:val="none" w:sz="0" w:space="0" w:color="auto"/>
          </w:divBdr>
        </w:div>
        <w:div w:id="463432225">
          <w:marLeft w:val="0"/>
          <w:marRight w:val="0"/>
          <w:marTop w:val="0"/>
          <w:marBottom w:val="0"/>
          <w:divBdr>
            <w:top w:val="none" w:sz="0" w:space="0" w:color="auto"/>
            <w:left w:val="none" w:sz="0" w:space="0" w:color="auto"/>
            <w:bottom w:val="none" w:sz="0" w:space="0" w:color="auto"/>
            <w:right w:val="none" w:sz="0" w:space="0" w:color="auto"/>
          </w:divBdr>
        </w:div>
        <w:div w:id="547642913">
          <w:marLeft w:val="0"/>
          <w:marRight w:val="0"/>
          <w:marTop w:val="0"/>
          <w:marBottom w:val="0"/>
          <w:divBdr>
            <w:top w:val="none" w:sz="0" w:space="0" w:color="auto"/>
            <w:left w:val="none" w:sz="0" w:space="0" w:color="auto"/>
            <w:bottom w:val="none" w:sz="0" w:space="0" w:color="auto"/>
            <w:right w:val="none" w:sz="0" w:space="0" w:color="auto"/>
          </w:divBdr>
        </w:div>
        <w:div w:id="988560146">
          <w:marLeft w:val="0"/>
          <w:marRight w:val="0"/>
          <w:marTop w:val="0"/>
          <w:marBottom w:val="0"/>
          <w:divBdr>
            <w:top w:val="none" w:sz="0" w:space="0" w:color="auto"/>
            <w:left w:val="none" w:sz="0" w:space="0" w:color="auto"/>
            <w:bottom w:val="none" w:sz="0" w:space="0" w:color="auto"/>
            <w:right w:val="none" w:sz="0" w:space="0" w:color="auto"/>
          </w:divBdr>
        </w:div>
        <w:div w:id="860120601">
          <w:marLeft w:val="0"/>
          <w:marRight w:val="0"/>
          <w:marTop w:val="0"/>
          <w:marBottom w:val="0"/>
          <w:divBdr>
            <w:top w:val="none" w:sz="0" w:space="0" w:color="auto"/>
            <w:left w:val="none" w:sz="0" w:space="0" w:color="auto"/>
            <w:bottom w:val="none" w:sz="0" w:space="0" w:color="auto"/>
            <w:right w:val="none" w:sz="0" w:space="0" w:color="auto"/>
          </w:divBdr>
        </w:div>
        <w:div w:id="1630161790">
          <w:marLeft w:val="0"/>
          <w:marRight w:val="0"/>
          <w:marTop w:val="0"/>
          <w:marBottom w:val="0"/>
          <w:divBdr>
            <w:top w:val="none" w:sz="0" w:space="0" w:color="auto"/>
            <w:left w:val="none" w:sz="0" w:space="0" w:color="auto"/>
            <w:bottom w:val="none" w:sz="0" w:space="0" w:color="auto"/>
            <w:right w:val="none" w:sz="0" w:space="0" w:color="auto"/>
          </w:divBdr>
        </w:div>
        <w:div w:id="910769818">
          <w:marLeft w:val="0"/>
          <w:marRight w:val="0"/>
          <w:marTop w:val="0"/>
          <w:marBottom w:val="0"/>
          <w:divBdr>
            <w:top w:val="none" w:sz="0" w:space="0" w:color="auto"/>
            <w:left w:val="none" w:sz="0" w:space="0" w:color="auto"/>
            <w:bottom w:val="none" w:sz="0" w:space="0" w:color="auto"/>
            <w:right w:val="none" w:sz="0" w:space="0" w:color="auto"/>
          </w:divBdr>
        </w:div>
        <w:div w:id="730157028">
          <w:marLeft w:val="0"/>
          <w:marRight w:val="0"/>
          <w:marTop w:val="0"/>
          <w:marBottom w:val="0"/>
          <w:divBdr>
            <w:top w:val="none" w:sz="0" w:space="0" w:color="auto"/>
            <w:left w:val="none" w:sz="0" w:space="0" w:color="auto"/>
            <w:bottom w:val="none" w:sz="0" w:space="0" w:color="auto"/>
            <w:right w:val="none" w:sz="0" w:space="0" w:color="auto"/>
          </w:divBdr>
        </w:div>
        <w:div w:id="185755247">
          <w:marLeft w:val="0"/>
          <w:marRight w:val="0"/>
          <w:marTop w:val="0"/>
          <w:marBottom w:val="0"/>
          <w:divBdr>
            <w:top w:val="none" w:sz="0" w:space="0" w:color="auto"/>
            <w:left w:val="none" w:sz="0" w:space="0" w:color="auto"/>
            <w:bottom w:val="none" w:sz="0" w:space="0" w:color="auto"/>
            <w:right w:val="none" w:sz="0" w:space="0" w:color="auto"/>
          </w:divBdr>
        </w:div>
        <w:div w:id="1660234259">
          <w:marLeft w:val="0"/>
          <w:marRight w:val="0"/>
          <w:marTop w:val="0"/>
          <w:marBottom w:val="0"/>
          <w:divBdr>
            <w:top w:val="none" w:sz="0" w:space="0" w:color="auto"/>
            <w:left w:val="none" w:sz="0" w:space="0" w:color="auto"/>
            <w:bottom w:val="none" w:sz="0" w:space="0" w:color="auto"/>
            <w:right w:val="none" w:sz="0" w:space="0" w:color="auto"/>
          </w:divBdr>
        </w:div>
        <w:div w:id="817502575">
          <w:marLeft w:val="0"/>
          <w:marRight w:val="0"/>
          <w:marTop w:val="0"/>
          <w:marBottom w:val="0"/>
          <w:divBdr>
            <w:top w:val="none" w:sz="0" w:space="0" w:color="auto"/>
            <w:left w:val="none" w:sz="0" w:space="0" w:color="auto"/>
            <w:bottom w:val="none" w:sz="0" w:space="0" w:color="auto"/>
            <w:right w:val="none" w:sz="0" w:space="0" w:color="auto"/>
          </w:divBdr>
        </w:div>
      </w:divsChild>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162433458">
      <w:bodyDiv w:val="1"/>
      <w:marLeft w:val="0"/>
      <w:marRight w:val="0"/>
      <w:marTop w:val="0"/>
      <w:marBottom w:val="0"/>
      <w:divBdr>
        <w:top w:val="none" w:sz="0" w:space="0" w:color="auto"/>
        <w:left w:val="none" w:sz="0" w:space="0" w:color="auto"/>
        <w:bottom w:val="none" w:sz="0" w:space="0" w:color="auto"/>
        <w:right w:val="none" w:sz="0" w:space="0" w:color="auto"/>
      </w:divBdr>
    </w:div>
    <w:div w:id="1201893821">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3294553">
      <w:bodyDiv w:val="1"/>
      <w:marLeft w:val="0"/>
      <w:marRight w:val="0"/>
      <w:marTop w:val="0"/>
      <w:marBottom w:val="0"/>
      <w:divBdr>
        <w:top w:val="none" w:sz="0" w:space="0" w:color="auto"/>
        <w:left w:val="none" w:sz="0" w:space="0" w:color="auto"/>
        <w:bottom w:val="none" w:sz="0" w:space="0" w:color="auto"/>
        <w:right w:val="none" w:sz="0" w:space="0" w:color="auto"/>
      </w:divBdr>
    </w:div>
    <w:div w:id="1307510188">
      <w:bodyDiv w:val="1"/>
      <w:marLeft w:val="0"/>
      <w:marRight w:val="0"/>
      <w:marTop w:val="0"/>
      <w:marBottom w:val="0"/>
      <w:divBdr>
        <w:top w:val="none" w:sz="0" w:space="0" w:color="auto"/>
        <w:left w:val="none" w:sz="0" w:space="0" w:color="auto"/>
        <w:bottom w:val="none" w:sz="0" w:space="0" w:color="auto"/>
        <w:right w:val="none" w:sz="0" w:space="0" w:color="auto"/>
      </w:divBdr>
    </w:div>
    <w:div w:id="1344044811">
      <w:bodyDiv w:val="1"/>
      <w:marLeft w:val="0"/>
      <w:marRight w:val="0"/>
      <w:marTop w:val="0"/>
      <w:marBottom w:val="0"/>
      <w:divBdr>
        <w:top w:val="none" w:sz="0" w:space="0" w:color="auto"/>
        <w:left w:val="none" w:sz="0" w:space="0" w:color="auto"/>
        <w:bottom w:val="none" w:sz="0" w:space="0" w:color="auto"/>
        <w:right w:val="none" w:sz="0" w:space="0" w:color="auto"/>
      </w:divBdr>
    </w:div>
    <w:div w:id="1348212866">
      <w:bodyDiv w:val="1"/>
      <w:marLeft w:val="0"/>
      <w:marRight w:val="0"/>
      <w:marTop w:val="0"/>
      <w:marBottom w:val="0"/>
      <w:divBdr>
        <w:top w:val="none" w:sz="0" w:space="0" w:color="auto"/>
        <w:left w:val="none" w:sz="0" w:space="0" w:color="auto"/>
        <w:bottom w:val="none" w:sz="0" w:space="0" w:color="auto"/>
        <w:right w:val="none" w:sz="0" w:space="0" w:color="auto"/>
      </w:divBdr>
    </w:div>
    <w:div w:id="1349871971">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419405068">
      <w:bodyDiv w:val="1"/>
      <w:marLeft w:val="0"/>
      <w:marRight w:val="0"/>
      <w:marTop w:val="0"/>
      <w:marBottom w:val="0"/>
      <w:divBdr>
        <w:top w:val="none" w:sz="0" w:space="0" w:color="auto"/>
        <w:left w:val="none" w:sz="0" w:space="0" w:color="auto"/>
        <w:bottom w:val="none" w:sz="0" w:space="0" w:color="auto"/>
        <w:right w:val="none" w:sz="0" w:space="0" w:color="auto"/>
      </w:divBdr>
    </w:div>
    <w:div w:id="1506239836">
      <w:bodyDiv w:val="1"/>
      <w:marLeft w:val="0"/>
      <w:marRight w:val="0"/>
      <w:marTop w:val="0"/>
      <w:marBottom w:val="0"/>
      <w:divBdr>
        <w:top w:val="none" w:sz="0" w:space="0" w:color="auto"/>
        <w:left w:val="none" w:sz="0" w:space="0" w:color="auto"/>
        <w:bottom w:val="none" w:sz="0" w:space="0" w:color="auto"/>
        <w:right w:val="none" w:sz="0" w:space="0" w:color="auto"/>
      </w:divBdr>
    </w:div>
    <w:div w:id="1529904542">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26232496">
      <w:bodyDiv w:val="1"/>
      <w:marLeft w:val="0"/>
      <w:marRight w:val="0"/>
      <w:marTop w:val="0"/>
      <w:marBottom w:val="0"/>
      <w:divBdr>
        <w:top w:val="none" w:sz="0" w:space="0" w:color="auto"/>
        <w:left w:val="none" w:sz="0" w:space="0" w:color="auto"/>
        <w:bottom w:val="none" w:sz="0" w:space="0" w:color="auto"/>
        <w:right w:val="none" w:sz="0" w:space="0" w:color="auto"/>
      </w:divBdr>
    </w:div>
    <w:div w:id="1651473949">
      <w:bodyDiv w:val="1"/>
      <w:marLeft w:val="0"/>
      <w:marRight w:val="0"/>
      <w:marTop w:val="0"/>
      <w:marBottom w:val="0"/>
      <w:divBdr>
        <w:top w:val="none" w:sz="0" w:space="0" w:color="auto"/>
        <w:left w:val="none" w:sz="0" w:space="0" w:color="auto"/>
        <w:bottom w:val="none" w:sz="0" w:space="0" w:color="auto"/>
        <w:right w:val="none" w:sz="0" w:space="0" w:color="auto"/>
      </w:divBdr>
    </w:div>
    <w:div w:id="1669403545">
      <w:bodyDiv w:val="1"/>
      <w:marLeft w:val="0"/>
      <w:marRight w:val="0"/>
      <w:marTop w:val="0"/>
      <w:marBottom w:val="0"/>
      <w:divBdr>
        <w:top w:val="none" w:sz="0" w:space="0" w:color="auto"/>
        <w:left w:val="none" w:sz="0" w:space="0" w:color="auto"/>
        <w:bottom w:val="none" w:sz="0" w:space="0" w:color="auto"/>
        <w:right w:val="none" w:sz="0" w:space="0" w:color="auto"/>
      </w:divBdr>
    </w:div>
    <w:div w:id="1682394700">
      <w:bodyDiv w:val="1"/>
      <w:marLeft w:val="0"/>
      <w:marRight w:val="0"/>
      <w:marTop w:val="0"/>
      <w:marBottom w:val="0"/>
      <w:divBdr>
        <w:top w:val="none" w:sz="0" w:space="0" w:color="auto"/>
        <w:left w:val="none" w:sz="0" w:space="0" w:color="auto"/>
        <w:bottom w:val="none" w:sz="0" w:space="0" w:color="auto"/>
        <w:right w:val="none" w:sz="0" w:space="0" w:color="auto"/>
      </w:divBdr>
      <w:divsChild>
        <w:div w:id="1597710281">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70856904">
      <w:bodyDiv w:val="1"/>
      <w:marLeft w:val="0"/>
      <w:marRight w:val="0"/>
      <w:marTop w:val="0"/>
      <w:marBottom w:val="0"/>
      <w:divBdr>
        <w:top w:val="none" w:sz="0" w:space="0" w:color="auto"/>
        <w:left w:val="none" w:sz="0" w:space="0" w:color="auto"/>
        <w:bottom w:val="none" w:sz="0" w:space="0" w:color="auto"/>
        <w:right w:val="none" w:sz="0" w:space="0" w:color="auto"/>
      </w:divBdr>
      <w:divsChild>
        <w:div w:id="1963421472">
          <w:marLeft w:val="0"/>
          <w:marRight w:val="0"/>
          <w:marTop w:val="0"/>
          <w:marBottom w:val="0"/>
          <w:divBdr>
            <w:top w:val="none" w:sz="0" w:space="0" w:color="auto"/>
            <w:left w:val="none" w:sz="0" w:space="0" w:color="auto"/>
            <w:bottom w:val="none" w:sz="0" w:space="0" w:color="auto"/>
            <w:right w:val="none" w:sz="0" w:space="0" w:color="auto"/>
          </w:divBdr>
        </w:div>
        <w:div w:id="1168908943">
          <w:marLeft w:val="0"/>
          <w:marRight w:val="0"/>
          <w:marTop w:val="0"/>
          <w:marBottom w:val="0"/>
          <w:divBdr>
            <w:top w:val="none" w:sz="0" w:space="0" w:color="auto"/>
            <w:left w:val="none" w:sz="0" w:space="0" w:color="auto"/>
            <w:bottom w:val="none" w:sz="0" w:space="0" w:color="auto"/>
            <w:right w:val="none" w:sz="0" w:space="0" w:color="auto"/>
          </w:divBdr>
        </w:div>
      </w:divsChild>
    </w:div>
    <w:div w:id="1779254277">
      <w:bodyDiv w:val="1"/>
      <w:marLeft w:val="0"/>
      <w:marRight w:val="0"/>
      <w:marTop w:val="0"/>
      <w:marBottom w:val="0"/>
      <w:divBdr>
        <w:top w:val="none" w:sz="0" w:space="0" w:color="auto"/>
        <w:left w:val="none" w:sz="0" w:space="0" w:color="auto"/>
        <w:bottom w:val="none" w:sz="0" w:space="0" w:color="auto"/>
        <w:right w:val="none" w:sz="0" w:space="0" w:color="auto"/>
      </w:divBdr>
      <w:divsChild>
        <w:div w:id="1496649164">
          <w:marLeft w:val="0"/>
          <w:marRight w:val="0"/>
          <w:marTop w:val="0"/>
          <w:marBottom w:val="0"/>
          <w:divBdr>
            <w:top w:val="none" w:sz="0" w:space="0" w:color="auto"/>
            <w:left w:val="none" w:sz="0" w:space="0" w:color="auto"/>
            <w:bottom w:val="none" w:sz="0" w:space="0" w:color="auto"/>
            <w:right w:val="none" w:sz="0" w:space="0" w:color="auto"/>
          </w:divBdr>
        </w:div>
        <w:div w:id="1424717102">
          <w:marLeft w:val="0"/>
          <w:marRight w:val="0"/>
          <w:marTop w:val="0"/>
          <w:marBottom w:val="0"/>
          <w:divBdr>
            <w:top w:val="none" w:sz="0" w:space="0" w:color="auto"/>
            <w:left w:val="none" w:sz="0" w:space="0" w:color="auto"/>
            <w:bottom w:val="none" w:sz="0" w:space="0" w:color="auto"/>
            <w:right w:val="none" w:sz="0" w:space="0" w:color="auto"/>
          </w:divBdr>
        </w:div>
        <w:div w:id="590239358">
          <w:marLeft w:val="0"/>
          <w:marRight w:val="0"/>
          <w:marTop w:val="0"/>
          <w:marBottom w:val="0"/>
          <w:divBdr>
            <w:top w:val="none" w:sz="0" w:space="0" w:color="auto"/>
            <w:left w:val="none" w:sz="0" w:space="0" w:color="auto"/>
            <w:bottom w:val="none" w:sz="0" w:space="0" w:color="auto"/>
            <w:right w:val="none" w:sz="0" w:space="0" w:color="auto"/>
          </w:divBdr>
        </w:div>
        <w:div w:id="1189948457">
          <w:marLeft w:val="0"/>
          <w:marRight w:val="0"/>
          <w:marTop w:val="0"/>
          <w:marBottom w:val="0"/>
          <w:divBdr>
            <w:top w:val="none" w:sz="0" w:space="0" w:color="auto"/>
            <w:left w:val="none" w:sz="0" w:space="0" w:color="auto"/>
            <w:bottom w:val="none" w:sz="0" w:space="0" w:color="auto"/>
            <w:right w:val="none" w:sz="0" w:space="0" w:color="auto"/>
          </w:divBdr>
        </w:div>
        <w:div w:id="818501541">
          <w:marLeft w:val="0"/>
          <w:marRight w:val="0"/>
          <w:marTop w:val="0"/>
          <w:marBottom w:val="0"/>
          <w:divBdr>
            <w:top w:val="none" w:sz="0" w:space="0" w:color="auto"/>
            <w:left w:val="none" w:sz="0" w:space="0" w:color="auto"/>
            <w:bottom w:val="none" w:sz="0" w:space="0" w:color="auto"/>
            <w:right w:val="none" w:sz="0" w:space="0" w:color="auto"/>
          </w:divBdr>
        </w:div>
        <w:div w:id="1947081468">
          <w:marLeft w:val="0"/>
          <w:marRight w:val="0"/>
          <w:marTop w:val="0"/>
          <w:marBottom w:val="0"/>
          <w:divBdr>
            <w:top w:val="none" w:sz="0" w:space="0" w:color="auto"/>
            <w:left w:val="none" w:sz="0" w:space="0" w:color="auto"/>
            <w:bottom w:val="none" w:sz="0" w:space="0" w:color="auto"/>
            <w:right w:val="none" w:sz="0" w:space="0" w:color="auto"/>
          </w:divBdr>
        </w:div>
        <w:div w:id="1155998689">
          <w:marLeft w:val="0"/>
          <w:marRight w:val="0"/>
          <w:marTop w:val="0"/>
          <w:marBottom w:val="0"/>
          <w:divBdr>
            <w:top w:val="none" w:sz="0" w:space="0" w:color="auto"/>
            <w:left w:val="none" w:sz="0" w:space="0" w:color="auto"/>
            <w:bottom w:val="none" w:sz="0" w:space="0" w:color="auto"/>
            <w:right w:val="none" w:sz="0" w:space="0" w:color="auto"/>
          </w:divBdr>
        </w:div>
        <w:div w:id="2004313259">
          <w:marLeft w:val="0"/>
          <w:marRight w:val="0"/>
          <w:marTop w:val="0"/>
          <w:marBottom w:val="0"/>
          <w:divBdr>
            <w:top w:val="none" w:sz="0" w:space="0" w:color="auto"/>
            <w:left w:val="none" w:sz="0" w:space="0" w:color="auto"/>
            <w:bottom w:val="none" w:sz="0" w:space="0" w:color="auto"/>
            <w:right w:val="none" w:sz="0" w:space="0" w:color="auto"/>
          </w:divBdr>
        </w:div>
        <w:div w:id="367147609">
          <w:marLeft w:val="0"/>
          <w:marRight w:val="0"/>
          <w:marTop w:val="0"/>
          <w:marBottom w:val="0"/>
          <w:divBdr>
            <w:top w:val="none" w:sz="0" w:space="0" w:color="auto"/>
            <w:left w:val="none" w:sz="0" w:space="0" w:color="auto"/>
            <w:bottom w:val="none" w:sz="0" w:space="0" w:color="auto"/>
            <w:right w:val="none" w:sz="0" w:space="0" w:color="auto"/>
          </w:divBdr>
        </w:div>
        <w:div w:id="2142652232">
          <w:marLeft w:val="0"/>
          <w:marRight w:val="0"/>
          <w:marTop w:val="0"/>
          <w:marBottom w:val="0"/>
          <w:divBdr>
            <w:top w:val="none" w:sz="0" w:space="0" w:color="auto"/>
            <w:left w:val="none" w:sz="0" w:space="0" w:color="auto"/>
            <w:bottom w:val="none" w:sz="0" w:space="0" w:color="auto"/>
            <w:right w:val="none" w:sz="0" w:space="0" w:color="auto"/>
          </w:divBdr>
        </w:div>
        <w:div w:id="666521001">
          <w:marLeft w:val="0"/>
          <w:marRight w:val="0"/>
          <w:marTop w:val="0"/>
          <w:marBottom w:val="0"/>
          <w:divBdr>
            <w:top w:val="none" w:sz="0" w:space="0" w:color="auto"/>
            <w:left w:val="none" w:sz="0" w:space="0" w:color="auto"/>
            <w:bottom w:val="none" w:sz="0" w:space="0" w:color="auto"/>
            <w:right w:val="none" w:sz="0" w:space="0" w:color="auto"/>
          </w:divBdr>
        </w:div>
        <w:div w:id="2023316150">
          <w:marLeft w:val="0"/>
          <w:marRight w:val="0"/>
          <w:marTop w:val="0"/>
          <w:marBottom w:val="0"/>
          <w:divBdr>
            <w:top w:val="none" w:sz="0" w:space="0" w:color="auto"/>
            <w:left w:val="none" w:sz="0" w:space="0" w:color="auto"/>
            <w:bottom w:val="none" w:sz="0" w:space="0" w:color="auto"/>
            <w:right w:val="none" w:sz="0" w:space="0" w:color="auto"/>
          </w:divBdr>
        </w:div>
        <w:div w:id="581837515">
          <w:marLeft w:val="0"/>
          <w:marRight w:val="0"/>
          <w:marTop w:val="0"/>
          <w:marBottom w:val="0"/>
          <w:divBdr>
            <w:top w:val="none" w:sz="0" w:space="0" w:color="auto"/>
            <w:left w:val="none" w:sz="0" w:space="0" w:color="auto"/>
            <w:bottom w:val="none" w:sz="0" w:space="0" w:color="auto"/>
            <w:right w:val="none" w:sz="0" w:space="0" w:color="auto"/>
          </w:divBdr>
        </w:div>
        <w:div w:id="1296910930">
          <w:marLeft w:val="0"/>
          <w:marRight w:val="0"/>
          <w:marTop w:val="0"/>
          <w:marBottom w:val="0"/>
          <w:divBdr>
            <w:top w:val="none" w:sz="0" w:space="0" w:color="auto"/>
            <w:left w:val="none" w:sz="0" w:space="0" w:color="auto"/>
            <w:bottom w:val="none" w:sz="0" w:space="0" w:color="auto"/>
            <w:right w:val="none" w:sz="0" w:space="0" w:color="auto"/>
          </w:divBdr>
        </w:div>
        <w:div w:id="1067872889">
          <w:marLeft w:val="0"/>
          <w:marRight w:val="0"/>
          <w:marTop w:val="0"/>
          <w:marBottom w:val="0"/>
          <w:divBdr>
            <w:top w:val="none" w:sz="0" w:space="0" w:color="auto"/>
            <w:left w:val="none" w:sz="0" w:space="0" w:color="auto"/>
            <w:bottom w:val="none" w:sz="0" w:space="0" w:color="auto"/>
            <w:right w:val="none" w:sz="0" w:space="0" w:color="auto"/>
          </w:divBdr>
        </w:div>
        <w:div w:id="1146816227">
          <w:marLeft w:val="0"/>
          <w:marRight w:val="0"/>
          <w:marTop w:val="0"/>
          <w:marBottom w:val="0"/>
          <w:divBdr>
            <w:top w:val="none" w:sz="0" w:space="0" w:color="auto"/>
            <w:left w:val="none" w:sz="0" w:space="0" w:color="auto"/>
            <w:bottom w:val="none" w:sz="0" w:space="0" w:color="auto"/>
            <w:right w:val="none" w:sz="0" w:space="0" w:color="auto"/>
          </w:divBdr>
        </w:div>
        <w:div w:id="995181817">
          <w:marLeft w:val="0"/>
          <w:marRight w:val="0"/>
          <w:marTop w:val="0"/>
          <w:marBottom w:val="0"/>
          <w:divBdr>
            <w:top w:val="none" w:sz="0" w:space="0" w:color="auto"/>
            <w:left w:val="none" w:sz="0" w:space="0" w:color="auto"/>
            <w:bottom w:val="none" w:sz="0" w:space="0" w:color="auto"/>
            <w:right w:val="none" w:sz="0" w:space="0" w:color="auto"/>
          </w:divBdr>
        </w:div>
        <w:div w:id="749274045">
          <w:marLeft w:val="0"/>
          <w:marRight w:val="0"/>
          <w:marTop w:val="0"/>
          <w:marBottom w:val="0"/>
          <w:divBdr>
            <w:top w:val="none" w:sz="0" w:space="0" w:color="auto"/>
            <w:left w:val="none" w:sz="0" w:space="0" w:color="auto"/>
            <w:bottom w:val="none" w:sz="0" w:space="0" w:color="auto"/>
            <w:right w:val="none" w:sz="0" w:space="0" w:color="auto"/>
          </w:divBdr>
        </w:div>
        <w:div w:id="1694726016">
          <w:marLeft w:val="0"/>
          <w:marRight w:val="0"/>
          <w:marTop w:val="0"/>
          <w:marBottom w:val="0"/>
          <w:divBdr>
            <w:top w:val="none" w:sz="0" w:space="0" w:color="auto"/>
            <w:left w:val="none" w:sz="0" w:space="0" w:color="auto"/>
            <w:bottom w:val="none" w:sz="0" w:space="0" w:color="auto"/>
            <w:right w:val="none" w:sz="0" w:space="0" w:color="auto"/>
          </w:divBdr>
        </w:div>
        <w:div w:id="336462315">
          <w:marLeft w:val="0"/>
          <w:marRight w:val="0"/>
          <w:marTop w:val="0"/>
          <w:marBottom w:val="0"/>
          <w:divBdr>
            <w:top w:val="none" w:sz="0" w:space="0" w:color="auto"/>
            <w:left w:val="none" w:sz="0" w:space="0" w:color="auto"/>
            <w:bottom w:val="none" w:sz="0" w:space="0" w:color="auto"/>
            <w:right w:val="none" w:sz="0" w:space="0" w:color="auto"/>
          </w:divBdr>
        </w:div>
        <w:div w:id="359935261">
          <w:marLeft w:val="0"/>
          <w:marRight w:val="0"/>
          <w:marTop w:val="0"/>
          <w:marBottom w:val="0"/>
          <w:divBdr>
            <w:top w:val="none" w:sz="0" w:space="0" w:color="auto"/>
            <w:left w:val="none" w:sz="0" w:space="0" w:color="auto"/>
            <w:bottom w:val="none" w:sz="0" w:space="0" w:color="auto"/>
            <w:right w:val="none" w:sz="0" w:space="0" w:color="auto"/>
          </w:divBdr>
        </w:div>
        <w:div w:id="952438123">
          <w:marLeft w:val="0"/>
          <w:marRight w:val="0"/>
          <w:marTop w:val="0"/>
          <w:marBottom w:val="0"/>
          <w:divBdr>
            <w:top w:val="none" w:sz="0" w:space="0" w:color="auto"/>
            <w:left w:val="none" w:sz="0" w:space="0" w:color="auto"/>
            <w:bottom w:val="none" w:sz="0" w:space="0" w:color="auto"/>
            <w:right w:val="none" w:sz="0" w:space="0" w:color="auto"/>
          </w:divBdr>
        </w:div>
        <w:div w:id="1012729816">
          <w:marLeft w:val="0"/>
          <w:marRight w:val="0"/>
          <w:marTop w:val="0"/>
          <w:marBottom w:val="0"/>
          <w:divBdr>
            <w:top w:val="none" w:sz="0" w:space="0" w:color="auto"/>
            <w:left w:val="none" w:sz="0" w:space="0" w:color="auto"/>
            <w:bottom w:val="none" w:sz="0" w:space="0" w:color="auto"/>
            <w:right w:val="none" w:sz="0" w:space="0" w:color="auto"/>
          </w:divBdr>
        </w:div>
        <w:div w:id="2113162280">
          <w:marLeft w:val="0"/>
          <w:marRight w:val="0"/>
          <w:marTop w:val="0"/>
          <w:marBottom w:val="0"/>
          <w:divBdr>
            <w:top w:val="none" w:sz="0" w:space="0" w:color="auto"/>
            <w:left w:val="none" w:sz="0" w:space="0" w:color="auto"/>
            <w:bottom w:val="none" w:sz="0" w:space="0" w:color="auto"/>
            <w:right w:val="none" w:sz="0" w:space="0" w:color="auto"/>
          </w:divBdr>
        </w:div>
        <w:div w:id="1230726967">
          <w:marLeft w:val="0"/>
          <w:marRight w:val="0"/>
          <w:marTop w:val="0"/>
          <w:marBottom w:val="0"/>
          <w:divBdr>
            <w:top w:val="none" w:sz="0" w:space="0" w:color="auto"/>
            <w:left w:val="none" w:sz="0" w:space="0" w:color="auto"/>
            <w:bottom w:val="none" w:sz="0" w:space="0" w:color="auto"/>
            <w:right w:val="none" w:sz="0" w:space="0" w:color="auto"/>
          </w:divBdr>
        </w:div>
        <w:div w:id="1463158583">
          <w:marLeft w:val="0"/>
          <w:marRight w:val="0"/>
          <w:marTop w:val="0"/>
          <w:marBottom w:val="0"/>
          <w:divBdr>
            <w:top w:val="none" w:sz="0" w:space="0" w:color="auto"/>
            <w:left w:val="none" w:sz="0" w:space="0" w:color="auto"/>
            <w:bottom w:val="none" w:sz="0" w:space="0" w:color="auto"/>
            <w:right w:val="none" w:sz="0" w:space="0" w:color="auto"/>
          </w:divBdr>
        </w:div>
        <w:div w:id="1444492536">
          <w:marLeft w:val="0"/>
          <w:marRight w:val="0"/>
          <w:marTop w:val="0"/>
          <w:marBottom w:val="0"/>
          <w:divBdr>
            <w:top w:val="none" w:sz="0" w:space="0" w:color="auto"/>
            <w:left w:val="none" w:sz="0" w:space="0" w:color="auto"/>
            <w:bottom w:val="none" w:sz="0" w:space="0" w:color="auto"/>
            <w:right w:val="none" w:sz="0" w:space="0" w:color="auto"/>
          </w:divBdr>
        </w:div>
        <w:div w:id="652180495">
          <w:marLeft w:val="0"/>
          <w:marRight w:val="0"/>
          <w:marTop w:val="0"/>
          <w:marBottom w:val="0"/>
          <w:divBdr>
            <w:top w:val="none" w:sz="0" w:space="0" w:color="auto"/>
            <w:left w:val="none" w:sz="0" w:space="0" w:color="auto"/>
            <w:bottom w:val="none" w:sz="0" w:space="0" w:color="auto"/>
            <w:right w:val="none" w:sz="0" w:space="0" w:color="auto"/>
          </w:divBdr>
        </w:div>
      </w:divsChild>
    </w:div>
    <w:div w:id="1881890783">
      <w:bodyDiv w:val="1"/>
      <w:marLeft w:val="0"/>
      <w:marRight w:val="0"/>
      <w:marTop w:val="0"/>
      <w:marBottom w:val="0"/>
      <w:divBdr>
        <w:top w:val="none" w:sz="0" w:space="0" w:color="auto"/>
        <w:left w:val="none" w:sz="0" w:space="0" w:color="auto"/>
        <w:bottom w:val="none" w:sz="0" w:space="0" w:color="auto"/>
        <w:right w:val="none" w:sz="0" w:space="0" w:color="auto"/>
      </w:divBdr>
    </w:div>
    <w:div w:id="1902716730">
      <w:bodyDiv w:val="1"/>
      <w:marLeft w:val="0"/>
      <w:marRight w:val="0"/>
      <w:marTop w:val="0"/>
      <w:marBottom w:val="0"/>
      <w:divBdr>
        <w:top w:val="none" w:sz="0" w:space="0" w:color="auto"/>
        <w:left w:val="none" w:sz="0" w:space="0" w:color="auto"/>
        <w:bottom w:val="none" w:sz="0" w:space="0" w:color="auto"/>
        <w:right w:val="none" w:sz="0" w:space="0" w:color="auto"/>
      </w:divBdr>
    </w:div>
    <w:div w:id="1903903713">
      <w:bodyDiv w:val="1"/>
      <w:marLeft w:val="0"/>
      <w:marRight w:val="0"/>
      <w:marTop w:val="0"/>
      <w:marBottom w:val="0"/>
      <w:divBdr>
        <w:top w:val="none" w:sz="0" w:space="0" w:color="auto"/>
        <w:left w:val="none" w:sz="0" w:space="0" w:color="auto"/>
        <w:bottom w:val="none" w:sz="0" w:space="0" w:color="auto"/>
        <w:right w:val="none" w:sz="0" w:space="0" w:color="auto"/>
      </w:divBdr>
    </w:div>
    <w:div w:id="1913856228">
      <w:bodyDiv w:val="1"/>
      <w:marLeft w:val="0"/>
      <w:marRight w:val="0"/>
      <w:marTop w:val="0"/>
      <w:marBottom w:val="0"/>
      <w:divBdr>
        <w:top w:val="none" w:sz="0" w:space="0" w:color="auto"/>
        <w:left w:val="none" w:sz="0" w:space="0" w:color="auto"/>
        <w:bottom w:val="none" w:sz="0" w:space="0" w:color="auto"/>
        <w:right w:val="none" w:sz="0" w:space="0" w:color="auto"/>
      </w:divBdr>
    </w:div>
    <w:div w:id="1920599334">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60721337">
      <w:bodyDiv w:val="1"/>
      <w:marLeft w:val="0"/>
      <w:marRight w:val="0"/>
      <w:marTop w:val="0"/>
      <w:marBottom w:val="0"/>
      <w:divBdr>
        <w:top w:val="none" w:sz="0" w:space="0" w:color="auto"/>
        <w:left w:val="none" w:sz="0" w:space="0" w:color="auto"/>
        <w:bottom w:val="none" w:sz="0" w:space="0" w:color="auto"/>
        <w:right w:val="none" w:sz="0" w:space="0" w:color="auto"/>
      </w:divBdr>
    </w:div>
    <w:div w:id="2017075580">
      <w:bodyDiv w:val="1"/>
      <w:marLeft w:val="0"/>
      <w:marRight w:val="0"/>
      <w:marTop w:val="0"/>
      <w:marBottom w:val="0"/>
      <w:divBdr>
        <w:top w:val="none" w:sz="0" w:space="0" w:color="auto"/>
        <w:left w:val="none" w:sz="0" w:space="0" w:color="auto"/>
        <w:bottom w:val="none" w:sz="0" w:space="0" w:color="auto"/>
        <w:right w:val="none" w:sz="0" w:space="0" w:color="auto"/>
      </w:divBdr>
    </w:div>
    <w:div w:id="2063402841">
      <w:bodyDiv w:val="1"/>
      <w:marLeft w:val="0"/>
      <w:marRight w:val="0"/>
      <w:marTop w:val="0"/>
      <w:marBottom w:val="0"/>
      <w:divBdr>
        <w:top w:val="none" w:sz="0" w:space="0" w:color="auto"/>
        <w:left w:val="none" w:sz="0" w:space="0" w:color="auto"/>
        <w:bottom w:val="none" w:sz="0" w:space="0" w:color="auto"/>
        <w:right w:val="none" w:sz="0" w:space="0" w:color="auto"/>
      </w:divBdr>
      <w:divsChild>
        <w:div w:id="1844736682">
          <w:marLeft w:val="0"/>
          <w:marRight w:val="0"/>
          <w:marTop w:val="0"/>
          <w:marBottom w:val="0"/>
          <w:divBdr>
            <w:top w:val="none" w:sz="0" w:space="0" w:color="auto"/>
            <w:left w:val="none" w:sz="0" w:space="0" w:color="auto"/>
            <w:bottom w:val="none" w:sz="0" w:space="0" w:color="auto"/>
            <w:right w:val="none" w:sz="0" w:space="0" w:color="auto"/>
          </w:divBdr>
          <w:divsChild>
            <w:div w:id="2017151315">
              <w:marLeft w:val="0"/>
              <w:marRight w:val="0"/>
              <w:marTop w:val="0"/>
              <w:marBottom w:val="0"/>
              <w:divBdr>
                <w:top w:val="none" w:sz="0" w:space="0" w:color="auto"/>
                <w:left w:val="none" w:sz="0" w:space="0" w:color="auto"/>
                <w:bottom w:val="none" w:sz="0" w:space="0" w:color="auto"/>
                <w:right w:val="none" w:sz="0" w:space="0" w:color="auto"/>
              </w:divBdr>
            </w:div>
            <w:div w:id="227569136">
              <w:marLeft w:val="0"/>
              <w:marRight w:val="0"/>
              <w:marTop w:val="0"/>
              <w:marBottom w:val="0"/>
              <w:divBdr>
                <w:top w:val="none" w:sz="0" w:space="0" w:color="auto"/>
                <w:left w:val="none" w:sz="0" w:space="0" w:color="auto"/>
                <w:bottom w:val="none" w:sz="0" w:space="0" w:color="auto"/>
                <w:right w:val="none" w:sz="0" w:space="0" w:color="auto"/>
              </w:divBdr>
            </w:div>
            <w:div w:id="812215790">
              <w:marLeft w:val="0"/>
              <w:marRight w:val="0"/>
              <w:marTop w:val="0"/>
              <w:marBottom w:val="0"/>
              <w:divBdr>
                <w:top w:val="none" w:sz="0" w:space="0" w:color="auto"/>
                <w:left w:val="none" w:sz="0" w:space="0" w:color="auto"/>
                <w:bottom w:val="none" w:sz="0" w:space="0" w:color="auto"/>
                <w:right w:val="none" w:sz="0" w:space="0" w:color="auto"/>
              </w:divBdr>
            </w:div>
          </w:divsChild>
        </w:div>
        <w:div w:id="536742423">
          <w:marLeft w:val="0"/>
          <w:marRight w:val="0"/>
          <w:marTop w:val="0"/>
          <w:marBottom w:val="0"/>
          <w:divBdr>
            <w:top w:val="none" w:sz="0" w:space="0" w:color="auto"/>
            <w:left w:val="none" w:sz="0" w:space="0" w:color="auto"/>
            <w:bottom w:val="none" w:sz="0" w:space="0" w:color="auto"/>
            <w:right w:val="none" w:sz="0" w:space="0" w:color="auto"/>
          </w:divBdr>
          <w:divsChild>
            <w:div w:id="340395413">
              <w:marLeft w:val="0"/>
              <w:marRight w:val="0"/>
              <w:marTop w:val="0"/>
              <w:marBottom w:val="0"/>
              <w:divBdr>
                <w:top w:val="none" w:sz="0" w:space="0" w:color="auto"/>
                <w:left w:val="none" w:sz="0" w:space="0" w:color="auto"/>
                <w:bottom w:val="none" w:sz="0" w:space="0" w:color="auto"/>
                <w:right w:val="none" w:sz="0" w:space="0" w:color="auto"/>
              </w:divBdr>
            </w:div>
          </w:divsChild>
        </w:div>
        <w:div w:id="1087073928">
          <w:marLeft w:val="0"/>
          <w:marRight w:val="0"/>
          <w:marTop w:val="0"/>
          <w:marBottom w:val="0"/>
          <w:divBdr>
            <w:top w:val="none" w:sz="0" w:space="0" w:color="auto"/>
            <w:left w:val="none" w:sz="0" w:space="0" w:color="auto"/>
            <w:bottom w:val="none" w:sz="0" w:space="0" w:color="auto"/>
            <w:right w:val="none" w:sz="0" w:space="0" w:color="auto"/>
          </w:divBdr>
          <w:divsChild>
            <w:div w:id="274137974">
              <w:marLeft w:val="0"/>
              <w:marRight w:val="0"/>
              <w:marTop w:val="0"/>
              <w:marBottom w:val="0"/>
              <w:divBdr>
                <w:top w:val="none" w:sz="0" w:space="0" w:color="auto"/>
                <w:left w:val="none" w:sz="0" w:space="0" w:color="auto"/>
                <w:bottom w:val="none" w:sz="0" w:space="0" w:color="auto"/>
                <w:right w:val="none" w:sz="0" w:space="0" w:color="auto"/>
              </w:divBdr>
            </w:div>
          </w:divsChild>
        </w:div>
        <w:div w:id="96411680">
          <w:marLeft w:val="0"/>
          <w:marRight w:val="0"/>
          <w:marTop w:val="0"/>
          <w:marBottom w:val="0"/>
          <w:divBdr>
            <w:top w:val="none" w:sz="0" w:space="0" w:color="auto"/>
            <w:left w:val="none" w:sz="0" w:space="0" w:color="auto"/>
            <w:bottom w:val="none" w:sz="0" w:space="0" w:color="auto"/>
            <w:right w:val="none" w:sz="0" w:space="0" w:color="auto"/>
          </w:divBdr>
          <w:divsChild>
            <w:div w:id="117526730">
              <w:marLeft w:val="0"/>
              <w:marRight w:val="0"/>
              <w:marTop w:val="0"/>
              <w:marBottom w:val="0"/>
              <w:divBdr>
                <w:top w:val="none" w:sz="0" w:space="0" w:color="auto"/>
                <w:left w:val="none" w:sz="0" w:space="0" w:color="auto"/>
                <w:bottom w:val="none" w:sz="0" w:space="0" w:color="auto"/>
                <w:right w:val="none" w:sz="0" w:space="0" w:color="auto"/>
              </w:divBdr>
            </w:div>
          </w:divsChild>
        </w:div>
        <w:div w:id="1958173514">
          <w:marLeft w:val="0"/>
          <w:marRight w:val="0"/>
          <w:marTop w:val="0"/>
          <w:marBottom w:val="0"/>
          <w:divBdr>
            <w:top w:val="none" w:sz="0" w:space="0" w:color="auto"/>
            <w:left w:val="none" w:sz="0" w:space="0" w:color="auto"/>
            <w:bottom w:val="none" w:sz="0" w:space="0" w:color="auto"/>
            <w:right w:val="none" w:sz="0" w:space="0" w:color="auto"/>
          </w:divBdr>
          <w:divsChild>
            <w:div w:id="1793942501">
              <w:marLeft w:val="0"/>
              <w:marRight w:val="0"/>
              <w:marTop w:val="0"/>
              <w:marBottom w:val="0"/>
              <w:divBdr>
                <w:top w:val="none" w:sz="0" w:space="0" w:color="auto"/>
                <w:left w:val="none" w:sz="0" w:space="0" w:color="auto"/>
                <w:bottom w:val="none" w:sz="0" w:space="0" w:color="auto"/>
                <w:right w:val="none" w:sz="0" w:space="0" w:color="auto"/>
              </w:divBdr>
            </w:div>
          </w:divsChild>
        </w:div>
        <w:div w:id="1599096407">
          <w:marLeft w:val="0"/>
          <w:marRight w:val="0"/>
          <w:marTop w:val="0"/>
          <w:marBottom w:val="0"/>
          <w:divBdr>
            <w:top w:val="none" w:sz="0" w:space="0" w:color="auto"/>
            <w:left w:val="none" w:sz="0" w:space="0" w:color="auto"/>
            <w:bottom w:val="none" w:sz="0" w:space="0" w:color="auto"/>
            <w:right w:val="none" w:sz="0" w:space="0" w:color="auto"/>
          </w:divBdr>
          <w:divsChild>
            <w:div w:id="1145468288">
              <w:marLeft w:val="0"/>
              <w:marRight w:val="0"/>
              <w:marTop w:val="0"/>
              <w:marBottom w:val="0"/>
              <w:divBdr>
                <w:top w:val="none" w:sz="0" w:space="0" w:color="auto"/>
                <w:left w:val="none" w:sz="0" w:space="0" w:color="auto"/>
                <w:bottom w:val="none" w:sz="0" w:space="0" w:color="auto"/>
                <w:right w:val="none" w:sz="0" w:space="0" w:color="auto"/>
              </w:divBdr>
            </w:div>
          </w:divsChild>
        </w:div>
        <w:div w:id="2094620236">
          <w:marLeft w:val="0"/>
          <w:marRight w:val="0"/>
          <w:marTop w:val="0"/>
          <w:marBottom w:val="0"/>
          <w:divBdr>
            <w:top w:val="none" w:sz="0" w:space="0" w:color="auto"/>
            <w:left w:val="none" w:sz="0" w:space="0" w:color="auto"/>
            <w:bottom w:val="none" w:sz="0" w:space="0" w:color="auto"/>
            <w:right w:val="none" w:sz="0" w:space="0" w:color="auto"/>
          </w:divBdr>
          <w:divsChild>
            <w:div w:id="475923950">
              <w:marLeft w:val="0"/>
              <w:marRight w:val="0"/>
              <w:marTop w:val="0"/>
              <w:marBottom w:val="0"/>
              <w:divBdr>
                <w:top w:val="none" w:sz="0" w:space="0" w:color="auto"/>
                <w:left w:val="none" w:sz="0" w:space="0" w:color="auto"/>
                <w:bottom w:val="none" w:sz="0" w:space="0" w:color="auto"/>
                <w:right w:val="none" w:sz="0" w:space="0" w:color="auto"/>
              </w:divBdr>
            </w:div>
          </w:divsChild>
        </w:div>
        <w:div w:id="874737478">
          <w:marLeft w:val="0"/>
          <w:marRight w:val="0"/>
          <w:marTop w:val="0"/>
          <w:marBottom w:val="0"/>
          <w:divBdr>
            <w:top w:val="none" w:sz="0" w:space="0" w:color="auto"/>
            <w:left w:val="none" w:sz="0" w:space="0" w:color="auto"/>
            <w:bottom w:val="none" w:sz="0" w:space="0" w:color="auto"/>
            <w:right w:val="none" w:sz="0" w:space="0" w:color="auto"/>
          </w:divBdr>
          <w:divsChild>
            <w:div w:id="781651343">
              <w:marLeft w:val="0"/>
              <w:marRight w:val="0"/>
              <w:marTop w:val="0"/>
              <w:marBottom w:val="0"/>
              <w:divBdr>
                <w:top w:val="none" w:sz="0" w:space="0" w:color="auto"/>
                <w:left w:val="none" w:sz="0" w:space="0" w:color="auto"/>
                <w:bottom w:val="none" w:sz="0" w:space="0" w:color="auto"/>
                <w:right w:val="none" w:sz="0" w:space="0" w:color="auto"/>
              </w:divBdr>
            </w:div>
          </w:divsChild>
        </w:div>
        <w:div w:id="1697580697">
          <w:marLeft w:val="0"/>
          <w:marRight w:val="0"/>
          <w:marTop w:val="0"/>
          <w:marBottom w:val="0"/>
          <w:divBdr>
            <w:top w:val="none" w:sz="0" w:space="0" w:color="auto"/>
            <w:left w:val="none" w:sz="0" w:space="0" w:color="auto"/>
            <w:bottom w:val="none" w:sz="0" w:space="0" w:color="auto"/>
            <w:right w:val="none" w:sz="0" w:space="0" w:color="auto"/>
          </w:divBdr>
          <w:divsChild>
            <w:div w:id="2088114043">
              <w:marLeft w:val="0"/>
              <w:marRight w:val="0"/>
              <w:marTop w:val="0"/>
              <w:marBottom w:val="0"/>
              <w:divBdr>
                <w:top w:val="none" w:sz="0" w:space="0" w:color="auto"/>
                <w:left w:val="none" w:sz="0" w:space="0" w:color="auto"/>
                <w:bottom w:val="none" w:sz="0" w:space="0" w:color="auto"/>
                <w:right w:val="none" w:sz="0" w:space="0" w:color="auto"/>
              </w:divBdr>
            </w:div>
          </w:divsChild>
        </w:div>
        <w:div w:id="3941739">
          <w:marLeft w:val="0"/>
          <w:marRight w:val="0"/>
          <w:marTop w:val="0"/>
          <w:marBottom w:val="0"/>
          <w:divBdr>
            <w:top w:val="none" w:sz="0" w:space="0" w:color="auto"/>
            <w:left w:val="none" w:sz="0" w:space="0" w:color="auto"/>
            <w:bottom w:val="none" w:sz="0" w:space="0" w:color="auto"/>
            <w:right w:val="none" w:sz="0" w:space="0" w:color="auto"/>
          </w:divBdr>
          <w:divsChild>
            <w:div w:id="425927689">
              <w:marLeft w:val="0"/>
              <w:marRight w:val="0"/>
              <w:marTop w:val="0"/>
              <w:marBottom w:val="0"/>
              <w:divBdr>
                <w:top w:val="none" w:sz="0" w:space="0" w:color="auto"/>
                <w:left w:val="none" w:sz="0" w:space="0" w:color="auto"/>
                <w:bottom w:val="none" w:sz="0" w:space="0" w:color="auto"/>
                <w:right w:val="none" w:sz="0" w:space="0" w:color="auto"/>
              </w:divBdr>
            </w:div>
          </w:divsChild>
        </w:div>
        <w:div w:id="154994915">
          <w:marLeft w:val="0"/>
          <w:marRight w:val="0"/>
          <w:marTop w:val="0"/>
          <w:marBottom w:val="0"/>
          <w:divBdr>
            <w:top w:val="none" w:sz="0" w:space="0" w:color="auto"/>
            <w:left w:val="none" w:sz="0" w:space="0" w:color="auto"/>
            <w:bottom w:val="none" w:sz="0" w:space="0" w:color="auto"/>
            <w:right w:val="none" w:sz="0" w:space="0" w:color="auto"/>
          </w:divBdr>
          <w:divsChild>
            <w:div w:id="98526942">
              <w:marLeft w:val="0"/>
              <w:marRight w:val="0"/>
              <w:marTop w:val="0"/>
              <w:marBottom w:val="0"/>
              <w:divBdr>
                <w:top w:val="none" w:sz="0" w:space="0" w:color="auto"/>
                <w:left w:val="none" w:sz="0" w:space="0" w:color="auto"/>
                <w:bottom w:val="none" w:sz="0" w:space="0" w:color="auto"/>
                <w:right w:val="none" w:sz="0" w:space="0" w:color="auto"/>
              </w:divBdr>
            </w:div>
          </w:divsChild>
        </w:div>
        <w:div w:id="749081729">
          <w:marLeft w:val="0"/>
          <w:marRight w:val="0"/>
          <w:marTop w:val="0"/>
          <w:marBottom w:val="0"/>
          <w:divBdr>
            <w:top w:val="none" w:sz="0" w:space="0" w:color="auto"/>
            <w:left w:val="none" w:sz="0" w:space="0" w:color="auto"/>
            <w:bottom w:val="none" w:sz="0" w:space="0" w:color="auto"/>
            <w:right w:val="none" w:sz="0" w:space="0" w:color="auto"/>
          </w:divBdr>
          <w:divsChild>
            <w:div w:id="1878083166">
              <w:marLeft w:val="0"/>
              <w:marRight w:val="0"/>
              <w:marTop w:val="0"/>
              <w:marBottom w:val="0"/>
              <w:divBdr>
                <w:top w:val="none" w:sz="0" w:space="0" w:color="auto"/>
                <w:left w:val="none" w:sz="0" w:space="0" w:color="auto"/>
                <w:bottom w:val="none" w:sz="0" w:space="0" w:color="auto"/>
                <w:right w:val="none" w:sz="0" w:space="0" w:color="auto"/>
              </w:divBdr>
            </w:div>
          </w:divsChild>
        </w:div>
        <w:div w:id="102846966">
          <w:marLeft w:val="0"/>
          <w:marRight w:val="0"/>
          <w:marTop w:val="0"/>
          <w:marBottom w:val="0"/>
          <w:divBdr>
            <w:top w:val="none" w:sz="0" w:space="0" w:color="auto"/>
            <w:left w:val="none" w:sz="0" w:space="0" w:color="auto"/>
            <w:bottom w:val="none" w:sz="0" w:space="0" w:color="auto"/>
            <w:right w:val="none" w:sz="0" w:space="0" w:color="auto"/>
          </w:divBdr>
          <w:divsChild>
            <w:div w:id="355889187">
              <w:marLeft w:val="0"/>
              <w:marRight w:val="0"/>
              <w:marTop w:val="0"/>
              <w:marBottom w:val="0"/>
              <w:divBdr>
                <w:top w:val="none" w:sz="0" w:space="0" w:color="auto"/>
                <w:left w:val="none" w:sz="0" w:space="0" w:color="auto"/>
                <w:bottom w:val="none" w:sz="0" w:space="0" w:color="auto"/>
                <w:right w:val="none" w:sz="0" w:space="0" w:color="auto"/>
              </w:divBdr>
            </w:div>
          </w:divsChild>
        </w:div>
        <w:div w:id="1657145640">
          <w:marLeft w:val="0"/>
          <w:marRight w:val="0"/>
          <w:marTop w:val="0"/>
          <w:marBottom w:val="0"/>
          <w:divBdr>
            <w:top w:val="none" w:sz="0" w:space="0" w:color="auto"/>
            <w:left w:val="none" w:sz="0" w:space="0" w:color="auto"/>
            <w:bottom w:val="none" w:sz="0" w:space="0" w:color="auto"/>
            <w:right w:val="none" w:sz="0" w:space="0" w:color="auto"/>
          </w:divBdr>
          <w:divsChild>
            <w:div w:id="2012634898">
              <w:marLeft w:val="0"/>
              <w:marRight w:val="0"/>
              <w:marTop w:val="0"/>
              <w:marBottom w:val="0"/>
              <w:divBdr>
                <w:top w:val="none" w:sz="0" w:space="0" w:color="auto"/>
                <w:left w:val="none" w:sz="0" w:space="0" w:color="auto"/>
                <w:bottom w:val="none" w:sz="0" w:space="0" w:color="auto"/>
                <w:right w:val="none" w:sz="0" w:space="0" w:color="auto"/>
              </w:divBdr>
            </w:div>
          </w:divsChild>
        </w:div>
        <w:div w:id="619536674">
          <w:marLeft w:val="0"/>
          <w:marRight w:val="0"/>
          <w:marTop w:val="0"/>
          <w:marBottom w:val="0"/>
          <w:divBdr>
            <w:top w:val="none" w:sz="0" w:space="0" w:color="auto"/>
            <w:left w:val="none" w:sz="0" w:space="0" w:color="auto"/>
            <w:bottom w:val="none" w:sz="0" w:space="0" w:color="auto"/>
            <w:right w:val="none" w:sz="0" w:space="0" w:color="auto"/>
          </w:divBdr>
          <w:divsChild>
            <w:div w:id="161713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728822">
      <w:bodyDiv w:val="1"/>
      <w:marLeft w:val="0"/>
      <w:marRight w:val="0"/>
      <w:marTop w:val="0"/>
      <w:marBottom w:val="0"/>
      <w:divBdr>
        <w:top w:val="none" w:sz="0" w:space="0" w:color="auto"/>
        <w:left w:val="none" w:sz="0" w:space="0" w:color="auto"/>
        <w:bottom w:val="none" w:sz="0" w:space="0" w:color="auto"/>
        <w:right w:val="none" w:sz="0" w:space="0" w:color="auto"/>
      </w:divBdr>
      <w:divsChild>
        <w:div w:id="1421096085">
          <w:marLeft w:val="0"/>
          <w:marRight w:val="0"/>
          <w:marTop w:val="0"/>
          <w:marBottom w:val="0"/>
          <w:divBdr>
            <w:top w:val="none" w:sz="0" w:space="0" w:color="auto"/>
            <w:left w:val="none" w:sz="0" w:space="0" w:color="auto"/>
            <w:bottom w:val="none" w:sz="0" w:space="0" w:color="auto"/>
            <w:right w:val="none" w:sz="0" w:space="0" w:color="auto"/>
          </w:divBdr>
        </w:div>
        <w:div w:id="1558934112">
          <w:marLeft w:val="0"/>
          <w:marRight w:val="0"/>
          <w:marTop w:val="0"/>
          <w:marBottom w:val="0"/>
          <w:divBdr>
            <w:top w:val="none" w:sz="0" w:space="0" w:color="auto"/>
            <w:left w:val="none" w:sz="0" w:space="0" w:color="auto"/>
            <w:bottom w:val="none" w:sz="0" w:space="0" w:color="auto"/>
            <w:right w:val="none" w:sz="0" w:space="0" w:color="auto"/>
          </w:divBdr>
        </w:div>
        <w:div w:id="1900630104">
          <w:marLeft w:val="0"/>
          <w:marRight w:val="0"/>
          <w:marTop w:val="0"/>
          <w:marBottom w:val="0"/>
          <w:divBdr>
            <w:top w:val="none" w:sz="0" w:space="0" w:color="auto"/>
            <w:left w:val="none" w:sz="0" w:space="0" w:color="auto"/>
            <w:bottom w:val="none" w:sz="0" w:space="0" w:color="auto"/>
            <w:right w:val="none" w:sz="0" w:space="0" w:color="auto"/>
          </w:divBdr>
        </w:div>
        <w:div w:id="1684279058">
          <w:marLeft w:val="0"/>
          <w:marRight w:val="0"/>
          <w:marTop w:val="0"/>
          <w:marBottom w:val="0"/>
          <w:divBdr>
            <w:top w:val="none" w:sz="0" w:space="0" w:color="auto"/>
            <w:left w:val="none" w:sz="0" w:space="0" w:color="auto"/>
            <w:bottom w:val="none" w:sz="0" w:space="0" w:color="auto"/>
            <w:right w:val="none" w:sz="0" w:space="0" w:color="auto"/>
          </w:divBdr>
        </w:div>
        <w:div w:id="661664561">
          <w:marLeft w:val="0"/>
          <w:marRight w:val="0"/>
          <w:marTop w:val="0"/>
          <w:marBottom w:val="0"/>
          <w:divBdr>
            <w:top w:val="none" w:sz="0" w:space="0" w:color="auto"/>
            <w:left w:val="none" w:sz="0" w:space="0" w:color="auto"/>
            <w:bottom w:val="none" w:sz="0" w:space="0" w:color="auto"/>
            <w:right w:val="none" w:sz="0" w:space="0" w:color="auto"/>
          </w:divBdr>
        </w:div>
        <w:div w:id="1662462892">
          <w:marLeft w:val="0"/>
          <w:marRight w:val="0"/>
          <w:marTop w:val="0"/>
          <w:marBottom w:val="0"/>
          <w:divBdr>
            <w:top w:val="none" w:sz="0" w:space="0" w:color="auto"/>
            <w:left w:val="none" w:sz="0" w:space="0" w:color="auto"/>
            <w:bottom w:val="none" w:sz="0" w:space="0" w:color="auto"/>
            <w:right w:val="none" w:sz="0" w:space="0" w:color="auto"/>
          </w:divBdr>
        </w:div>
        <w:div w:id="1976834858">
          <w:marLeft w:val="0"/>
          <w:marRight w:val="0"/>
          <w:marTop w:val="0"/>
          <w:marBottom w:val="0"/>
          <w:divBdr>
            <w:top w:val="none" w:sz="0" w:space="0" w:color="auto"/>
            <w:left w:val="none" w:sz="0" w:space="0" w:color="auto"/>
            <w:bottom w:val="none" w:sz="0" w:space="0" w:color="auto"/>
            <w:right w:val="none" w:sz="0" w:space="0" w:color="auto"/>
          </w:divBdr>
        </w:div>
        <w:div w:id="1024407966">
          <w:marLeft w:val="0"/>
          <w:marRight w:val="0"/>
          <w:marTop w:val="0"/>
          <w:marBottom w:val="0"/>
          <w:divBdr>
            <w:top w:val="none" w:sz="0" w:space="0" w:color="auto"/>
            <w:left w:val="none" w:sz="0" w:space="0" w:color="auto"/>
            <w:bottom w:val="none" w:sz="0" w:space="0" w:color="auto"/>
            <w:right w:val="none" w:sz="0" w:space="0" w:color="auto"/>
          </w:divBdr>
        </w:div>
        <w:div w:id="1978104015">
          <w:marLeft w:val="0"/>
          <w:marRight w:val="0"/>
          <w:marTop w:val="0"/>
          <w:marBottom w:val="0"/>
          <w:divBdr>
            <w:top w:val="none" w:sz="0" w:space="0" w:color="auto"/>
            <w:left w:val="none" w:sz="0" w:space="0" w:color="auto"/>
            <w:bottom w:val="none" w:sz="0" w:space="0" w:color="auto"/>
            <w:right w:val="none" w:sz="0" w:space="0" w:color="auto"/>
          </w:divBdr>
        </w:div>
        <w:div w:id="1045788160">
          <w:marLeft w:val="0"/>
          <w:marRight w:val="0"/>
          <w:marTop w:val="0"/>
          <w:marBottom w:val="0"/>
          <w:divBdr>
            <w:top w:val="none" w:sz="0" w:space="0" w:color="auto"/>
            <w:left w:val="none" w:sz="0" w:space="0" w:color="auto"/>
            <w:bottom w:val="none" w:sz="0" w:space="0" w:color="auto"/>
            <w:right w:val="none" w:sz="0" w:space="0" w:color="auto"/>
          </w:divBdr>
        </w:div>
        <w:div w:id="305209170">
          <w:marLeft w:val="0"/>
          <w:marRight w:val="0"/>
          <w:marTop w:val="0"/>
          <w:marBottom w:val="0"/>
          <w:divBdr>
            <w:top w:val="none" w:sz="0" w:space="0" w:color="auto"/>
            <w:left w:val="none" w:sz="0" w:space="0" w:color="auto"/>
            <w:bottom w:val="none" w:sz="0" w:space="0" w:color="auto"/>
            <w:right w:val="none" w:sz="0" w:space="0" w:color="auto"/>
          </w:divBdr>
        </w:div>
        <w:div w:id="785388611">
          <w:marLeft w:val="0"/>
          <w:marRight w:val="0"/>
          <w:marTop w:val="0"/>
          <w:marBottom w:val="0"/>
          <w:divBdr>
            <w:top w:val="none" w:sz="0" w:space="0" w:color="auto"/>
            <w:left w:val="none" w:sz="0" w:space="0" w:color="auto"/>
            <w:bottom w:val="none" w:sz="0" w:space="0" w:color="auto"/>
            <w:right w:val="none" w:sz="0" w:space="0" w:color="auto"/>
          </w:divBdr>
        </w:div>
        <w:div w:id="1621568297">
          <w:marLeft w:val="0"/>
          <w:marRight w:val="0"/>
          <w:marTop w:val="0"/>
          <w:marBottom w:val="0"/>
          <w:divBdr>
            <w:top w:val="none" w:sz="0" w:space="0" w:color="auto"/>
            <w:left w:val="none" w:sz="0" w:space="0" w:color="auto"/>
            <w:bottom w:val="none" w:sz="0" w:space="0" w:color="auto"/>
            <w:right w:val="none" w:sz="0" w:space="0" w:color="auto"/>
          </w:divBdr>
        </w:div>
        <w:div w:id="1383674063">
          <w:marLeft w:val="0"/>
          <w:marRight w:val="0"/>
          <w:marTop w:val="0"/>
          <w:marBottom w:val="0"/>
          <w:divBdr>
            <w:top w:val="none" w:sz="0" w:space="0" w:color="auto"/>
            <w:left w:val="none" w:sz="0" w:space="0" w:color="auto"/>
            <w:bottom w:val="none" w:sz="0" w:space="0" w:color="auto"/>
            <w:right w:val="none" w:sz="0" w:space="0" w:color="auto"/>
          </w:divBdr>
        </w:div>
      </w:divsChild>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 w:id="2140998684">
      <w:bodyDiv w:val="1"/>
      <w:marLeft w:val="0"/>
      <w:marRight w:val="0"/>
      <w:marTop w:val="0"/>
      <w:marBottom w:val="0"/>
      <w:divBdr>
        <w:top w:val="none" w:sz="0" w:space="0" w:color="auto"/>
        <w:left w:val="none" w:sz="0" w:space="0" w:color="auto"/>
        <w:bottom w:val="none" w:sz="0" w:space="0" w:color="auto"/>
        <w:right w:val="none" w:sz="0" w:space="0" w:color="auto"/>
      </w:divBdr>
      <w:divsChild>
        <w:div w:id="1566792160">
          <w:marLeft w:val="1080"/>
          <w:marRight w:val="0"/>
          <w:marTop w:val="100"/>
          <w:marBottom w:val="36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F8B0C3FB496384B92CB0277224434C8" ma:contentTypeVersion="28" ma:contentTypeDescription="Create a new document." ma:contentTypeScope="" ma:versionID="46b2833c54ea31a171b1ac04620b7ab3">
  <xsd:schema xmlns:xsd="http://www.w3.org/2001/XMLSchema" xmlns:xs="http://www.w3.org/2001/XMLSchema" xmlns:p="http://schemas.microsoft.com/office/2006/metadata/properties" xmlns:ns2="b65d37fc-5335-47ce-b298-477afd94d99b" xmlns:ns3="ffcdf2b0-1459-4444-989c-847f95dff766" targetNamespace="http://schemas.microsoft.com/office/2006/metadata/properties" ma:root="true" ma:fieldsID="fc293838794196c54457b8a47e83e9df" ns2:_="" ns3:_="">
    <xsd:import namespace="b65d37fc-5335-47ce-b298-477afd94d99b"/>
    <xsd:import namespace="ffcdf2b0-1459-4444-989c-847f95dff766"/>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2:Delivery_x0020_Date" minOccurs="0"/>
                <xsd:element ref="ns2:SC" minOccurs="0"/>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d37fc-5335-47ce-b298-477afd94d99b" elementFormDefault="qualified">
    <xsd:import namespace="http://schemas.microsoft.com/office/2006/documentManagement/types"/>
    <xsd:import namespace="http://schemas.microsoft.com/office/infopath/2007/PartnerControls"/>
    <xsd:element name="Deliverable_x0020_Id" ma:index="4" nillable="true" ma:displayName="Deliverable Id" ma:description="It is required for deliveries" ma:internalName="Deliverable_x0020_Id" ma:readOnly="false">
      <xsd:simpleType>
        <xsd:restriction base="dms:Text">
          <xsd:maxLength value="255"/>
        </xsd:restriction>
      </xsd:simpleType>
    </xsd:element>
    <xsd:element name="Deliverable_x0020_Status" ma:index="5" nillable="true" ma:displayName="Deliverable Status" ma:description="Status of the deliverable version." ma:format="Dropdown" ma:internalName="Deliverable_x0020_Status" ma:readOnly="false">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6" nillable="true" ma:displayName="Deliverable Version" ma:description="Version of the deliverable (TAXUD version)" ma:internalName="Deliverable_x0020_Version" ma:readOnly="false">
      <xsd:simpleType>
        <xsd:restriction base="dms:Text">
          <xsd:maxLength value="255"/>
        </xsd:restriction>
      </xsd:simpleType>
    </xsd:element>
    <xsd:element name="RfA" ma:index="7" nillable="true" ma:displayName="RfA" ma:internalName="RfA" ma:readOnly="false">
      <xsd:simpleType>
        <xsd:restriction base="dms:Text">
          <xsd:maxLength value="255"/>
        </xsd:restriction>
      </xsd:simpleType>
    </xsd:element>
    <xsd:element name="Delivery_x0020_Date" ma:index="8" nillable="true" ma:displayName="Delivery Date" ma:description="Only for Deliverables" ma:format="DateOnly" ma:internalName="Delivery_x0020_Date" ma:readOnly="false">
      <xsd:simpleType>
        <xsd:restriction base="dms:DateTime"/>
      </xsd:simpleType>
    </xsd:element>
    <xsd:element name="SC" ma:index="9" nillable="true" ma:displayName="SC" ma:internalName="SC" ma:readOnly="false">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d6837251-29ea-4b68-89a9-9f41a84048d0" ma:termSetId="09814cd3-568e-fe90-9814-8d621ff8fb84" ma:anchorId="fba54fb3-c3e1-fe81-a776-ca4b69148c4d" ma:open="true" ma:isKeyword="false">
      <xsd:complexType>
        <xsd:sequence>
          <xsd:element ref="pc:Terms" minOccurs="0" maxOccurs="1"/>
        </xsd:sequence>
      </xsd:complexType>
    </xsd:element>
    <xsd:element name="MediaServiceOCR" ma:index="2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fcdf2b0-1459-4444-989c-847f95dff766" elementFormDefault="qualified">
    <xsd:import namespace="http://schemas.microsoft.com/office/2006/documentManagement/types"/>
    <xsd:import namespace="http://schemas.microsoft.com/office/infopath/2007/PartnerControls"/>
    <xsd:element name="SharedWithUsers" ma:index="12"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dc3efaef-d65d-454e-a102-2afb12e09a8e}" ma:internalName="TaxCatchAll" ma:showField="CatchAllData" ma:web="ffcdf2b0-1459-4444-989c-847f95dff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C xmlns="b65d37fc-5335-47ce-b298-477afd94d99b" xsi:nil="true"/>
    <Deliverable_x0020_Version xmlns="b65d37fc-5335-47ce-b298-477afd94d99b" xsi:nil="true"/>
    <Deliverable_x0020_Id xmlns="b65d37fc-5335-47ce-b298-477afd94d99b" xsi:nil="true"/>
    <Delivery_x0020_Date xmlns="b65d37fc-5335-47ce-b298-477afd94d99b" xsi:nil="true"/>
    <RfA xmlns="b65d37fc-5335-47ce-b298-477afd94d99b" xsi:nil="true"/>
    <Deliverable_x0020_Status xmlns="b65d37fc-5335-47ce-b298-477afd94d99b" xsi:nil="true"/>
    <TaxCatchAll xmlns="ffcdf2b0-1459-4444-989c-847f95dff766" xsi:nil="true"/>
    <lcf76f155ced4ddcb4097134ff3c332f xmlns="b65d37fc-5335-47ce-b298-477afd94d99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Props1.xml><?xml version="1.0" encoding="utf-8"?>
<ds:datastoreItem xmlns:ds="http://schemas.openxmlformats.org/officeDocument/2006/customXml" ds:itemID="{99212FF3-65B9-4680-9C95-DEA077F8DB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d37fc-5335-47ce-b298-477afd94d99b"/>
    <ds:schemaRef ds:uri="ffcdf2b0-1459-4444-989c-847f95dff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3.xml><?xml version="1.0" encoding="utf-8"?>
<ds:datastoreItem xmlns:ds="http://schemas.openxmlformats.org/officeDocument/2006/customXml" ds:itemID="{76DB7EA7-EB80-40EF-831C-13118E26939A}">
  <ds:schemaRefs>
    <ds:schemaRef ds:uri="http://schemas.openxmlformats.org/officeDocument/2006/bibliography"/>
  </ds:schemaRefs>
</ds:datastoreItem>
</file>

<file path=customXml/itemProps4.xml><?xml version="1.0" encoding="utf-8"?>
<ds:datastoreItem xmlns:ds="http://schemas.openxmlformats.org/officeDocument/2006/customXml" ds:itemID="{6434CF7E-14AB-43A2-B21F-0F8332BFD441}">
  <ds:schemaRefs>
    <ds:schemaRef ds:uri="http://www.w3.org/XML/1998/namespace"/>
    <ds:schemaRef ds:uri="http://schemas.microsoft.com/office/2006/documentManagement/types"/>
    <ds:schemaRef ds:uri="http://purl.org/dc/dcmitype/"/>
    <ds:schemaRef ds:uri="http://purl.org/dc/elements/1.1/"/>
    <ds:schemaRef ds:uri="http://schemas.microsoft.com/office/infopath/2007/PartnerControls"/>
    <ds:schemaRef ds:uri="http://purl.org/dc/terms/"/>
    <ds:schemaRef ds:uri="http://schemas.openxmlformats.org/package/2006/metadata/core-properties"/>
    <ds:schemaRef ds:uri="ffcdf2b0-1459-4444-989c-847f95dff766"/>
    <ds:schemaRef ds:uri="b65d37fc-5335-47ce-b298-477afd94d99b"/>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IRF.dotm</Template>
  <TotalTime>55</TotalTime>
  <Pages>14</Pages>
  <Words>3278</Words>
  <Characters>23892</Characters>
  <Application>Microsoft Office Word</Application>
  <DocSecurity>0</DocSecurity>
  <Lines>1086</Lines>
  <Paragraphs>823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DESCHUYTENEER Tanguy (TAXUD-EXT)</cp:lastModifiedBy>
  <cp:revision>5</cp:revision>
  <cp:lastPrinted>2014-03-17T16:31:00Z</cp:lastPrinted>
  <dcterms:created xsi:type="dcterms:W3CDTF">2025-06-15T22:32:00Z</dcterms:created>
  <dcterms:modified xsi:type="dcterms:W3CDTF">2025-06-16T00:05:00Z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0x0101006F8B0C3FB496384B92CB0277224434C8</vt:lpwstr>
  </property>
  <property fmtid="{D5CDD505-2E9C-101B-9397-08002B2CF9AE}" pid="7" name="GrammarlyDocumentId">
    <vt:lpwstr>0fd60f7f02f9c8c4abe483e4732fbad9d3c52923dd68a76bf2abe5b9fc89a45d</vt:lpwstr>
  </property>
  <property fmtid="{D5CDD505-2E9C-101B-9397-08002B2CF9AE}" pid="8" name="MediaServiceImageTags">
    <vt:lpwstr/>
  </property>
  <property fmtid="{D5CDD505-2E9C-101B-9397-08002B2CF9AE}" pid="9" name="_ExtendedDescription">
    <vt:lpwstr/>
  </property>
  <property fmtid="{D5CDD505-2E9C-101B-9397-08002B2CF9AE}" pid="10" name="MSIP_Label_f4cdc456-5864-460f-beda-883d23b78bbb_Enabled">
    <vt:lpwstr>true</vt:lpwstr>
  </property>
  <property fmtid="{D5CDD505-2E9C-101B-9397-08002B2CF9AE}" pid="11" name="MSIP_Label_f4cdc456-5864-460f-beda-883d23b78bbb_SetDate">
    <vt:lpwstr>2025-06-16T00:04:59Z</vt:lpwstr>
  </property>
  <property fmtid="{D5CDD505-2E9C-101B-9397-08002B2CF9AE}" pid="12" name="MSIP_Label_f4cdc456-5864-460f-beda-883d23b78bbb_Method">
    <vt:lpwstr>Privileged</vt:lpwstr>
  </property>
  <property fmtid="{D5CDD505-2E9C-101B-9397-08002B2CF9AE}" pid="13" name="MSIP_Label_f4cdc456-5864-460f-beda-883d23b78bbb_Name">
    <vt:lpwstr>Publicly Available</vt:lpwstr>
  </property>
  <property fmtid="{D5CDD505-2E9C-101B-9397-08002B2CF9AE}" pid="14" name="MSIP_Label_f4cdc456-5864-460f-beda-883d23b78bbb_SiteId">
    <vt:lpwstr>b24c8b06-522c-46fe-9080-70926f8dddb1</vt:lpwstr>
  </property>
  <property fmtid="{D5CDD505-2E9C-101B-9397-08002B2CF9AE}" pid="15" name="MSIP_Label_f4cdc456-5864-460f-beda-883d23b78bbb_ActionId">
    <vt:lpwstr>de63610d-e83c-4a97-952b-bd8d3785c8ee</vt:lpwstr>
  </property>
  <property fmtid="{D5CDD505-2E9C-101B-9397-08002B2CF9AE}" pid="16" name="MSIP_Label_f4cdc456-5864-460f-beda-883d23b78bbb_ContentBits">
    <vt:lpwstr>0</vt:lpwstr>
  </property>
</Properties>
</file>